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38C" w:rsidRPr="00CD72CF" w:rsidRDefault="005A2880" w:rsidP="00E5338C">
      <w:pPr>
        <w:spacing w:after="0" w:line="240" w:lineRule="auto"/>
        <w:jc w:val="center"/>
        <w:rPr>
          <w:rFonts w:ascii="Impact" w:eastAsia="Times New Roman" w:hAnsi="Impact" w:cs="Times New Roman"/>
          <w:b/>
          <w:bCs/>
          <w:smallCaps/>
          <w:sz w:val="50"/>
          <w:szCs w:val="50"/>
        </w:rPr>
      </w:pPr>
      <w:r>
        <w:rPr>
          <w:rFonts w:ascii="Impact" w:eastAsia="Times New Roman" w:hAnsi="Impact" w:cs="Times New Roman"/>
          <w:b/>
          <w:bCs/>
          <w:smallCaps/>
          <w:sz w:val="50"/>
          <w:szCs w:val="50"/>
        </w:rPr>
        <w:t>Dealing with Decline: Seeking an</w:t>
      </w:r>
      <w:r w:rsidR="00E5338C" w:rsidRPr="00CD72CF">
        <w:rPr>
          <w:rFonts w:ascii="Impact" w:eastAsia="Times New Roman" w:hAnsi="Impact" w:cs="Times New Roman"/>
          <w:b/>
          <w:bCs/>
          <w:smallCaps/>
          <w:sz w:val="50"/>
          <w:szCs w:val="50"/>
        </w:rPr>
        <w:t xml:space="preserve"> </w:t>
      </w:r>
      <w:r>
        <w:rPr>
          <w:rFonts w:ascii="Impact" w:eastAsia="Times New Roman" w:hAnsi="Impact" w:cs="Times New Roman"/>
          <w:b/>
          <w:bCs/>
          <w:smallCaps/>
          <w:sz w:val="50"/>
          <w:szCs w:val="50"/>
        </w:rPr>
        <w:t>I</w:t>
      </w:r>
      <w:r w:rsidR="00E5338C" w:rsidRPr="00CD72CF">
        <w:rPr>
          <w:rFonts w:ascii="Impact" w:eastAsia="Times New Roman" w:hAnsi="Impact" w:cs="Times New Roman"/>
          <w:b/>
          <w:bCs/>
          <w:smallCaps/>
          <w:sz w:val="50"/>
          <w:szCs w:val="50"/>
        </w:rPr>
        <w:t xml:space="preserve">nterdisciplinary </w:t>
      </w:r>
      <w:r>
        <w:rPr>
          <w:rFonts w:ascii="Impact" w:eastAsia="Times New Roman" w:hAnsi="Impact" w:cs="Times New Roman"/>
          <w:b/>
          <w:bCs/>
          <w:smallCaps/>
          <w:sz w:val="50"/>
          <w:szCs w:val="50"/>
        </w:rPr>
        <w:t xml:space="preserve">Solution to the Palouse Basin Aquifer </w:t>
      </w:r>
      <w:r w:rsidR="00CA6C4D">
        <w:rPr>
          <w:rFonts w:ascii="Impact" w:eastAsia="Times New Roman" w:hAnsi="Impact" w:cs="Times New Roman"/>
          <w:b/>
          <w:bCs/>
          <w:smallCaps/>
          <w:sz w:val="50"/>
          <w:szCs w:val="50"/>
        </w:rPr>
        <w:t>Problem</w:t>
      </w:r>
    </w:p>
    <w:p w:rsidR="00CD72CF" w:rsidRDefault="00CD72CF" w:rsidP="00CD72CF">
      <w:pPr>
        <w:spacing w:after="0" w:line="240" w:lineRule="auto"/>
        <w:jc w:val="center"/>
        <w:rPr>
          <w:rFonts w:ascii="Times New Roman" w:eastAsia="Times New Roman" w:hAnsi="Times New Roman" w:cs="Times New Roman"/>
          <w:bCs/>
          <w:sz w:val="28"/>
          <w:szCs w:val="28"/>
        </w:rPr>
      </w:pPr>
    </w:p>
    <w:p w:rsidR="00E5338C" w:rsidRPr="00CA6C4D" w:rsidRDefault="00E5338C" w:rsidP="00E5338C">
      <w:pPr>
        <w:spacing w:after="0" w:line="240" w:lineRule="auto"/>
        <w:jc w:val="center"/>
        <w:rPr>
          <w:rFonts w:eastAsia="Times New Roman" w:cs="Times New Roman"/>
          <w:bCs/>
          <w:sz w:val="28"/>
          <w:szCs w:val="28"/>
        </w:rPr>
      </w:pPr>
      <w:commentRangeStart w:id="0"/>
      <w:r w:rsidRPr="00CA6C4D">
        <w:rPr>
          <w:rFonts w:eastAsia="Times New Roman" w:cs="Times New Roman"/>
          <w:b/>
          <w:bCs/>
          <w:sz w:val="28"/>
          <w:szCs w:val="28"/>
        </w:rPr>
        <w:t xml:space="preserve">Group 4: </w:t>
      </w:r>
      <w:r w:rsidRPr="00CA6C4D">
        <w:rPr>
          <w:rFonts w:eastAsia="Times New Roman" w:cs="Times New Roman"/>
          <w:bCs/>
          <w:sz w:val="28"/>
          <w:szCs w:val="28"/>
        </w:rPr>
        <w:t>Jim Browitt, Chris Currie,</w:t>
      </w:r>
      <w:r w:rsidR="00245780" w:rsidRPr="00CA6C4D">
        <w:rPr>
          <w:rFonts w:eastAsia="Times New Roman" w:cs="Times New Roman"/>
          <w:bCs/>
          <w:sz w:val="28"/>
          <w:szCs w:val="28"/>
        </w:rPr>
        <w:t xml:space="preserve"> </w:t>
      </w:r>
      <w:r w:rsidRPr="00CA6C4D">
        <w:rPr>
          <w:rFonts w:eastAsia="Times New Roman" w:cs="Times New Roman"/>
          <w:bCs/>
          <w:sz w:val="28"/>
          <w:szCs w:val="28"/>
        </w:rPr>
        <w:t>David Hoekema,</w:t>
      </w:r>
      <w:r w:rsidR="00245780" w:rsidRPr="00CA6C4D">
        <w:rPr>
          <w:rFonts w:eastAsia="Times New Roman" w:cs="Times New Roman"/>
          <w:bCs/>
          <w:sz w:val="28"/>
          <w:szCs w:val="28"/>
        </w:rPr>
        <w:br/>
      </w:r>
      <w:r w:rsidRPr="00CA6C4D">
        <w:rPr>
          <w:rFonts w:eastAsia="Times New Roman" w:cs="Times New Roman"/>
          <w:bCs/>
          <w:sz w:val="28"/>
          <w:szCs w:val="28"/>
        </w:rPr>
        <w:t>Brian Sheldon,</w:t>
      </w:r>
      <w:r w:rsidR="00245780" w:rsidRPr="00CA6C4D">
        <w:rPr>
          <w:rFonts w:eastAsia="Times New Roman" w:cs="Times New Roman"/>
          <w:bCs/>
          <w:sz w:val="28"/>
          <w:szCs w:val="28"/>
        </w:rPr>
        <w:t xml:space="preserve"> </w:t>
      </w:r>
      <w:r w:rsidRPr="00CA6C4D">
        <w:rPr>
          <w:rFonts w:eastAsia="Times New Roman" w:cs="Times New Roman"/>
          <w:bCs/>
          <w:sz w:val="28"/>
          <w:szCs w:val="28"/>
        </w:rPr>
        <w:t>Codie Wilson, Hattie Zobott</w:t>
      </w:r>
      <w:commentRangeEnd w:id="0"/>
      <w:r w:rsidR="006636A3">
        <w:rPr>
          <w:rStyle w:val="CommentReference"/>
        </w:rPr>
        <w:commentReference w:id="0"/>
      </w:r>
    </w:p>
    <w:p w:rsidR="00CD72CF" w:rsidRDefault="00CD72CF" w:rsidP="00CD72CF">
      <w:pPr>
        <w:spacing w:after="0" w:line="240" w:lineRule="auto"/>
        <w:jc w:val="center"/>
        <w:rPr>
          <w:rFonts w:ascii="Times New Roman" w:eastAsia="Times New Roman" w:hAnsi="Times New Roman" w:cs="Times New Roman"/>
          <w:bCs/>
          <w:sz w:val="28"/>
          <w:szCs w:val="28"/>
        </w:rPr>
      </w:pPr>
    </w:p>
    <w:p w:rsidR="008B0D70" w:rsidRDefault="008B0D70" w:rsidP="00CD72CF">
      <w:pPr>
        <w:rPr>
          <w:rFonts w:ascii="Times New Roman" w:eastAsia="Times New Roman" w:hAnsi="Times New Roman" w:cs="Times New Roman"/>
          <w:b/>
          <w:bCs/>
          <w:sz w:val="24"/>
          <w:szCs w:val="24"/>
        </w:rPr>
      </w:pPr>
    </w:p>
    <w:p w:rsidR="00527508" w:rsidRPr="00AF036D" w:rsidRDefault="004C4901" w:rsidP="00CD72CF">
      <w:pPr>
        <w:rPr>
          <w:rFonts w:ascii="Times New Roman" w:eastAsia="Times New Roman" w:hAnsi="Times New Roman" w:cs="Times New Roman"/>
          <w:b/>
          <w:bCs/>
          <w:sz w:val="24"/>
          <w:szCs w:val="24"/>
        </w:rPr>
      </w:pPr>
      <w:r w:rsidRPr="00AF036D">
        <w:rPr>
          <w:rFonts w:ascii="Times New Roman" w:eastAsia="Times New Roman" w:hAnsi="Times New Roman" w:cs="Times New Roman"/>
          <w:b/>
          <w:bCs/>
          <w:sz w:val="24"/>
          <w:szCs w:val="24"/>
        </w:rPr>
        <w:t>Abstract</w:t>
      </w:r>
    </w:p>
    <w:p w:rsidR="004646CD"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 xml:space="preserve">Groundwater levels in the Palouse </w:t>
      </w:r>
      <w:r w:rsidR="004646CD" w:rsidRPr="00AF036D">
        <w:rPr>
          <w:rFonts w:ascii="Times New Roman" w:eastAsia="Times New Roman" w:hAnsi="Times New Roman" w:cs="Times New Roman"/>
          <w:sz w:val="24"/>
          <w:szCs w:val="24"/>
        </w:rPr>
        <w:t>B</w:t>
      </w:r>
      <w:r w:rsidRPr="00527508">
        <w:rPr>
          <w:rFonts w:ascii="Times New Roman" w:eastAsia="Times New Roman" w:hAnsi="Times New Roman" w:cs="Times New Roman"/>
          <w:sz w:val="24"/>
          <w:szCs w:val="24"/>
        </w:rPr>
        <w:t xml:space="preserve">asin have been steadily declining for over a century. Despite </w:t>
      </w:r>
      <w:r w:rsidR="004646CD" w:rsidRPr="00AF036D">
        <w:rPr>
          <w:rFonts w:ascii="Times New Roman" w:eastAsia="Times New Roman" w:hAnsi="Times New Roman" w:cs="Times New Roman"/>
          <w:sz w:val="24"/>
          <w:szCs w:val="24"/>
        </w:rPr>
        <w:t xml:space="preserve">research on the aquifer </w:t>
      </w:r>
      <w:r w:rsidR="00550BC9">
        <w:rPr>
          <w:rFonts w:ascii="Times New Roman" w:eastAsia="Times New Roman" w:hAnsi="Times New Roman" w:cs="Times New Roman"/>
          <w:sz w:val="24"/>
          <w:szCs w:val="24"/>
        </w:rPr>
        <w:t xml:space="preserve">that </w:t>
      </w:r>
      <w:r w:rsidR="004646CD" w:rsidRPr="00AF036D">
        <w:rPr>
          <w:rFonts w:ascii="Times New Roman" w:eastAsia="Times New Roman" w:hAnsi="Times New Roman" w:cs="Times New Roman"/>
          <w:sz w:val="24"/>
          <w:szCs w:val="24"/>
        </w:rPr>
        <w:t xml:space="preserve">started in earnest </w:t>
      </w:r>
      <w:r w:rsidRPr="00527508">
        <w:rPr>
          <w:rFonts w:ascii="Times New Roman" w:eastAsia="Times New Roman" w:hAnsi="Times New Roman" w:cs="Times New Roman"/>
          <w:sz w:val="24"/>
          <w:szCs w:val="24"/>
        </w:rPr>
        <w:t>in 1967, the boundary, capacity, recharge, and discharge from the aquifer are still poorly understood. Even with this scientific uncertainty, nearly all water managers recognize the need to develop a long</w:t>
      </w:r>
      <w:r w:rsidR="004646CD"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term plan to provide a sustainable water supply for the communities relying on the aquifer. As part of an interdisciplinary course</w:t>
      </w:r>
      <w:r w:rsidR="004646CD"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 six graduate students studying law, engineering, and environmental science in the University of Idaho's Waters of the West program were asked to prepare a report on how to deal with the issue of the declining aquifer in the Palouse Basin. </w:t>
      </w:r>
      <w:r w:rsidR="004646CD" w:rsidRPr="00AF036D">
        <w:rPr>
          <w:rFonts w:ascii="Times New Roman" w:eastAsia="Times New Roman" w:hAnsi="Times New Roman" w:cs="Times New Roman"/>
          <w:sz w:val="24"/>
          <w:szCs w:val="24"/>
        </w:rPr>
        <w:t xml:space="preserve">As a group hailing from </w:t>
      </w:r>
      <w:r w:rsidRPr="00527508">
        <w:rPr>
          <w:rFonts w:ascii="Times New Roman" w:eastAsia="Times New Roman" w:hAnsi="Times New Roman" w:cs="Times New Roman"/>
          <w:sz w:val="24"/>
          <w:szCs w:val="24"/>
        </w:rPr>
        <w:t>a diverse range of scientific and legal backgrounds</w:t>
      </w:r>
      <w:r w:rsidR="004646CD"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 </w:t>
      </w:r>
      <w:r w:rsidR="004646CD" w:rsidRPr="00AF036D">
        <w:rPr>
          <w:rFonts w:ascii="Times New Roman" w:eastAsia="Times New Roman" w:hAnsi="Times New Roman" w:cs="Times New Roman"/>
          <w:sz w:val="24"/>
          <w:szCs w:val="24"/>
        </w:rPr>
        <w:t>we (1) had to determine how to define the problem</w:t>
      </w:r>
      <w:r w:rsidR="00550BC9">
        <w:rPr>
          <w:rFonts w:ascii="Times New Roman" w:eastAsia="Times New Roman" w:hAnsi="Times New Roman" w:cs="Times New Roman"/>
          <w:sz w:val="24"/>
          <w:szCs w:val="24"/>
        </w:rPr>
        <w:t>,</w:t>
      </w:r>
      <w:r w:rsidR="004646CD" w:rsidRPr="00AF036D">
        <w:rPr>
          <w:rFonts w:ascii="Times New Roman" w:eastAsia="Times New Roman" w:hAnsi="Times New Roman" w:cs="Times New Roman"/>
          <w:sz w:val="24"/>
          <w:szCs w:val="24"/>
        </w:rPr>
        <w:t xml:space="preserve"> then (2) decide how to address it.</w:t>
      </w:r>
      <w:r w:rsidRPr="00527508">
        <w:rPr>
          <w:rFonts w:ascii="Times New Roman" w:eastAsia="Times New Roman" w:hAnsi="Times New Roman" w:cs="Times New Roman"/>
          <w:sz w:val="24"/>
          <w:szCs w:val="24"/>
        </w:rPr>
        <w:t xml:space="preserve"> Of necessity, this question had to </w:t>
      </w:r>
      <w:r w:rsidRPr="00AF036D">
        <w:rPr>
          <w:rFonts w:ascii="Times New Roman" w:eastAsia="Times New Roman" w:hAnsi="Times New Roman" w:cs="Times New Roman"/>
          <w:i/>
          <w:iCs/>
          <w:sz w:val="24"/>
          <w:szCs w:val="24"/>
        </w:rPr>
        <w:t>integrate</w:t>
      </w:r>
      <w:r w:rsidRPr="00527508">
        <w:rPr>
          <w:rFonts w:ascii="Times New Roman" w:eastAsia="Times New Roman" w:hAnsi="Times New Roman" w:cs="Times New Roman"/>
          <w:sz w:val="24"/>
          <w:szCs w:val="24"/>
        </w:rPr>
        <w:t xml:space="preserve"> the various disciplines </w:t>
      </w:r>
      <w:r w:rsidR="004646CD" w:rsidRPr="00AF036D">
        <w:rPr>
          <w:rFonts w:ascii="Times New Roman" w:eastAsia="Times New Roman" w:hAnsi="Times New Roman" w:cs="Times New Roman"/>
          <w:sz w:val="24"/>
          <w:szCs w:val="24"/>
        </w:rPr>
        <w:t xml:space="preserve">that </w:t>
      </w:r>
      <w:r w:rsidRPr="00527508">
        <w:rPr>
          <w:rFonts w:ascii="Times New Roman" w:eastAsia="Times New Roman" w:hAnsi="Times New Roman" w:cs="Times New Roman"/>
          <w:sz w:val="24"/>
          <w:szCs w:val="24"/>
        </w:rPr>
        <w:t xml:space="preserve">the students represented, as each student viewed the issue from the </w:t>
      </w:r>
      <w:r w:rsidR="004646CD" w:rsidRPr="00AF036D">
        <w:rPr>
          <w:rFonts w:ascii="Times New Roman" w:eastAsia="Times New Roman" w:hAnsi="Times New Roman" w:cs="Times New Roman"/>
          <w:sz w:val="24"/>
          <w:szCs w:val="24"/>
        </w:rPr>
        <w:t xml:space="preserve">perspective of </w:t>
      </w:r>
      <w:r w:rsidRPr="00527508">
        <w:rPr>
          <w:rFonts w:ascii="Times New Roman" w:eastAsia="Times New Roman" w:hAnsi="Times New Roman" w:cs="Times New Roman"/>
          <w:sz w:val="24"/>
          <w:szCs w:val="24"/>
        </w:rPr>
        <w:t>her</w:t>
      </w:r>
      <w:r w:rsidR="004646CD" w:rsidRPr="00AF036D">
        <w:rPr>
          <w:rFonts w:ascii="Times New Roman" w:eastAsia="Times New Roman" w:hAnsi="Times New Roman" w:cs="Times New Roman"/>
          <w:sz w:val="24"/>
          <w:szCs w:val="24"/>
        </w:rPr>
        <w:t xml:space="preserve"> or </w:t>
      </w:r>
      <w:r w:rsidRPr="00527508">
        <w:rPr>
          <w:rFonts w:ascii="Times New Roman" w:eastAsia="Times New Roman" w:hAnsi="Times New Roman" w:cs="Times New Roman"/>
          <w:sz w:val="24"/>
          <w:szCs w:val="24"/>
        </w:rPr>
        <w:t xml:space="preserve">his background. Based on group discussions, we felt that the most striking </w:t>
      </w:r>
      <w:r w:rsidR="004646CD" w:rsidRPr="00AF036D">
        <w:rPr>
          <w:rFonts w:ascii="Times New Roman" w:eastAsia="Times New Roman" w:hAnsi="Times New Roman" w:cs="Times New Roman"/>
          <w:sz w:val="24"/>
          <w:szCs w:val="24"/>
        </w:rPr>
        <w:t>issue</w:t>
      </w:r>
      <w:r w:rsidRPr="00527508">
        <w:rPr>
          <w:rFonts w:ascii="Times New Roman" w:eastAsia="Times New Roman" w:hAnsi="Times New Roman" w:cs="Times New Roman"/>
          <w:sz w:val="24"/>
          <w:szCs w:val="24"/>
        </w:rPr>
        <w:t xml:space="preserve"> with the declining aquifer </w:t>
      </w:r>
      <w:r w:rsidR="00550BC9">
        <w:rPr>
          <w:rFonts w:ascii="Times New Roman" w:eastAsia="Times New Roman" w:hAnsi="Times New Roman" w:cs="Times New Roman"/>
          <w:sz w:val="24"/>
          <w:szCs w:val="24"/>
        </w:rPr>
        <w:t xml:space="preserve">problem </w:t>
      </w:r>
      <w:r w:rsidRPr="00527508">
        <w:rPr>
          <w:rFonts w:ascii="Times New Roman" w:eastAsia="Times New Roman" w:hAnsi="Times New Roman" w:cs="Times New Roman"/>
          <w:sz w:val="24"/>
          <w:szCs w:val="24"/>
        </w:rPr>
        <w:t xml:space="preserve">was the fact that after </w:t>
      </w:r>
      <w:r w:rsidR="004646CD" w:rsidRPr="00AF036D">
        <w:rPr>
          <w:rFonts w:ascii="Times New Roman" w:eastAsia="Times New Roman" w:hAnsi="Times New Roman" w:cs="Times New Roman"/>
          <w:sz w:val="24"/>
          <w:szCs w:val="24"/>
        </w:rPr>
        <w:t>40</w:t>
      </w:r>
      <w:r w:rsidRPr="00527508">
        <w:rPr>
          <w:rFonts w:ascii="Times New Roman" w:eastAsia="Times New Roman" w:hAnsi="Times New Roman" w:cs="Times New Roman"/>
          <w:sz w:val="24"/>
          <w:szCs w:val="24"/>
        </w:rPr>
        <w:t xml:space="preserve"> years of research, and </w:t>
      </w:r>
      <w:r w:rsidR="00550BC9">
        <w:rPr>
          <w:rFonts w:ascii="Times New Roman" w:eastAsia="Times New Roman" w:hAnsi="Times New Roman" w:cs="Times New Roman"/>
          <w:sz w:val="24"/>
          <w:szCs w:val="24"/>
        </w:rPr>
        <w:t xml:space="preserve">with </w:t>
      </w:r>
      <w:r w:rsidR="004646CD" w:rsidRPr="00AF036D">
        <w:rPr>
          <w:rFonts w:ascii="Times New Roman" w:eastAsia="Times New Roman" w:hAnsi="Times New Roman" w:cs="Times New Roman"/>
          <w:sz w:val="24"/>
          <w:szCs w:val="24"/>
        </w:rPr>
        <w:t>the</w:t>
      </w:r>
      <w:r w:rsidRPr="00527508">
        <w:rPr>
          <w:rFonts w:ascii="Times New Roman" w:eastAsia="Times New Roman" w:hAnsi="Times New Roman" w:cs="Times New Roman"/>
          <w:sz w:val="24"/>
          <w:szCs w:val="24"/>
        </w:rPr>
        <w:t xml:space="preserve"> general </w:t>
      </w:r>
      <w:r w:rsidR="004646CD" w:rsidRPr="00AF036D">
        <w:rPr>
          <w:rFonts w:ascii="Times New Roman" w:eastAsia="Times New Roman" w:hAnsi="Times New Roman" w:cs="Times New Roman"/>
          <w:sz w:val="24"/>
          <w:szCs w:val="24"/>
        </w:rPr>
        <w:t>consensus</w:t>
      </w:r>
      <w:r w:rsidRPr="00527508">
        <w:rPr>
          <w:rFonts w:ascii="Times New Roman" w:eastAsia="Times New Roman" w:hAnsi="Times New Roman" w:cs="Times New Roman"/>
          <w:sz w:val="24"/>
          <w:szCs w:val="24"/>
        </w:rPr>
        <w:t xml:space="preserve"> that </w:t>
      </w:r>
      <w:r w:rsidR="004646CD" w:rsidRPr="00AF036D">
        <w:rPr>
          <w:rFonts w:ascii="Times New Roman" w:eastAsia="Times New Roman" w:hAnsi="Times New Roman" w:cs="Times New Roman"/>
          <w:sz w:val="24"/>
          <w:szCs w:val="24"/>
        </w:rPr>
        <w:t>a problem did indeed exist</w:t>
      </w:r>
      <w:r w:rsidRPr="00527508">
        <w:rPr>
          <w:rFonts w:ascii="Times New Roman" w:eastAsia="Times New Roman" w:hAnsi="Times New Roman" w:cs="Times New Roman"/>
          <w:sz w:val="24"/>
          <w:szCs w:val="24"/>
        </w:rPr>
        <w:t xml:space="preserve">, no proposals </w:t>
      </w:r>
      <w:r w:rsidR="004646CD" w:rsidRPr="00AF036D">
        <w:rPr>
          <w:rFonts w:ascii="Times New Roman" w:eastAsia="Times New Roman" w:hAnsi="Times New Roman" w:cs="Times New Roman"/>
          <w:sz w:val="24"/>
          <w:szCs w:val="24"/>
        </w:rPr>
        <w:t>for</w:t>
      </w:r>
      <w:r w:rsidRPr="00527508">
        <w:rPr>
          <w:rFonts w:ascii="Times New Roman" w:eastAsia="Times New Roman" w:hAnsi="Times New Roman" w:cs="Times New Roman"/>
          <w:sz w:val="24"/>
          <w:szCs w:val="24"/>
        </w:rPr>
        <w:t xml:space="preserve"> address</w:t>
      </w:r>
      <w:r w:rsidR="004646CD" w:rsidRPr="00AF036D">
        <w:rPr>
          <w:rFonts w:ascii="Times New Roman" w:eastAsia="Times New Roman" w:hAnsi="Times New Roman" w:cs="Times New Roman"/>
          <w:sz w:val="24"/>
          <w:szCs w:val="24"/>
        </w:rPr>
        <w:t>ing</w:t>
      </w:r>
      <w:r w:rsidRPr="00527508">
        <w:rPr>
          <w:rFonts w:ascii="Times New Roman" w:eastAsia="Times New Roman" w:hAnsi="Times New Roman" w:cs="Times New Roman"/>
          <w:sz w:val="24"/>
          <w:szCs w:val="24"/>
        </w:rPr>
        <w:t xml:space="preserve"> the long</w:t>
      </w:r>
      <w:r w:rsidR="004646CD"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term sustainability of water resources in the basin </w:t>
      </w:r>
      <w:r w:rsidR="004646CD" w:rsidRPr="00AF036D">
        <w:rPr>
          <w:rFonts w:ascii="Times New Roman" w:eastAsia="Times New Roman" w:hAnsi="Times New Roman" w:cs="Times New Roman"/>
          <w:sz w:val="24"/>
          <w:szCs w:val="24"/>
        </w:rPr>
        <w:t>wer</w:t>
      </w:r>
      <w:r w:rsidRPr="00527508">
        <w:rPr>
          <w:rFonts w:ascii="Times New Roman" w:eastAsia="Times New Roman" w:hAnsi="Times New Roman" w:cs="Times New Roman"/>
          <w:sz w:val="24"/>
          <w:szCs w:val="24"/>
        </w:rPr>
        <w:t xml:space="preserve">e being </w:t>
      </w:r>
      <w:r w:rsidR="004646CD" w:rsidRPr="00AF036D">
        <w:rPr>
          <w:rFonts w:ascii="Times New Roman" w:eastAsia="Times New Roman" w:hAnsi="Times New Roman" w:cs="Times New Roman"/>
          <w:sz w:val="24"/>
          <w:szCs w:val="24"/>
        </w:rPr>
        <w:t>assertively</w:t>
      </w:r>
      <w:r w:rsidRPr="00527508">
        <w:rPr>
          <w:rFonts w:ascii="Times New Roman" w:eastAsia="Times New Roman" w:hAnsi="Times New Roman" w:cs="Times New Roman"/>
          <w:sz w:val="24"/>
          <w:szCs w:val="24"/>
        </w:rPr>
        <w:t xml:space="preserve"> presented to the public.</w:t>
      </w:r>
    </w:p>
    <w:p w:rsidR="005658E3"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 xml:space="preserve">Based on this understanding our </w:t>
      </w:r>
      <w:r w:rsidR="00EF65E3" w:rsidRPr="00AF036D">
        <w:rPr>
          <w:rFonts w:ascii="Times New Roman" w:eastAsia="Times New Roman" w:hAnsi="Times New Roman" w:cs="Times New Roman"/>
          <w:sz w:val="24"/>
          <w:szCs w:val="24"/>
        </w:rPr>
        <w:t>i</w:t>
      </w:r>
      <w:r w:rsidRPr="00527508">
        <w:rPr>
          <w:rFonts w:ascii="Times New Roman" w:eastAsia="Times New Roman" w:hAnsi="Times New Roman" w:cs="Times New Roman"/>
          <w:sz w:val="24"/>
          <w:szCs w:val="24"/>
        </w:rPr>
        <w:t xml:space="preserve">ntegrating question </w:t>
      </w:r>
      <w:r w:rsidR="00EF65E3" w:rsidRPr="00AF036D">
        <w:rPr>
          <w:rFonts w:ascii="Times New Roman" w:eastAsia="Times New Roman" w:hAnsi="Times New Roman" w:cs="Times New Roman"/>
          <w:sz w:val="24"/>
          <w:szCs w:val="24"/>
        </w:rPr>
        <w:t>initially was,</w:t>
      </w:r>
      <w:r w:rsidRPr="00527508">
        <w:rPr>
          <w:rFonts w:ascii="Times New Roman" w:eastAsia="Times New Roman" w:hAnsi="Times New Roman" w:cs="Times New Roman"/>
          <w:sz w:val="24"/>
          <w:szCs w:val="24"/>
        </w:rPr>
        <w:t xml:space="preserve"> "How do we convey the scientific problem to the public so as to incite the public into involvement?" From this we </w:t>
      </w:r>
      <w:r w:rsidRPr="00527508">
        <w:rPr>
          <w:rFonts w:ascii="Times New Roman" w:eastAsia="Times New Roman" w:hAnsi="Times New Roman" w:cs="Times New Roman"/>
          <w:sz w:val="24"/>
          <w:szCs w:val="24"/>
        </w:rPr>
        <w:lastRenderedPageBreak/>
        <w:t xml:space="preserve">developed a conceptual model. </w:t>
      </w:r>
      <w:r w:rsidR="00EF65E3" w:rsidRPr="00AF036D">
        <w:rPr>
          <w:rFonts w:ascii="Times New Roman" w:eastAsia="Times New Roman" w:hAnsi="Times New Roman" w:cs="Times New Roman"/>
          <w:sz w:val="24"/>
          <w:szCs w:val="24"/>
        </w:rPr>
        <w:t xml:space="preserve">Then, in considering how </w:t>
      </w:r>
      <w:r w:rsidR="005658E3" w:rsidRPr="00AF036D">
        <w:rPr>
          <w:rFonts w:ascii="Times New Roman" w:eastAsia="Times New Roman" w:hAnsi="Times New Roman" w:cs="Times New Roman"/>
          <w:sz w:val="24"/>
          <w:szCs w:val="24"/>
        </w:rPr>
        <w:t>our</w:t>
      </w:r>
      <w:r w:rsidR="00EF65E3" w:rsidRPr="00AF036D">
        <w:rPr>
          <w:rFonts w:ascii="Times New Roman" w:eastAsia="Times New Roman" w:hAnsi="Times New Roman" w:cs="Times New Roman"/>
          <w:sz w:val="24"/>
          <w:szCs w:val="24"/>
        </w:rPr>
        <w:t xml:space="preserve"> focus and understanding of the problem had evolve</w:t>
      </w:r>
      <w:r w:rsidR="005658E3" w:rsidRPr="00AF036D">
        <w:rPr>
          <w:rFonts w:ascii="Times New Roman" w:eastAsia="Times New Roman" w:hAnsi="Times New Roman" w:cs="Times New Roman"/>
          <w:sz w:val="24"/>
          <w:szCs w:val="24"/>
        </w:rPr>
        <w:t>d</w:t>
      </w:r>
      <w:r w:rsidR="00EF65E3" w:rsidRPr="00AF036D">
        <w:rPr>
          <w:rFonts w:ascii="Times New Roman" w:eastAsia="Times New Roman" w:hAnsi="Times New Roman" w:cs="Times New Roman"/>
          <w:sz w:val="24"/>
          <w:szCs w:val="24"/>
        </w:rPr>
        <w:t xml:space="preserve">, we </w:t>
      </w:r>
      <w:r w:rsidRPr="00527508">
        <w:rPr>
          <w:rFonts w:ascii="Times New Roman" w:eastAsia="Times New Roman" w:hAnsi="Times New Roman" w:cs="Times New Roman"/>
          <w:sz w:val="24"/>
          <w:szCs w:val="24"/>
        </w:rPr>
        <w:t xml:space="preserve">refined </w:t>
      </w:r>
      <w:r w:rsidR="00EF65E3" w:rsidRPr="00AF036D">
        <w:rPr>
          <w:rFonts w:ascii="Times New Roman" w:eastAsia="Times New Roman" w:hAnsi="Times New Roman" w:cs="Times New Roman"/>
          <w:sz w:val="24"/>
          <w:szCs w:val="24"/>
        </w:rPr>
        <w:t xml:space="preserve">our </w:t>
      </w:r>
      <w:r w:rsidRPr="00527508">
        <w:rPr>
          <w:rFonts w:ascii="Times New Roman" w:eastAsia="Times New Roman" w:hAnsi="Times New Roman" w:cs="Times New Roman"/>
          <w:sz w:val="24"/>
          <w:szCs w:val="24"/>
        </w:rPr>
        <w:t xml:space="preserve">integrating question </w:t>
      </w:r>
      <w:r w:rsidR="00EF65E3" w:rsidRPr="00AF036D">
        <w:rPr>
          <w:rFonts w:ascii="Times New Roman" w:eastAsia="Times New Roman" w:hAnsi="Times New Roman" w:cs="Times New Roman"/>
          <w:sz w:val="24"/>
          <w:szCs w:val="24"/>
        </w:rPr>
        <w:t>to its present form:</w:t>
      </w:r>
    </w:p>
    <w:p w:rsidR="005658E3" w:rsidRPr="00AF036D" w:rsidRDefault="00527508" w:rsidP="008B3DAF">
      <w:pPr>
        <w:spacing w:after="0" w:line="240" w:lineRule="auto"/>
        <w:ind w:left="720" w:right="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How can we effectively communicate the issues at hand so that Palouse Basin residents understand the problem, appreciate the steps being taken to confront it, and grasp the significance of ad</w:t>
      </w:r>
      <w:r w:rsidR="00806E7C">
        <w:rPr>
          <w:rFonts w:ascii="Times New Roman" w:eastAsia="Times New Roman" w:hAnsi="Times New Roman" w:cs="Times New Roman"/>
          <w:sz w:val="24"/>
          <w:szCs w:val="24"/>
        </w:rPr>
        <w:t>dressing it in a timely manner?</w:t>
      </w:r>
    </w:p>
    <w:p w:rsidR="005658E3" w:rsidRPr="00AF036D" w:rsidRDefault="005658E3" w:rsidP="00E5338C">
      <w:pPr>
        <w:spacing w:after="0" w:line="480" w:lineRule="auto"/>
        <w:ind w:left="720" w:right="720"/>
        <w:jc w:val="both"/>
        <w:rPr>
          <w:rFonts w:ascii="Times New Roman" w:eastAsia="Times New Roman" w:hAnsi="Times New Roman" w:cs="Times New Roman"/>
          <w:sz w:val="24"/>
          <w:szCs w:val="24"/>
        </w:rPr>
      </w:pPr>
    </w:p>
    <w:p w:rsidR="004646CD"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 xml:space="preserve"> The following report focuses on the process of developing the integrating question and the conceptual model. As a result of t</w:t>
      </w:r>
      <w:r w:rsidR="005658E3" w:rsidRPr="00AF036D">
        <w:rPr>
          <w:rFonts w:ascii="Times New Roman" w:eastAsia="Times New Roman" w:hAnsi="Times New Roman" w:cs="Times New Roman"/>
          <w:sz w:val="24"/>
          <w:szCs w:val="24"/>
        </w:rPr>
        <w:t>his develo</w:t>
      </w:r>
      <w:r w:rsidRPr="00527508">
        <w:rPr>
          <w:rFonts w:ascii="Times New Roman" w:eastAsia="Times New Roman" w:hAnsi="Times New Roman" w:cs="Times New Roman"/>
          <w:sz w:val="24"/>
          <w:szCs w:val="24"/>
        </w:rPr>
        <w:t xml:space="preserve">pment we feel that there are three major issues that need to be </w:t>
      </w:r>
      <w:r w:rsidR="00550BC9">
        <w:rPr>
          <w:rFonts w:ascii="Times New Roman" w:eastAsia="Times New Roman" w:hAnsi="Times New Roman" w:cs="Times New Roman"/>
          <w:sz w:val="24"/>
          <w:szCs w:val="24"/>
        </w:rPr>
        <w:t>expressed</w:t>
      </w:r>
      <w:r w:rsidRPr="00527508">
        <w:rPr>
          <w:rFonts w:ascii="Times New Roman" w:eastAsia="Times New Roman" w:hAnsi="Times New Roman" w:cs="Times New Roman"/>
          <w:sz w:val="24"/>
          <w:szCs w:val="24"/>
        </w:rPr>
        <w:t xml:space="preserve"> to the public: (1) the value and limitations of water conservation, (2) the possible solutions to the problem, and (3) the current state and limitations of scientific knowledge related to the aquifer. We feel that </w:t>
      </w:r>
      <w:r w:rsidR="005658E3" w:rsidRPr="00AF036D">
        <w:rPr>
          <w:rFonts w:ascii="Times New Roman" w:eastAsia="Times New Roman" w:hAnsi="Times New Roman" w:cs="Times New Roman"/>
          <w:sz w:val="24"/>
          <w:szCs w:val="24"/>
        </w:rPr>
        <w:t>a</w:t>
      </w:r>
      <w:r w:rsidRPr="00527508">
        <w:rPr>
          <w:rFonts w:ascii="Times New Roman" w:eastAsia="Times New Roman" w:hAnsi="Times New Roman" w:cs="Times New Roman"/>
          <w:sz w:val="24"/>
          <w:szCs w:val="24"/>
        </w:rPr>
        <w:t>cademia can contribute to resolving this issue, mainly by seeking to educate the public. An informed public then will have the tools necessary to address this complex issue.</w:t>
      </w:r>
    </w:p>
    <w:p w:rsidR="004646CD" w:rsidRPr="00AF036D" w:rsidRDefault="00527508" w:rsidP="00E5338C">
      <w:pPr>
        <w:spacing w:after="0" w:line="480" w:lineRule="auto"/>
        <w:jc w:val="both"/>
        <w:rPr>
          <w:rFonts w:ascii="Times New Roman" w:eastAsia="Times New Roman" w:hAnsi="Times New Roman" w:cs="Times New Roman"/>
          <w:b/>
          <w:bCs/>
          <w:sz w:val="24"/>
          <w:szCs w:val="24"/>
        </w:rPr>
      </w:pPr>
      <w:r w:rsidRPr="00AF036D">
        <w:rPr>
          <w:rFonts w:ascii="Times New Roman" w:eastAsia="Times New Roman" w:hAnsi="Times New Roman" w:cs="Times New Roman"/>
          <w:sz w:val="24"/>
          <w:szCs w:val="24"/>
        </w:rPr>
        <w:t>﻿</w:t>
      </w:r>
      <w:r w:rsidR="00E5338C">
        <w:rPr>
          <w:rFonts w:ascii="Times New Roman" w:eastAsia="Times New Roman" w:hAnsi="Times New Roman" w:cs="Times New Roman"/>
          <w:b/>
          <w:bCs/>
          <w:sz w:val="24"/>
          <w:szCs w:val="24"/>
        </w:rPr>
        <w:t>Background</w:t>
      </w:r>
    </w:p>
    <w:p w:rsidR="00527508"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Research for th</w:t>
      </w:r>
      <w:r w:rsidR="00E5338C">
        <w:rPr>
          <w:rFonts w:ascii="Times New Roman" w:eastAsia="Times New Roman" w:hAnsi="Times New Roman" w:cs="Times New Roman"/>
          <w:sz w:val="24"/>
          <w:szCs w:val="24"/>
        </w:rPr>
        <w:t>is</w:t>
      </w:r>
      <w:r w:rsidRPr="00527508">
        <w:rPr>
          <w:rFonts w:ascii="Times New Roman" w:eastAsia="Times New Roman" w:hAnsi="Times New Roman" w:cs="Times New Roman"/>
          <w:sz w:val="24"/>
          <w:szCs w:val="24"/>
        </w:rPr>
        <w:t xml:space="preserve"> project was provided by lectures from various experts in the region and assigned reading</w:t>
      </w:r>
      <w:r w:rsidR="00E5338C">
        <w:rPr>
          <w:rFonts w:ascii="Times New Roman" w:eastAsia="Times New Roman" w:hAnsi="Times New Roman" w:cs="Times New Roman"/>
          <w:sz w:val="24"/>
          <w:szCs w:val="24"/>
        </w:rPr>
        <w:t xml:space="preserve"> for Water Resources 506</w:t>
      </w:r>
      <w:r w:rsidRPr="00527508">
        <w:rPr>
          <w:rFonts w:ascii="Times New Roman" w:eastAsia="Times New Roman" w:hAnsi="Times New Roman" w:cs="Times New Roman"/>
          <w:sz w:val="24"/>
          <w:szCs w:val="24"/>
        </w:rPr>
        <w:t>. The lectures and reading included information presented from the perspective of many disciplines</w:t>
      </w:r>
      <w:r w:rsidR="005658E3"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 including social science, systems dynamics and modeling, and physical sciences such as geology, hydrology</w:t>
      </w:r>
      <w:r w:rsidR="005658E3" w:rsidRPr="00AF036D">
        <w:rPr>
          <w:rFonts w:ascii="Times New Roman" w:eastAsia="Times New Roman" w:hAnsi="Times New Roman" w:cs="Times New Roman"/>
          <w:sz w:val="24"/>
          <w:szCs w:val="24"/>
        </w:rPr>
        <w:t>, and</w:t>
      </w:r>
      <w:r w:rsidRPr="00527508">
        <w:rPr>
          <w:rFonts w:ascii="Times New Roman" w:eastAsia="Times New Roman" w:hAnsi="Times New Roman" w:cs="Times New Roman"/>
          <w:sz w:val="24"/>
          <w:szCs w:val="24"/>
        </w:rPr>
        <w:t xml:space="preserve"> engineering. Group 4, which authored this report, was composed of </w:t>
      </w:r>
      <w:r w:rsidR="005658E3" w:rsidRPr="00AF036D">
        <w:rPr>
          <w:rFonts w:ascii="Times New Roman" w:eastAsia="Times New Roman" w:hAnsi="Times New Roman" w:cs="Times New Roman"/>
          <w:sz w:val="24"/>
          <w:szCs w:val="24"/>
        </w:rPr>
        <w:t>students from the field</w:t>
      </w:r>
      <w:r w:rsidR="00550BC9">
        <w:rPr>
          <w:rFonts w:ascii="Times New Roman" w:eastAsia="Times New Roman" w:hAnsi="Times New Roman" w:cs="Times New Roman"/>
          <w:sz w:val="24"/>
          <w:szCs w:val="24"/>
        </w:rPr>
        <w:t>s</w:t>
      </w:r>
      <w:r w:rsidR="005658E3" w:rsidRPr="00AF036D">
        <w:rPr>
          <w:rFonts w:ascii="Times New Roman" w:eastAsia="Times New Roman" w:hAnsi="Times New Roman" w:cs="Times New Roman"/>
          <w:sz w:val="24"/>
          <w:szCs w:val="24"/>
        </w:rPr>
        <w:t xml:space="preserve"> of law (2)</w:t>
      </w:r>
      <w:r w:rsidRPr="00527508">
        <w:rPr>
          <w:rFonts w:ascii="Times New Roman" w:eastAsia="Times New Roman" w:hAnsi="Times New Roman" w:cs="Times New Roman"/>
          <w:sz w:val="24"/>
          <w:szCs w:val="24"/>
        </w:rPr>
        <w:t xml:space="preserve">, Waters of the West science and management </w:t>
      </w:r>
      <w:r w:rsidR="005658E3" w:rsidRPr="00AF036D">
        <w:rPr>
          <w:rFonts w:ascii="Times New Roman" w:eastAsia="Times New Roman" w:hAnsi="Times New Roman" w:cs="Times New Roman"/>
          <w:sz w:val="24"/>
          <w:szCs w:val="24"/>
        </w:rPr>
        <w:t>(1)</w:t>
      </w:r>
      <w:r w:rsidRPr="00527508">
        <w:rPr>
          <w:rFonts w:ascii="Times New Roman" w:eastAsia="Times New Roman" w:hAnsi="Times New Roman" w:cs="Times New Roman"/>
          <w:sz w:val="24"/>
          <w:szCs w:val="24"/>
        </w:rPr>
        <w:t xml:space="preserve">, </w:t>
      </w:r>
      <w:r w:rsidR="005658E3" w:rsidRPr="00AF036D">
        <w:rPr>
          <w:rFonts w:ascii="Times New Roman" w:eastAsia="Times New Roman" w:hAnsi="Times New Roman" w:cs="Times New Roman"/>
          <w:sz w:val="24"/>
          <w:szCs w:val="24"/>
        </w:rPr>
        <w:t xml:space="preserve">ecology (1), and </w:t>
      </w:r>
      <w:r w:rsidRPr="00527508">
        <w:rPr>
          <w:rFonts w:ascii="Times New Roman" w:eastAsia="Times New Roman" w:hAnsi="Times New Roman" w:cs="Times New Roman"/>
          <w:sz w:val="24"/>
          <w:szCs w:val="24"/>
        </w:rPr>
        <w:t xml:space="preserve">water resource engineering </w:t>
      </w:r>
      <w:r w:rsidR="005658E3" w:rsidRPr="00AF036D">
        <w:rPr>
          <w:rFonts w:ascii="Times New Roman" w:eastAsia="Times New Roman" w:hAnsi="Times New Roman" w:cs="Times New Roman"/>
          <w:sz w:val="24"/>
          <w:szCs w:val="24"/>
        </w:rPr>
        <w:t>(2). The group had two bases: the Un</w:t>
      </w:r>
      <w:r w:rsidRPr="00527508">
        <w:rPr>
          <w:rFonts w:ascii="Times New Roman" w:eastAsia="Times New Roman" w:hAnsi="Times New Roman" w:cs="Times New Roman"/>
          <w:sz w:val="24"/>
          <w:szCs w:val="24"/>
        </w:rPr>
        <w:t>iversity of Idaho's main campus in Moscow</w:t>
      </w:r>
      <w:r w:rsidR="005658E3" w:rsidRPr="00AF036D">
        <w:rPr>
          <w:rFonts w:ascii="Times New Roman" w:eastAsia="Times New Roman" w:hAnsi="Times New Roman" w:cs="Times New Roman"/>
          <w:sz w:val="24"/>
          <w:szCs w:val="24"/>
        </w:rPr>
        <w:t xml:space="preserve"> and </w:t>
      </w:r>
      <w:r w:rsidRPr="00527508">
        <w:rPr>
          <w:rFonts w:ascii="Times New Roman" w:eastAsia="Times New Roman" w:hAnsi="Times New Roman" w:cs="Times New Roman"/>
          <w:sz w:val="24"/>
          <w:szCs w:val="24"/>
        </w:rPr>
        <w:t>the Idaho Water Center</w:t>
      </w:r>
      <w:r w:rsidR="00D25AB5" w:rsidRPr="00AF036D">
        <w:rPr>
          <w:rFonts w:ascii="Times New Roman" w:eastAsia="Times New Roman" w:hAnsi="Times New Roman" w:cs="Times New Roman"/>
          <w:sz w:val="24"/>
          <w:szCs w:val="24"/>
        </w:rPr>
        <w:t xml:space="preserve"> in Boise</w:t>
      </w:r>
      <w:r w:rsidRPr="00527508">
        <w:rPr>
          <w:rFonts w:ascii="Times New Roman" w:eastAsia="Times New Roman" w:hAnsi="Times New Roman" w:cs="Times New Roman"/>
          <w:sz w:val="24"/>
          <w:szCs w:val="24"/>
        </w:rPr>
        <w:t xml:space="preserve">. While it would have been ideal, logistically, to have all group members working from the same location due to time restraints and </w:t>
      </w:r>
      <w:r w:rsidR="00D25AB5" w:rsidRPr="00AF036D">
        <w:rPr>
          <w:rFonts w:ascii="Times New Roman" w:eastAsia="Times New Roman" w:hAnsi="Times New Roman" w:cs="Times New Roman"/>
          <w:sz w:val="24"/>
          <w:szCs w:val="24"/>
        </w:rPr>
        <w:t xml:space="preserve">the </w:t>
      </w:r>
      <w:r w:rsidRPr="00527508">
        <w:rPr>
          <w:rFonts w:ascii="Times New Roman" w:eastAsia="Times New Roman" w:hAnsi="Times New Roman" w:cs="Times New Roman"/>
          <w:sz w:val="24"/>
          <w:szCs w:val="24"/>
        </w:rPr>
        <w:t>efficacy of "face time</w:t>
      </w:r>
      <w:r w:rsidR="00D25AB5"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 </w:t>
      </w:r>
      <w:r w:rsidR="00D25AB5" w:rsidRPr="00AF036D">
        <w:rPr>
          <w:rFonts w:ascii="Times New Roman" w:eastAsia="Times New Roman" w:hAnsi="Times New Roman" w:cs="Times New Roman"/>
          <w:sz w:val="24"/>
          <w:szCs w:val="24"/>
        </w:rPr>
        <w:t xml:space="preserve">a multi-venue assemblage was necessary to ensure </w:t>
      </w:r>
      <w:r w:rsidRPr="00527508">
        <w:rPr>
          <w:rFonts w:ascii="Times New Roman" w:eastAsia="Times New Roman" w:hAnsi="Times New Roman" w:cs="Times New Roman"/>
          <w:sz w:val="24"/>
          <w:szCs w:val="24"/>
        </w:rPr>
        <w:t xml:space="preserve">diversity </w:t>
      </w:r>
      <w:r w:rsidR="00D25AB5" w:rsidRPr="00AF036D">
        <w:rPr>
          <w:rFonts w:ascii="Times New Roman" w:eastAsia="Times New Roman" w:hAnsi="Times New Roman" w:cs="Times New Roman"/>
          <w:sz w:val="24"/>
          <w:szCs w:val="24"/>
        </w:rPr>
        <w:t xml:space="preserve">in the four participating groups. </w:t>
      </w:r>
      <w:r w:rsidRPr="00527508">
        <w:rPr>
          <w:rFonts w:ascii="Times New Roman" w:eastAsia="Times New Roman" w:hAnsi="Times New Roman" w:cs="Times New Roman"/>
          <w:sz w:val="24"/>
          <w:szCs w:val="24"/>
        </w:rPr>
        <w:t xml:space="preserve">The long-distance communication added to the challenge of the project, but the tools we developed to overcome the </w:t>
      </w:r>
      <w:r w:rsidRPr="00527508">
        <w:rPr>
          <w:rFonts w:ascii="Times New Roman" w:eastAsia="Times New Roman" w:hAnsi="Times New Roman" w:cs="Times New Roman"/>
          <w:sz w:val="24"/>
          <w:szCs w:val="24"/>
        </w:rPr>
        <w:lastRenderedPageBreak/>
        <w:t>distance barr</w:t>
      </w:r>
      <w:r w:rsidR="00D25AB5" w:rsidRPr="00AF036D">
        <w:rPr>
          <w:rFonts w:ascii="Times New Roman" w:eastAsia="Times New Roman" w:hAnsi="Times New Roman" w:cs="Times New Roman"/>
          <w:sz w:val="24"/>
          <w:szCs w:val="24"/>
        </w:rPr>
        <w:t xml:space="preserve">ier seem to have helped the process of </w:t>
      </w:r>
      <w:r w:rsidRPr="00527508">
        <w:rPr>
          <w:rFonts w:ascii="Times New Roman" w:eastAsia="Times New Roman" w:hAnsi="Times New Roman" w:cs="Times New Roman"/>
          <w:sz w:val="24"/>
          <w:szCs w:val="24"/>
        </w:rPr>
        <w:t xml:space="preserve">integrating </w:t>
      </w:r>
      <w:r w:rsidR="00D25AB5" w:rsidRPr="00AF036D">
        <w:rPr>
          <w:rFonts w:ascii="Times New Roman" w:eastAsia="Times New Roman" w:hAnsi="Times New Roman" w:cs="Times New Roman"/>
          <w:sz w:val="24"/>
          <w:szCs w:val="24"/>
        </w:rPr>
        <w:t>and</w:t>
      </w:r>
      <w:r w:rsidRPr="00527508">
        <w:rPr>
          <w:rFonts w:ascii="Times New Roman" w:eastAsia="Times New Roman" w:hAnsi="Times New Roman" w:cs="Times New Roman"/>
          <w:sz w:val="24"/>
          <w:szCs w:val="24"/>
        </w:rPr>
        <w:t xml:space="preserve"> understanding across disciplines.</w:t>
      </w:r>
    </w:p>
    <w:p w:rsidR="004646CD"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In order to a</w:t>
      </w:r>
      <w:r w:rsidR="00D25AB5" w:rsidRPr="00AF036D">
        <w:rPr>
          <w:rFonts w:ascii="Times New Roman" w:eastAsia="Times New Roman" w:hAnsi="Times New Roman" w:cs="Times New Roman"/>
          <w:sz w:val="24"/>
          <w:szCs w:val="24"/>
        </w:rPr>
        <w:t xml:space="preserve">pproach </w:t>
      </w:r>
      <w:r w:rsidRPr="00527508">
        <w:rPr>
          <w:rFonts w:ascii="Times New Roman" w:eastAsia="Times New Roman" w:hAnsi="Times New Roman" w:cs="Times New Roman"/>
          <w:sz w:val="24"/>
          <w:szCs w:val="24"/>
        </w:rPr>
        <w:t xml:space="preserve">this problem from an interdisciplinary perspective, two main methods were used to develop an integrated understanding: the development of </w:t>
      </w:r>
      <w:r w:rsidR="00D25AB5" w:rsidRPr="00AF036D">
        <w:rPr>
          <w:rFonts w:ascii="Times New Roman" w:eastAsia="Times New Roman" w:hAnsi="Times New Roman" w:cs="Times New Roman"/>
          <w:sz w:val="24"/>
          <w:szCs w:val="24"/>
        </w:rPr>
        <w:t xml:space="preserve">(1) </w:t>
      </w:r>
      <w:r w:rsidRPr="00527508">
        <w:rPr>
          <w:rFonts w:ascii="Times New Roman" w:eastAsia="Times New Roman" w:hAnsi="Times New Roman" w:cs="Times New Roman"/>
          <w:sz w:val="24"/>
          <w:szCs w:val="24"/>
        </w:rPr>
        <w:t xml:space="preserve">an integrating question and </w:t>
      </w:r>
      <w:r w:rsidR="00D25AB5" w:rsidRPr="00AF036D">
        <w:rPr>
          <w:rFonts w:ascii="Times New Roman" w:eastAsia="Times New Roman" w:hAnsi="Times New Roman" w:cs="Times New Roman"/>
          <w:sz w:val="24"/>
          <w:szCs w:val="24"/>
        </w:rPr>
        <w:t xml:space="preserve">(2) </w:t>
      </w:r>
      <w:r w:rsidRPr="00527508">
        <w:rPr>
          <w:rFonts w:ascii="Times New Roman" w:eastAsia="Times New Roman" w:hAnsi="Times New Roman" w:cs="Times New Roman"/>
          <w:sz w:val="24"/>
          <w:szCs w:val="24"/>
        </w:rPr>
        <w:t xml:space="preserve">a conceptual model. </w:t>
      </w:r>
      <w:r w:rsidR="00310F2B" w:rsidRPr="00AF036D">
        <w:rPr>
          <w:rFonts w:ascii="Times New Roman" w:eastAsia="Times New Roman" w:hAnsi="Times New Roman" w:cs="Times New Roman"/>
          <w:sz w:val="24"/>
          <w:szCs w:val="24"/>
        </w:rPr>
        <w:t xml:space="preserve">Our approach was initially circuitous: </w:t>
      </w:r>
      <w:r w:rsidR="00D25AB5" w:rsidRPr="00AF036D">
        <w:rPr>
          <w:rFonts w:ascii="Times New Roman" w:eastAsia="Times New Roman" w:hAnsi="Times New Roman" w:cs="Times New Roman"/>
          <w:sz w:val="24"/>
          <w:szCs w:val="24"/>
        </w:rPr>
        <w:t>After</w:t>
      </w:r>
      <w:r w:rsidRPr="00527508">
        <w:rPr>
          <w:rFonts w:ascii="Times New Roman" w:eastAsia="Times New Roman" w:hAnsi="Times New Roman" w:cs="Times New Roman"/>
          <w:sz w:val="24"/>
          <w:szCs w:val="24"/>
        </w:rPr>
        <w:t xml:space="preserve"> develop</w:t>
      </w:r>
      <w:r w:rsidR="00D25AB5" w:rsidRPr="00AF036D">
        <w:rPr>
          <w:rFonts w:ascii="Times New Roman" w:eastAsia="Times New Roman" w:hAnsi="Times New Roman" w:cs="Times New Roman"/>
          <w:sz w:val="24"/>
          <w:szCs w:val="24"/>
        </w:rPr>
        <w:t>ing</w:t>
      </w:r>
      <w:r w:rsidRPr="00527508">
        <w:rPr>
          <w:rFonts w:ascii="Times New Roman" w:eastAsia="Times New Roman" w:hAnsi="Times New Roman" w:cs="Times New Roman"/>
          <w:sz w:val="24"/>
          <w:szCs w:val="24"/>
        </w:rPr>
        <w:t xml:space="preserve"> an integrating question </w:t>
      </w:r>
      <w:r w:rsidR="00310F2B" w:rsidRPr="00AF036D">
        <w:rPr>
          <w:rFonts w:ascii="Times New Roman" w:eastAsia="Times New Roman" w:hAnsi="Times New Roman" w:cs="Times New Roman"/>
          <w:sz w:val="24"/>
          <w:szCs w:val="24"/>
        </w:rPr>
        <w:t>we</w:t>
      </w:r>
      <w:r w:rsidRPr="00527508">
        <w:rPr>
          <w:rFonts w:ascii="Times New Roman" w:eastAsia="Times New Roman" w:hAnsi="Times New Roman" w:cs="Times New Roman"/>
          <w:sz w:val="24"/>
          <w:szCs w:val="24"/>
        </w:rPr>
        <w:t xml:space="preserve"> </w:t>
      </w:r>
      <w:r w:rsidR="00310F2B" w:rsidRPr="00AF036D">
        <w:rPr>
          <w:rFonts w:ascii="Times New Roman" w:eastAsia="Times New Roman" w:hAnsi="Times New Roman" w:cs="Times New Roman"/>
          <w:sz w:val="24"/>
          <w:szCs w:val="24"/>
        </w:rPr>
        <w:t>constructed</w:t>
      </w:r>
      <w:r w:rsidRPr="00527508">
        <w:rPr>
          <w:rFonts w:ascii="Times New Roman" w:eastAsia="Times New Roman" w:hAnsi="Times New Roman" w:cs="Times New Roman"/>
          <w:sz w:val="24"/>
          <w:szCs w:val="24"/>
        </w:rPr>
        <w:t xml:space="preserve"> a conceptual model</w:t>
      </w:r>
      <w:r w:rsidR="00310F2B" w:rsidRPr="00AF036D">
        <w:rPr>
          <w:rFonts w:ascii="Times New Roman" w:eastAsia="Times New Roman" w:hAnsi="Times New Roman" w:cs="Times New Roman"/>
          <w:sz w:val="24"/>
          <w:szCs w:val="24"/>
        </w:rPr>
        <w:t xml:space="preserve"> that we then used to</w:t>
      </w:r>
      <w:r w:rsidRPr="00527508">
        <w:rPr>
          <w:rFonts w:ascii="Times New Roman" w:eastAsia="Times New Roman" w:hAnsi="Times New Roman" w:cs="Times New Roman"/>
          <w:sz w:val="24"/>
          <w:szCs w:val="24"/>
        </w:rPr>
        <w:t xml:space="preserve"> refine our integrated question. </w:t>
      </w:r>
      <w:commentRangeStart w:id="1"/>
      <w:r w:rsidR="00310F2B" w:rsidRPr="00AF036D">
        <w:rPr>
          <w:rFonts w:ascii="Times New Roman" w:eastAsia="Times New Roman" w:hAnsi="Times New Roman" w:cs="Times New Roman"/>
          <w:sz w:val="24"/>
          <w:szCs w:val="24"/>
        </w:rPr>
        <w:t>In other words, our conceptual model did not illustrate our integrating question as much as it ultimately influenced it.</w:t>
      </w:r>
      <w:r w:rsidRPr="00527508">
        <w:rPr>
          <w:rFonts w:ascii="Times New Roman" w:eastAsia="Times New Roman" w:hAnsi="Times New Roman" w:cs="Times New Roman"/>
          <w:sz w:val="24"/>
          <w:szCs w:val="24"/>
        </w:rPr>
        <w:t xml:space="preserve"> </w:t>
      </w:r>
      <w:commentRangeEnd w:id="1"/>
      <w:r w:rsidR="00122AB3">
        <w:rPr>
          <w:rStyle w:val="CommentReference"/>
        </w:rPr>
        <w:commentReference w:id="1"/>
      </w:r>
      <w:r w:rsidRPr="00527508">
        <w:rPr>
          <w:rFonts w:ascii="Times New Roman" w:eastAsia="Times New Roman" w:hAnsi="Times New Roman" w:cs="Times New Roman"/>
          <w:sz w:val="24"/>
          <w:szCs w:val="24"/>
        </w:rPr>
        <w:t>Based on the understanding gained from the conceptual model</w:t>
      </w:r>
      <w:r w:rsidR="00310F2B" w:rsidRPr="00AF036D">
        <w:rPr>
          <w:rFonts w:ascii="Times New Roman" w:eastAsia="Times New Roman" w:hAnsi="Times New Roman" w:cs="Times New Roman"/>
          <w:sz w:val="24"/>
          <w:szCs w:val="24"/>
        </w:rPr>
        <w:t>—</w:t>
      </w:r>
      <w:r w:rsidR="00310F2B" w:rsidRPr="00527508">
        <w:rPr>
          <w:rFonts w:ascii="Times New Roman" w:eastAsia="Times New Roman" w:hAnsi="Times New Roman" w:cs="Times New Roman"/>
          <w:sz w:val="24"/>
          <w:szCs w:val="24"/>
        </w:rPr>
        <w:t>how the various components of the human and physical system interacted</w:t>
      </w:r>
      <w:r w:rsidR="00310F2B"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we refine</w:t>
      </w:r>
      <w:r w:rsidR="00310F2B" w:rsidRPr="00AF036D">
        <w:rPr>
          <w:rFonts w:ascii="Times New Roman" w:eastAsia="Times New Roman" w:hAnsi="Times New Roman" w:cs="Times New Roman"/>
          <w:sz w:val="24"/>
          <w:szCs w:val="24"/>
        </w:rPr>
        <w:t>d</w:t>
      </w:r>
      <w:r w:rsidRPr="00527508">
        <w:rPr>
          <w:rFonts w:ascii="Times New Roman" w:eastAsia="Times New Roman" w:hAnsi="Times New Roman" w:cs="Times New Roman"/>
          <w:sz w:val="24"/>
          <w:szCs w:val="24"/>
        </w:rPr>
        <w:t xml:space="preserve"> </w:t>
      </w:r>
      <w:r w:rsidR="00310F2B" w:rsidRPr="00AF036D">
        <w:rPr>
          <w:rFonts w:ascii="Times New Roman" w:eastAsia="Times New Roman" w:hAnsi="Times New Roman" w:cs="Times New Roman"/>
          <w:sz w:val="24"/>
          <w:szCs w:val="24"/>
        </w:rPr>
        <w:t>our</w:t>
      </w:r>
      <w:r w:rsidRPr="00527508">
        <w:rPr>
          <w:rFonts w:ascii="Times New Roman" w:eastAsia="Times New Roman" w:hAnsi="Times New Roman" w:cs="Times New Roman"/>
          <w:sz w:val="24"/>
          <w:szCs w:val="24"/>
        </w:rPr>
        <w:t xml:space="preserve"> integrating question</w:t>
      </w:r>
      <w:r w:rsidR="00310F2B" w:rsidRPr="00AF036D">
        <w:rPr>
          <w:rFonts w:ascii="Times New Roman" w:eastAsia="Times New Roman" w:hAnsi="Times New Roman" w:cs="Times New Roman"/>
          <w:sz w:val="24"/>
          <w:szCs w:val="24"/>
        </w:rPr>
        <w:t>, and the</w:t>
      </w:r>
      <w:r w:rsidRPr="00527508">
        <w:rPr>
          <w:rFonts w:ascii="Times New Roman" w:eastAsia="Times New Roman" w:hAnsi="Times New Roman" w:cs="Times New Roman"/>
          <w:sz w:val="24"/>
          <w:szCs w:val="24"/>
        </w:rPr>
        <w:t xml:space="preserve"> process continued through several iterations. The Methodology section of this report focuses on the process of integrating our understanding of the declining aquifer problem through use of the integrating question and conceptual model. In addition</w:t>
      </w:r>
      <w:r w:rsidR="00310F2B" w:rsidRPr="00AF036D">
        <w:rPr>
          <w:rFonts w:ascii="Times New Roman" w:eastAsia="Times New Roman" w:hAnsi="Times New Roman" w:cs="Times New Roman"/>
          <w:sz w:val="24"/>
          <w:szCs w:val="24"/>
        </w:rPr>
        <w:t>, the section also</w:t>
      </w:r>
      <w:r w:rsidRPr="00527508">
        <w:rPr>
          <w:rFonts w:ascii="Times New Roman" w:eastAsia="Times New Roman" w:hAnsi="Times New Roman" w:cs="Times New Roman"/>
          <w:sz w:val="24"/>
          <w:szCs w:val="24"/>
        </w:rPr>
        <w:t xml:space="preserve"> discuss</w:t>
      </w:r>
      <w:r w:rsidR="00310F2B" w:rsidRPr="00AF036D">
        <w:rPr>
          <w:rFonts w:ascii="Times New Roman" w:eastAsia="Times New Roman" w:hAnsi="Times New Roman" w:cs="Times New Roman"/>
          <w:sz w:val="24"/>
          <w:szCs w:val="24"/>
        </w:rPr>
        <w:t>es</w:t>
      </w:r>
      <w:r w:rsidRPr="00527508">
        <w:rPr>
          <w:rFonts w:ascii="Times New Roman" w:eastAsia="Times New Roman" w:hAnsi="Times New Roman" w:cs="Times New Roman"/>
          <w:sz w:val="24"/>
          <w:szCs w:val="24"/>
        </w:rPr>
        <w:t xml:space="preserve"> the tools we used to communicate and share information during this project. </w:t>
      </w:r>
      <w:r w:rsidR="00310F2B" w:rsidRPr="00AF036D">
        <w:rPr>
          <w:rFonts w:ascii="Times New Roman" w:eastAsia="Times New Roman" w:hAnsi="Times New Roman" w:cs="Times New Roman"/>
          <w:sz w:val="24"/>
          <w:szCs w:val="24"/>
        </w:rPr>
        <w:t>Following the M</w:t>
      </w:r>
      <w:r w:rsidRPr="00527508">
        <w:rPr>
          <w:rFonts w:ascii="Times New Roman" w:eastAsia="Times New Roman" w:hAnsi="Times New Roman" w:cs="Times New Roman"/>
          <w:sz w:val="24"/>
          <w:szCs w:val="24"/>
        </w:rPr>
        <w:t>ethodology section we describe the resulting understanding we gained from the integration process.</w:t>
      </w:r>
    </w:p>
    <w:p w:rsidR="00527508" w:rsidRPr="00AF036D" w:rsidRDefault="00527508" w:rsidP="00E5338C">
      <w:pPr>
        <w:spacing w:after="0" w:line="480" w:lineRule="auto"/>
        <w:jc w:val="both"/>
        <w:rPr>
          <w:rFonts w:ascii="Times New Roman" w:eastAsia="Times New Roman" w:hAnsi="Times New Roman" w:cs="Times New Roman"/>
          <w:b/>
          <w:bCs/>
          <w:sz w:val="24"/>
          <w:szCs w:val="24"/>
        </w:rPr>
      </w:pPr>
      <w:r w:rsidRPr="00AF036D">
        <w:rPr>
          <w:rFonts w:ascii="Times New Roman" w:eastAsia="Times New Roman" w:hAnsi="Times New Roman" w:cs="Times New Roman"/>
          <w:b/>
          <w:bCs/>
          <w:sz w:val="24"/>
          <w:szCs w:val="24"/>
        </w:rPr>
        <w:t xml:space="preserve">The </w:t>
      </w:r>
      <w:r w:rsidR="00A903E3" w:rsidRPr="00AF036D">
        <w:rPr>
          <w:rFonts w:ascii="Times New Roman" w:eastAsia="Times New Roman" w:hAnsi="Times New Roman" w:cs="Times New Roman"/>
          <w:b/>
          <w:bCs/>
          <w:sz w:val="24"/>
          <w:szCs w:val="24"/>
        </w:rPr>
        <w:t>p</w:t>
      </w:r>
      <w:r w:rsidRPr="00AF036D">
        <w:rPr>
          <w:rFonts w:ascii="Times New Roman" w:eastAsia="Times New Roman" w:hAnsi="Times New Roman" w:cs="Times New Roman"/>
          <w:b/>
          <w:bCs/>
          <w:sz w:val="24"/>
          <w:szCs w:val="24"/>
        </w:rPr>
        <w:t>roblem</w:t>
      </w:r>
    </w:p>
    <w:p w:rsidR="001B5BDE"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 xml:space="preserve">The residents of the Palouse </w:t>
      </w:r>
      <w:r w:rsidR="004C4901" w:rsidRPr="00AF036D">
        <w:rPr>
          <w:rFonts w:ascii="Times New Roman" w:eastAsia="Times New Roman" w:hAnsi="Times New Roman" w:cs="Times New Roman"/>
          <w:sz w:val="24"/>
          <w:szCs w:val="24"/>
        </w:rPr>
        <w:t>B</w:t>
      </w:r>
      <w:r w:rsidRPr="00527508">
        <w:rPr>
          <w:rFonts w:ascii="Times New Roman" w:eastAsia="Times New Roman" w:hAnsi="Times New Roman" w:cs="Times New Roman"/>
          <w:sz w:val="24"/>
          <w:szCs w:val="24"/>
        </w:rPr>
        <w:t xml:space="preserve">asin in </w:t>
      </w:r>
      <w:r w:rsidR="004C4901" w:rsidRPr="00AF036D">
        <w:rPr>
          <w:rFonts w:ascii="Times New Roman" w:eastAsia="Times New Roman" w:hAnsi="Times New Roman" w:cs="Times New Roman"/>
          <w:sz w:val="24"/>
          <w:szCs w:val="24"/>
        </w:rPr>
        <w:t>northe</w:t>
      </w:r>
      <w:r w:rsidRPr="00527508">
        <w:rPr>
          <w:rFonts w:ascii="Times New Roman" w:eastAsia="Times New Roman" w:hAnsi="Times New Roman" w:cs="Times New Roman"/>
          <w:sz w:val="24"/>
          <w:szCs w:val="24"/>
        </w:rPr>
        <w:t xml:space="preserve">rn Idaho and </w:t>
      </w:r>
      <w:r w:rsidR="004C4901" w:rsidRPr="00AF036D">
        <w:rPr>
          <w:rFonts w:ascii="Times New Roman" w:eastAsia="Times New Roman" w:hAnsi="Times New Roman" w:cs="Times New Roman"/>
          <w:sz w:val="24"/>
          <w:szCs w:val="24"/>
        </w:rPr>
        <w:t>e</w:t>
      </w:r>
      <w:r w:rsidRPr="00527508">
        <w:rPr>
          <w:rFonts w:ascii="Times New Roman" w:eastAsia="Times New Roman" w:hAnsi="Times New Roman" w:cs="Times New Roman"/>
          <w:sz w:val="24"/>
          <w:szCs w:val="24"/>
        </w:rPr>
        <w:t>astern Washington rely almost exclusively on groundwater taken from the Grande Ronde and Wanapum aquifers to meet their municipal, industrial, and domestic water demands</w:t>
      </w:r>
      <w:r w:rsidR="004C4901" w:rsidRPr="00AF036D">
        <w:rPr>
          <w:rFonts w:ascii="Times New Roman" w:eastAsia="Times New Roman" w:hAnsi="Times New Roman" w:cs="Times New Roman"/>
          <w:sz w:val="24"/>
          <w:szCs w:val="24"/>
        </w:rPr>
        <w:t xml:space="preserve">. </w:t>
      </w:r>
      <w:r w:rsidRPr="00527508">
        <w:rPr>
          <w:rFonts w:ascii="Times New Roman" w:eastAsia="Times New Roman" w:hAnsi="Times New Roman" w:cs="Times New Roman"/>
          <w:sz w:val="24"/>
          <w:szCs w:val="24"/>
        </w:rPr>
        <w:t>Because soil structure and seasonality of precipitation in the basin are almost always adequate to support dry-land farming, little irrigation has been developed in the basin (Richartz, 2010; Boll</w:t>
      </w:r>
      <w:r w:rsidR="004C4901" w:rsidRPr="00AF036D">
        <w:rPr>
          <w:rFonts w:ascii="Times New Roman" w:eastAsia="Times New Roman" w:hAnsi="Times New Roman" w:cs="Times New Roman"/>
          <w:sz w:val="24"/>
          <w:szCs w:val="24"/>
        </w:rPr>
        <w:t xml:space="preserve"> lecture, 9/6/11</w:t>
      </w:r>
      <w:r w:rsidRPr="00527508">
        <w:rPr>
          <w:rFonts w:ascii="Times New Roman" w:eastAsia="Times New Roman" w:hAnsi="Times New Roman" w:cs="Times New Roman"/>
          <w:sz w:val="24"/>
          <w:szCs w:val="24"/>
        </w:rPr>
        <w:t xml:space="preserve">). As such, groundwater development in the basin is </w:t>
      </w:r>
      <w:r w:rsidR="004C4901" w:rsidRPr="00AF036D">
        <w:rPr>
          <w:rFonts w:ascii="Times New Roman" w:eastAsia="Times New Roman" w:hAnsi="Times New Roman" w:cs="Times New Roman"/>
          <w:sz w:val="24"/>
          <w:szCs w:val="24"/>
        </w:rPr>
        <w:t>primarily</w:t>
      </w:r>
      <w:r w:rsidRPr="00527508">
        <w:rPr>
          <w:rFonts w:ascii="Times New Roman" w:eastAsia="Times New Roman" w:hAnsi="Times New Roman" w:cs="Times New Roman"/>
          <w:sz w:val="24"/>
          <w:szCs w:val="24"/>
        </w:rPr>
        <w:t xml:space="preserve"> limited to </w:t>
      </w:r>
      <w:r w:rsidR="004C4901" w:rsidRPr="00AF036D">
        <w:rPr>
          <w:rFonts w:ascii="Times New Roman" w:eastAsia="Times New Roman" w:hAnsi="Times New Roman" w:cs="Times New Roman"/>
          <w:sz w:val="24"/>
          <w:szCs w:val="24"/>
        </w:rPr>
        <w:t xml:space="preserve">rural </w:t>
      </w:r>
      <w:r w:rsidRPr="00527508">
        <w:rPr>
          <w:rFonts w:ascii="Times New Roman" w:eastAsia="Times New Roman" w:hAnsi="Times New Roman" w:cs="Times New Roman"/>
          <w:sz w:val="24"/>
          <w:szCs w:val="24"/>
        </w:rPr>
        <w:t xml:space="preserve">residential and stock water demand. This development occurs mainly in the shallow Wanapum aquifer (Richartz, 2010). </w:t>
      </w:r>
      <w:r w:rsidR="004C4901" w:rsidRPr="00AF036D">
        <w:rPr>
          <w:rFonts w:ascii="Times New Roman" w:eastAsia="Times New Roman" w:hAnsi="Times New Roman" w:cs="Times New Roman"/>
          <w:sz w:val="24"/>
          <w:szCs w:val="24"/>
        </w:rPr>
        <w:t xml:space="preserve">In contrast, </w:t>
      </w:r>
      <w:r w:rsidRPr="00527508">
        <w:rPr>
          <w:rFonts w:ascii="Times New Roman" w:eastAsia="Times New Roman" w:hAnsi="Times New Roman" w:cs="Times New Roman"/>
          <w:sz w:val="24"/>
          <w:szCs w:val="24"/>
        </w:rPr>
        <w:t>most deep groundwater withdraw</w:t>
      </w:r>
      <w:r w:rsidR="004C4901" w:rsidRPr="00AF036D">
        <w:rPr>
          <w:rFonts w:ascii="Times New Roman" w:eastAsia="Times New Roman" w:hAnsi="Times New Roman" w:cs="Times New Roman"/>
          <w:sz w:val="24"/>
          <w:szCs w:val="24"/>
        </w:rPr>
        <w:t>a</w:t>
      </w:r>
      <w:r w:rsidRPr="00527508">
        <w:rPr>
          <w:rFonts w:ascii="Times New Roman" w:eastAsia="Times New Roman" w:hAnsi="Times New Roman" w:cs="Times New Roman"/>
          <w:sz w:val="24"/>
          <w:szCs w:val="24"/>
        </w:rPr>
        <w:t xml:space="preserve">ls occur within municipalities. The </w:t>
      </w:r>
      <w:r w:rsidR="004C4901" w:rsidRPr="00AF036D">
        <w:rPr>
          <w:rFonts w:ascii="Times New Roman" w:eastAsia="Times New Roman" w:hAnsi="Times New Roman" w:cs="Times New Roman"/>
          <w:sz w:val="24"/>
          <w:szCs w:val="24"/>
        </w:rPr>
        <w:t xml:space="preserve">basin’s </w:t>
      </w:r>
      <w:r w:rsidRPr="00527508">
        <w:rPr>
          <w:rFonts w:ascii="Times New Roman" w:eastAsia="Times New Roman" w:hAnsi="Times New Roman" w:cs="Times New Roman"/>
          <w:sz w:val="24"/>
          <w:szCs w:val="24"/>
        </w:rPr>
        <w:t xml:space="preserve">two </w:t>
      </w:r>
      <w:r w:rsidR="004C4901" w:rsidRPr="00AF036D">
        <w:rPr>
          <w:rFonts w:ascii="Times New Roman" w:eastAsia="Times New Roman" w:hAnsi="Times New Roman" w:cs="Times New Roman"/>
          <w:sz w:val="24"/>
          <w:szCs w:val="24"/>
        </w:rPr>
        <w:t xml:space="preserve">predominant </w:t>
      </w:r>
      <w:r w:rsidRPr="00527508">
        <w:rPr>
          <w:rFonts w:ascii="Times New Roman" w:eastAsia="Times New Roman" w:hAnsi="Times New Roman" w:cs="Times New Roman"/>
          <w:sz w:val="24"/>
          <w:szCs w:val="24"/>
        </w:rPr>
        <w:t>municipalities are Moscow, I</w:t>
      </w:r>
      <w:r w:rsidR="004C4901" w:rsidRPr="00AF036D">
        <w:rPr>
          <w:rFonts w:ascii="Times New Roman" w:eastAsia="Times New Roman" w:hAnsi="Times New Roman" w:cs="Times New Roman"/>
          <w:sz w:val="24"/>
          <w:szCs w:val="24"/>
        </w:rPr>
        <w:t>daho, and</w:t>
      </w:r>
      <w:r w:rsidRPr="00527508">
        <w:rPr>
          <w:rFonts w:ascii="Times New Roman" w:eastAsia="Times New Roman" w:hAnsi="Times New Roman" w:cs="Times New Roman"/>
          <w:sz w:val="24"/>
          <w:szCs w:val="24"/>
        </w:rPr>
        <w:t xml:space="preserve"> Pullman, W</w:t>
      </w:r>
      <w:r w:rsidR="004C4901" w:rsidRPr="00AF036D">
        <w:rPr>
          <w:rFonts w:ascii="Times New Roman" w:eastAsia="Times New Roman" w:hAnsi="Times New Roman" w:cs="Times New Roman"/>
          <w:sz w:val="24"/>
          <w:szCs w:val="24"/>
        </w:rPr>
        <w:t xml:space="preserve">ash., each of which supports </w:t>
      </w:r>
      <w:r w:rsidRPr="00527508">
        <w:rPr>
          <w:rFonts w:ascii="Times New Roman" w:eastAsia="Times New Roman" w:hAnsi="Times New Roman" w:cs="Times New Roman"/>
          <w:sz w:val="24"/>
          <w:szCs w:val="24"/>
        </w:rPr>
        <w:t>a major land-</w:t>
      </w:r>
      <w:r w:rsidRPr="00527508">
        <w:rPr>
          <w:rFonts w:ascii="Times New Roman" w:eastAsia="Times New Roman" w:hAnsi="Times New Roman" w:cs="Times New Roman"/>
          <w:sz w:val="24"/>
          <w:szCs w:val="24"/>
        </w:rPr>
        <w:lastRenderedPageBreak/>
        <w:t>grant university</w:t>
      </w:r>
      <w:r w:rsidR="004C4901"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 the University of Idaho and Washington State University</w:t>
      </w:r>
      <w:r w:rsidR="004C4901" w:rsidRPr="00AF036D">
        <w:rPr>
          <w:rFonts w:ascii="Times New Roman" w:eastAsia="Times New Roman" w:hAnsi="Times New Roman" w:cs="Times New Roman"/>
          <w:sz w:val="24"/>
          <w:szCs w:val="24"/>
        </w:rPr>
        <w:t>, respectively</w:t>
      </w:r>
      <w:r w:rsidRPr="00527508">
        <w:rPr>
          <w:rFonts w:ascii="Times New Roman" w:eastAsia="Times New Roman" w:hAnsi="Times New Roman" w:cs="Times New Roman"/>
          <w:sz w:val="24"/>
          <w:szCs w:val="24"/>
        </w:rPr>
        <w:t>. The location of these universities had much to do with the early development of groundwater resources in the basin. While action was taken in the 19</w:t>
      </w:r>
      <w:r w:rsidR="004C4901" w:rsidRPr="00AF036D">
        <w:rPr>
          <w:rFonts w:ascii="Times New Roman" w:eastAsia="Times New Roman" w:hAnsi="Times New Roman" w:cs="Times New Roman"/>
          <w:sz w:val="24"/>
          <w:szCs w:val="24"/>
        </w:rPr>
        <w:t>70s and ’80s</w:t>
      </w:r>
      <w:r w:rsidRPr="00527508">
        <w:rPr>
          <w:rFonts w:ascii="Times New Roman" w:eastAsia="Times New Roman" w:hAnsi="Times New Roman" w:cs="Times New Roman"/>
          <w:sz w:val="24"/>
          <w:szCs w:val="24"/>
        </w:rPr>
        <w:t xml:space="preserve"> to stabilize the smaller, shallower Wanapum </w:t>
      </w:r>
      <w:r w:rsidR="00550BC9">
        <w:rPr>
          <w:rFonts w:ascii="Times New Roman" w:eastAsia="Times New Roman" w:hAnsi="Times New Roman" w:cs="Times New Roman"/>
          <w:sz w:val="24"/>
          <w:szCs w:val="24"/>
        </w:rPr>
        <w:t>a</w:t>
      </w:r>
      <w:r w:rsidRPr="00527508">
        <w:rPr>
          <w:rFonts w:ascii="Times New Roman" w:eastAsia="Times New Roman" w:hAnsi="Times New Roman" w:cs="Times New Roman"/>
          <w:sz w:val="24"/>
          <w:szCs w:val="24"/>
        </w:rPr>
        <w:t>quifer</w:t>
      </w:r>
      <w:r w:rsidR="004C4901" w:rsidRPr="00AF036D">
        <w:rPr>
          <w:rFonts w:ascii="Times New Roman" w:eastAsia="Times New Roman" w:hAnsi="Times New Roman" w:cs="Times New Roman"/>
          <w:sz w:val="24"/>
          <w:szCs w:val="24"/>
        </w:rPr>
        <w:t xml:space="preserve"> (PBAC Report, 2009)</w:t>
      </w:r>
      <w:r w:rsidRPr="00527508">
        <w:rPr>
          <w:rFonts w:ascii="Times New Roman" w:eastAsia="Times New Roman" w:hAnsi="Times New Roman" w:cs="Times New Roman"/>
          <w:sz w:val="24"/>
          <w:szCs w:val="24"/>
        </w:rPr>
        <w:t>, water levels in the Grande Ronde have been declining for over 100 years (</w:t>
      </w:r>
      <w:r w:rsidR="004C4901" w:rsidRPr="00AF036D">
        <w:rPr>
          <w:rFonts w:ascii="Times New Roman" w:eastAsia="Times New Roman" w:hAnsi="Times New Roman" w:cs="Times New Roman"/>
          <w:sz w:val="24"/>
          <w:szCs w:val="24"/>
        </w:rPr>
        <w:t>Id.</w:t>
      </w:r>
      <w:r w:rsidRPr="00527508">
        <w:rPr>
          <w:rFonts w:ascii="Times New Roman" w:eastAsia="Times New Roman" w:hAnsi="Times New Roman" w:cs="Times New Roman"/>
          <w:sz w:val="24"/>
          <w:szCs w:val="24"/>
        </w:rPr>
        <w:t xml:space="preserve">). Because of the limited size and location of the Wanapum aquifer, it can only provide a supplemental water supply. While the scientists and engineers studying </w:t>
      </w:r>
      <w:r w:rsidR="00550BC9">
        <w:rPr>
          <w:rFonts w:ascii="Times New Roman" w:eastAsia="Times New Roman" w:hAnsi="Times New Roman" w:cs="Times New Roman"/>
          <w:sz w:val="24"/>
          <w:szCs w:val="24"/>
        </w:rPr>
        <w:t xml:space="preserve">the </w:t>
      </w:r>
      <w:r w:rsidRPr="00527508">
        <w:rPr>
          <w:rFonts w:ascii="Times New Roman" w:eastAsia="Times New Roman" w:hAnsi="Times New Roman" w:cs="Times New Roman"/>
          <w:sz w:val="24"/>
          <w:szCs w:val="24"/>
        </w:rPr>
        <w:t>aquifer do not expect it to go dry in the next couple decades, the declining aquifer problem presents a serious long</w:t>
      </w:r>
      <w:r w:rsidR="004C4901"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term issue that the people of the Palouse </w:t>
      </w:r>
      <w:r w:rsidR="00550BC9">
        <w:rPr>
          <w:rFonts w:ascii="Times New Roman" w:eastAsia="Times New Roman" w:hAnsi="Times New Roman" w:cs="Times New Roman"/>
          <w:sz w:val="24"/>
          <w:szCs w:val="24"/>
        </w:rPr>
        <w:t>B</w:t>
      </w:r>
      <w:r w:rsidRPr="00527508">
        <w:rPr>
          <w:rFonts w:ascii="Times New Roman" w:eastAsia="Times New Roman" w:hAnsi="Times New Roman" w:cs="Times New Roman"/>
          <w:sz w:val="24"/>
          <w:szCs w:val="24"/>
        </w:rPr>
        <w:t>asin need to address. As will be pointed out, many of the long</w:t>
      </w:r>
      <w:r w:rsidR="004C4901"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term solutions are costly or may require significant research to carry out. In order to guarantee the long-term sustainability of water resources in the basin and obtain the funding for potentially costly infrastructure improvements, it would be wise to address the declining aquifer problem now, before a water</w:t>
      </w:r>
      <w:r w:rsidR="001B5BDE"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supply crisis develops.</w:t>
      </w:r>
      <w:r w:rsidRPr="00527508">
        <w:rPr>
          <w:rFonts w:ascii="Times New Roman" w:eastAsia="Times New Roman" w:hAnsi="Times New Roman" w:cs="Times New Roman"/>
          <w:sz w:val="24"/>
          <w:szCs w:val="24"/>
        </w:rPr>
        <w:br/>
        <w:t xml:space="preserve">Unfortunately, no solutions are being aggressively sought to deal with </w:t>
      </w:r>
      <w:r w:rsidR="00550BC9">
        <w:rPr>
          <w:rFonts w:ascii="Times New Roman" w:eastAsia="Times New Roman" w:hAnsi="Times New Roman" w:cs="Times New Roman"/>
          <w:sz w:val="24"/>
          <w:szCs w:val="24"/>
        </w:rPr>
        <w:t xml:space="preserve">the </w:t>
      </w:r>
      <w:r w:rsidRPr="00527508">
        <w:rPr>
          <w:rFonts w:ascii="Times New Roman" w:eastAsia="Times New Roman" w:hAnsi="Times New Roman" w:cs="Times New Roman"/>
          <w:sz w:val="24"/>
          <w:szCs w:val="24"/>
        </w:rPr>
        <w:t xml:space="preserve">problem. Although various researchers have significantly advanced knowledge of the aquifer, a thorough scientific understanding of the basin’s hydrology </w:t>
      </w:r>
      <w:r w:rsidR="001B5BDE" w:rsidRPr="00AF036D">
        <w:rPr>
          <w:rFonts w:ascii="Times New Roman" w:eastAsia="Times New Roman" w:hAnsi="Times New Roman" w:cs="Times New Roman"/>
          <w:sz w:val="24"/>
          <w:szCs w:val="24"/>
        </w:rPr>
        <w:t>has yet to be developed.</w:t>
      </w:r>
    </w:p>
    <w:p w:rsidR="001B5BDE" w:rsidRPr="00AF036D" w:rsidRDefault="00527508" w:rsidP="00E5338C">
      <w:pPr>
        <w:spacing w:after="0" w:line="480" w:lineRule="auto"/>
        <w:ind w:firstLine="720"/>
        <w:jc w:val="both"/>
        <w:rPr>
          <w:rFonts w:ascii="Times New Roman" w:eastAsia="Times New Roman" w:hAnsi="Times New Roman" w:cs="Times New Roman"/>
          <w:i/>
          <w:iCs/>
          <w:sz w:val="24"/>
          <w:szCs w:val="24"/>
        </w:rPr>
      </w:pPr>
      <w:r w:rsidRPr="00527508">
        <w:rPr>
          <w:rFonts w:ascii="Times New Roman" w:eastAsia="Times New Roman" w:hAnsi="Times New Roman" w:cs="Times New Roman"/>
          <w:sz w:val="24"/>
          <w:szCs w:val="24"/>
        </w:rPr>
        <w:t xml:space="preserve">As </w:t>
      </w:r>
      <w:r w:rsidR="001B5BDE" w:rsidRPr="00AF036D">
        <w:rPr>
          <w:rFonts w:ascii="Times New Roman" w:eastAsia="Times New Roman" w:hAnsi="Times New Roman" w:cs="Times New Roman"/>
          <w:sz w:val="24"/>
          <w:szCs w:val="24"/>
        </w:rPr>
        <w:t>40</w:t>
      </w:r>
      <w:r w:rsidRPr="00527508">
        <w:rPr>
          <w:rFonts w:ascii="Times New Roman" w:eastAsia="Times New Roman" w:hAnsi="Times New Roman" w:cs="Times New Roman"/>
          <w:sz w:val="24"/>
          <w:szCs w:val="24"/>
        </w:rPr>
        <w:t xml:space="preserve"> years of scientific research in the basin make plain, the issue of sustainable water resource development cannot be solved by science alone. Th</w:t>
      </w:r>
      <w:r w:rsidR="001B5BDE" w:rsidRPr="00AF036D">
        <w:rPr>
          <w:rFonts w:ascii="Times New Roman" w:eastAsia="Times New Roman" w:hAnsi="Times New Roman" w:cs="Times New Roman"/>
          <w:sz w:val="24"/>
          <w:szCs w:val="24"/>
        </w:rPr>
        <w:t xml:space="preserve">is </w:t>
      </w:r>
      <w:r w:rsidRPr="00527508">
        <w:rPr>
          <w:rFonts w:ascii="Times New Roman" w:eastAsia="Times New Roman" w:hAnsi="Times New Roman" w:cs="Times New Roman"/>
          <w:sz w:val="24"/>
          <w:szCs w:val="24"/>
        </w:rPr>
        <w:t>should come as no surprise: As early as 1976</w:t>
      </w:r>
      <w:r w:rsidR="001B5BDE"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 Liebmann classified water</w:t>
      </w:r>
      <w:r w:rsidR="001B5BDE"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resource issues as </w:t>
      </w:r>
      <w:r w:rsidRPr="00AF036D">
        <w:rPr>
          <w:rFonts w:ascii="Times New Roman" w:eastAsia="Times New Roman" w:hAnsi="Times New Roman" w:cs="Times New Roman"/>
          <w:i/>
          <w:iCs/>
          <w:sz w:val="24"/>
          <w:szCs w:val="24"/>
        </w:rPr>
        <w:t>wicked</w:t>
      </w:r>
      <w:r w:rsidRPr="00527508">
        <w:rPr>
          <w:rFonts w:ascii="Times New Roman" w:eastAsia="Times New Roman" w:hAnsi="Times New Roman" w:cs="Times New Roman"/>
          <w:sz w:val="24"/>
          <w:szCs w:val="24"/>
        </w:rPr>
        <w:t xml:space="preserve"> problems. His use of the term </w:t>
      </w:r>
      <w:r w:rsidRPr="00AF036D">
        <w:rPr>
          <w:rFonts w:ascii="Times New Roman" w:eastAsia="Times New Roman" w:hAnsi="Times New Roman" w:cs="Times New Roman"/>
          <w:i/>
          <w:iCs/>
          <w:sz w:val="24"/>
          <w:szCs w:val="24"/>
        </w:rPr>
        <w:t>wicked</w:t>
      </w:r>
      <w:r w:rsidRPr="00527508">
        <w:rPr>
          <w:rFonts w:ascii="Times New Roman" w:eastAsia="Times New Roman" w:hAnsi="Times New Roman" w:cs="Times New Roman"/>
          <w:sz w:val="24"/>
          <w:szCs w:val="24"/>
        </w:rPr>
        <w:t xml:space="preserve"> was based on Rittel and Webber's (1973) definition of a </w:t>
      </w:r>
      <w:r w:rsidRPr="00AF036D">
        <w:rPr>
          <w:rFonts w:ascii="Times New Roman" w:eastAsia="Times New Roman" w:hAnsi="Times New Roman" w:cs="Times New Roman"/>
          <w:i/>
          <w:iCs/>
          <w:sz w:val="24"/>
          <w:szCs w:val="24"/>
        </w:rPr>
        <w:t>wicked</w:t>
      </w:r>
      <w:r w:rsidRPr="00527508">
        <w:rPr>
          <w:rFonts w:ascii="Times New Roman" w:eastAsia="Times New Roman" w:hAnsi="Times New Roman" w:cs="Times New Roman"/>
          <w:sz w:val="24"/>
          <w:szCs w:val="24"/>
        </w:rPr>
        <w:t xml:space="preserve"> problem as one that involves social policy, because it is impossible to define the policy that serves the </w:t>
      </w:r>
      <w:r w:rsidRPr="00AF036D">
        <w:rPr>
          <w:rFonts w:ascii="Times New Roman" w:eastAsia="Times New Roman" w:hAnsi="Times New Roman" w:cs="Times New Roman"/>
          <w:i/>
          <w:iCs/>
          <w:sz w:val="24"/>
          <w:szCs w:val="24"/>
        </w:rPr>
        <w:t>undisputable public good</w:t>
      </w:r>
      <w:r w:rsidRPr="00527508">
        <w:rPr>
          <w:rFonts w:ascii="Times New Roman" w:eastAsia="Times New Roman" w:hAnsi="Times New Roman" w:cs="Times New Roman"/>
          <w:sz w:val="24"/>
          <w:szCs w:val="24"/>
        </w:rPr>
        <w:t xml:space="preserve"> when multiple stakeholders are involved. When there is a high level of scientific uncertainty on which policy must be based, we could say that the problem becomes even more </w:t>
      </w:r>
      <w:r w:rsidRPr="00AF036D">
        <w:rPr>
          <w:rFonts w:ascii="Times New Roman" w:eastAsia="Times New Roman" w:hAnsi="Times New Roman" w:cs="Times New Roman"/>
          <w:i/>
          <w:iCs/>
          <w:sz w:val="24"/>
          <w:szCs w:val="24"/>
        </w:rPr>
        <w:t>wicked.</w:t>
      </w:r>
    </w:p>
    <w:p w:rsidR="00527508" w:rsidRPr="00527508"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 xml:space="preserve">In studying the </w:t>
      </w:r>
      <w:r w:rsidR="001B5BDE" w:rsidRPr="00AF036D">
        <w:rPr>
          <w:rFonts w:ascii="Times New Roman" w:eastAsia="Times New Roman" w:hAnsi="Times New Roman" w:cs="Times New Roman"/>
          <w:sz w:val="24"/>
          <w:szCs w:val="24"/>
        </w:rPr>
        <w:t xml:space="preserve">dynamic </w:t>
      </w:r>
      <w:r w:rsidRPr="00527508">
        <w:rPr>
          <w:rFonts w:ascii="Times New Roman" w:eastAsia="Times New Roman" w:hAnsi="Times New Roman" w:cs="Times New Roman"/>
          <w:sz w:val="24"/>
          <w:szCs w:val="24"/>
        </w:rPr>
        <w:t xml:space="preserve">model developed by the Palouse Basin Aquifer Committee </w:t>
      </w:r>
      <w:r w:rsidR="00550BC9">
        <w:rPr>
          <w:rFonts w:ascii="Times New Roman" w:eastAsia="Times New Roman" w:hAnsi="Times New Roman" w:cs="Times New Roman"/>
          <w:sz w:val="24"/>
          <w:szCs w:val="24"/>
        </w:rPr>
        <w:t xml:space="preserve">and </w:t>
      </w:r>
      <w:r w:rsidR="001B5BDE" w:rsidRPr="00AF036D">
        <w:rPr>
          <w:rFonts w:ascii="Times New Roman" w:eastAsia="Times New Roman" w:hAnsi="Times New Roman" w:cs="Times New Roman"/>
          <w:sz w:val="24"/>
          <w:szCs w:val="24"/>
        </w:rPr>
        <w:t>t</w:t>
      </w:r>
      <w:r w:rsidRPr="00527508">
        <w:rPr>
          <w:rFonts w:ascii="Times New Roman" w:eastAsia="Times New Roman" w:hAnsi="Times New Roman" w:cs="Times New Roman"/>
          <w:sz w:val="24"/>
          <w:szCs w:val="24"/>
        </w:rPr>
        <w:t>he UI Waters of the West program</w:t>
      </w:r>
      <w:r w:rsidR="001B5BDE" w:rsidRPr="00AF036D">
        <w:rPr>
          <w:rFonts w:ascii="Times New Roman" w:eastAsia="Times New Roman" w:hAnsi="Times New Roman" w:cs="Times New Roman"/>
          <w:sz w:val="24"/>
          <w:szCs w:val="24"/>
        </w:rPr>
        <w:t>, it becomes apparent</w:t>
      </w:r>
      <w:r w:rsidRPr="00527508">
        <w:rPr>
          <w:rFonts w:ascii="Times New Roman" w:eastAsia="Times New Roman" w:hAnsi="Times New Roman" w:cs="Times New Roman"/>
          <w:sz w:val="24"/>
          <w:szCs w:val="24"/>
        </w:rPr>
        <w:t xml:space="preserve"> that conservation alone w</w:t>
      </w:r>
      <w:r w:rsidR="00550BC9">
        <w:rPr>
          <w:rFonts w:ascii="Times New Roman" w:eastAsia="Times New Roman" w:hAnsi="Times New Roman" w:cs="Times New Roman"/>
          <w:sz w:val="24"/>
          <w:szCs w:val="24"/>
        </w:rPr>
        <w:t>ill not</w:t>
      </w:r>
      <w:r w:rsidRPr="00527508">
        <w:rPr>
          <w:rFonts w:ascii="Times New Roman" w:eastAsia="Times New Roman" w:hAnsi="Times New Roman" w:cs="Times New Roman"/>
          <w:sz w:val="24"/>
          <w:szCs w:val="24"/>
        </w:rPr>
        <w:t xml:space="preserve"> resolve </w:t>
      </w:r>
      <w:r w:rsidRPr="00527508">
        <w:rPr>
          <w:rFonts w:ascii="Times New Roman" w:eastAsia="Times New Roman" w:hAnsi="Times New Roman" w:cs="Times New Roman"/>
          <w:sz w:val="24"/>
          <w:szCs w:val="24"/>
        </w:rPr>
        <w:lastRenderedPageBreak/>
        <w:t xml:space="preserve">the issue and the economic costs of the wait-and-see approach are likely great. </w:t>
      </w:r>
      <w:r w:rsidR="001B5BDE" w:rsidRPr="00AF036D">
        <w:rPr>
          <w:rFonts w:ascii="Times New Roman" w:eastAsia="Times New Roman" w:hAnsi="Times New Roman" w:cs="Times New Roman"/>
          <w:sz w:val="24"/>
          <w:szCs w:val="24"/>
        </w:rPr>
        <w:t xml:space="preserve">It was also revealing that the </w:t>
      </w:r>
      <w:r w:rsidRPr="00527508">
        <w:rPr>
          <w:rFonts w:ascii="Times New Roman" w:eastAsia="Times New Roman" w:hAnsi="Times New Roman" w:cs="Times New Roman"/>
          <w:sz w:val="24"/>
          <w:szCs w:val="24"/>
        </w:rPr>
        <w:t xml:space="preserve">social research conducted by </w:t>
      </w:r>
      <w:r w:rsidR="001B5BDE" w:rsidRPr="00AF036D">
        <w:rPr>
          <w:rFonts w:ascii="Times New Roman" w:eastAsia="Times New Roman" w:hAnsi="Times New Roman" w:cs="Times New Roman"/>
          <w:sz w:val="24"/>
          <w:szCs w:val="24"/>
        </w:rPr>
        <w:t>Katheryn Bilodeau and Saundra Richartz</w:t>
      </w:r>
      <w:r w:rsidRPr="00527508">
        <w:rPr>
          <w:rFonts w:ascii="Times New Roman" w:eastAsia="Times New Roman" w:hAnsi="Times New Roman" w:cs="Times New Roman"/>
          <w:sz w:val="24"/>
          <w:szCs w:val="24"/>
        </w:rPr>
        <w:t xml:space="preserve"> </w:t>
      </w:r>
      <w:r w:rsidR="00327553" w:rsidRPr="00AF036D">
        <w:rPr>
          <w:rFonts w:ascii="Times New Roman" w:eastAsia="Times New Roman" w:hAnsi="Times New Roman" w:cs="Times New Roman"/>
          <w:sz w:val="24"/>
          <w:szCs w:val="24"/>
        </w:rPr>
        <w:t>showed</w:t>
      </w:r>
      <w:r w:rsidRPr="00527508">
        <w:rPr>
          <w:rFonts w:ascii="Times New Roman" w:eastAsia="Times New Roman" w:hAnsi="Times New Roman" w:cs="Times New Roman"/>
          <w:sz w:val="24"/>
          <w:szCs w:val="24"/>
        </w:rPr>
        <w:t xml:space="preserve"> </w:t>
      </w:r>
      <w:r w:rsidR="00327553" w:rsidRPr="00AF036D">
        <w:rPr>
          <w:rFonts w:ascii="Times New Roman" w:eastAsia="Times New Roman" w:hAnsi="Times New Roman" w:cs="Times New Roman"/>
          <w:sz w:val="24"/>
          <w:szCs w:val="24"/>
        </w:rPr>
        <w:t xml:space="preserve">a </w:t>
      </w:r>
      <w:r w:rsidRPr="00527508">
        <w:rPr>
          <w:rFonts w:ascii="Times New Roman" w:eastAsia="Times New Roman" w:hAnsi="Times New Roman" w:cs="Times New Roman"/>
          <w:sz w:val="24"/>
          <w:szCs w:val="24"/>
        </w:rPr>
        <w:t>limited understanding of Palouse residents regarding the problem.</w:t>
      </w:r>
    </w:p>
    <w:p w:rsidR="00527508" w:rsidRPr="00AF036D" w:rsidRDefault="00527508" w:rsidP="00E5338C">
      <w:pPr>
        <w:spacing w:after="0" w:line="480" w:lineRule="auto"/>
        <w:jc w:val="both"/>
        <w:rPr>
          <w:rFonts w:ascii="Times New Roman" w:eastAsia="Times New Roman" w:hAnsi="Times New Roman" w:cs="Times New Roman"/>
          <w:b/>
          <w:bCs/>
          <w:sz w:val="24"/>
          <w:szCs w:val="24"/>
        </w:rPr>
      </w:pPr>
      <w:commentRangeStart w:id="2"/>
      <w:r w:rsidRPr="00AF036D">
        <w:rPr>
          <w:rFonts w:ascii="Times New Roman" w:eastAsia="Times New Roman" w:hAnsi="Times New Roman" w:cs="Times New Roman"/>
          <w:b/>
          <w:bCs/>
          <w:sz w:val="24"/>
          <w:szCs w:val="24"/>
        </w:rPr>
        <w:t xml:space="preserve">History of </w:t>
      </w:r>
      <w:r w:rsidR="00327553" w:rsidRPr="00AF036D">
        <w:rPr>
          <w:rFonts w:ascii="Times New Roman" w:eastAsia="Times New Roman" w:hAnsi="Times New Roman" w:cs="Times New Roman"/>
          <w:b/>
          <w:bCs/>
          <w:sz w:val="24"/>
          <w:szCs w:val="24"/>
        </w:rPr>
        <w:t>w</w:t>
      </w:r>
      <w:r w:rsidRPr="00AF036D">
        <w:rPr>
          <w:rFonts w:ascii="Times New Roman" w:eastAsia="Times New Roman" w:hAnsi="Times New Roman" w:cs="Times New Roman"/>
          <w:b/>
          <w:bCs/>
          <w:sz w:val="24"/>
          <w:szCs w:val="24"/>
        </w:rPr>
        <w:t xml:space="preserve">ater </w:t>
      </w:r>
      <w:r w:rsidR="00327553" w:rsidRPr="00AF036D">
        <w:rPr>
          <w:rFonts w:ascii="Times New Roman" w:eastAsia="Times New Roman" w:hAnsi="Times New Roman" w:cs="Times New Roman"/>
          <w:b/>
          <w:bCs/>
          <w:sz w:val="24"/>
          <w:szCs w:val="24"/>
        </w:rPr>
        <w:t>s</w:t>
      </w:r>
      <w:r w:rsidRPr="00AF036D">
        <w:rPr>
          <w:rFonts w:ascii="Times New Roman" w:eastAsia="Times New Roman" w:hAnsi="Times New Roman" w:cs="Times New Roman"/>
          <w:b/>
          <w:bCs/>
          <w:sz w:val="24"/>
          <w:szCs w:val="24"/>
        </w:rPr>
        <w:t xml:space="preserve">upply and </w:t>
      </w:r>
      <w:r w:rsidR="00327553" w:rsidRPr="00AF036D">
        <w:rPr>
          <w:rFonts w:ascii="Times New Roman" w:eastAsia="Times New Roman" w:hAnsi="Times New Roman" w:cs="Times New Roman"/>
          <w:b/>
          <w:bCs/>
          <w:sz w:val="24"/>
          <w:szCs w:val="24"/>
        </w:rPr>
        <w:t>r</w:t>
      </w:r>
      <w:r w:rsidRPr="00AF036D">
        <w:rPr>
          <w:rFonts w:ascii="Times New Roman" w:eastAsia="Times New Roman" w:hAnsi="Times New Roman" w:cs="Times New Roman"/>
          <w:b/>
          <w:bCs/>
          <w:sz w:val="24"/>
          <w:szCs w:val="24"/>
        </w:rPr>
        <w:t>esearch in the Palouse Basin</w:t>
      </w:r>
      <w:commentRangeEnd w:id="2"/>
      <w:r w:rsidR="0062513B">
        <w:rPr>
          <w:rStyle w:val="CommentReference"/>
        </w:rPr>
        <w:commentReference w:id="2"/>
      </w:r>
    </w:p>
    <w:p w:rsidR="00527508"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 xml:space="preserve">The Palouse </w:t>
      </w:r>
      <w:r w:rsidR="00327553" w:rsidRPr="00AF036D">
        <w:rPr>
          <w:rFonts w:ascii="Times New Roman" w:eastAsia="Times New Roman" w:hAnsi="Times New Roman" w:cs="Times New Roman"/>
          <w:sz w:val="24"/>
          <w:szCs w:val="24"/>
        </w:rPr>
        <w:t>B</w:t>
      </w:r>
      <w:r w:rsidRPr="00527508">
        <w:rPr>
          <w:rFonts w:ascii="Times New Roman" w:eastAsia="Times New Roman" w:hAnsi="Times New Roman" w:cs="Times New Roman"/>
          <w:sz w:val="24"/>
          <w:szCs w:val="24"/>
        </w:rPr>
        <w:t xml:space="preserve">asin was initially established as a dry-land farming </w:t>
      </w:r>
      <w:r w:rsidR="00327553" w:rsidRPr="00AF036D">
        <w:rPr>
          <w:rFonts w:ascii="Times New Roman" w:eastAsia="Times New Roman" w:hAnsi="Times New Roman" w:cs="Times New Roman"/>
          <w:sz w:val="24"/>
          <w:szCs w:val="24"/>
        </w:rPr>
        <w:t>region</w:t>
      </w:r>
      <w:r w:rsidRPr="00527508">
        <w:rPr>
          <w:rFonts w:ascii="Times New Roman" w:eastAsia="Times New Roman" w:hAnsi="Times New Roman" w:cs="Times New Roman"/>
          <w:sz w:val="24"/>
          <w:szCs w:val="24"/>
        </w:rPr>
        <w:t xml:space="preserve"> in the 1880s. Relatively easy access to high</w:t>
      </w:r>
      <w:r w:rsidR="00327553"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quality groundwater resources </w:t>
      </w:r>
      <w:r w:rsidR="00327553" w:rsidRPr="00AF036D">
        <w:rPr>
          <w:rFonts w:ascii="Times New Roman" w:eastAsia="Times New Roman" w:hAnsi="Times New Roman" w:cs="Times New Roman"/>
          <w:sz w:val="24"/>
          <w:szCs w:val="24"/>
        </w:rPr>
        <w:t>influenced</w:t>
      </w:r>
      <w:r w:rsidRPr="00527508">
        <w:rPr>
          <w:rFonts w:ascii="Times New Roman" w:eastAsia="Times New Roman" w:hAnsi="Times New Roman" w:cs="Times New Roman"/>
          <w:sz w:val="24"/>
          <w:szCs w:val="24"/>
        </w:rPr>
        <w:t xml:space="preserve"> the establishment of the University of Idaho in </w:t>
      </w:r>
      <w:r w:rsidR="00327553" w:rsidRPr="00AF036D">
        <w:rPr>
          <w:rFonts w:ascii="Times New Roman" w:eastAsia="Times New Roman" w:hAnsi="Times New Roman" w:cs="Times New Roman"/>
          <w:sz w:val="24"/>
          <w:szCs w:val="24"/>
        </w:rPr>
        <w:t>1889</w:t>
      </w:r>
      <w:r w:rsidRPr="00527508">
        <w:rPr>
          <w:rFonts w:ascii="Times New Roman" w:eastAsia="Times New Roman" w:hAnsi="Times New Roman" w:cs="Times New Roman"/>
          <w:sz w:val="24"/>
          <w:szCs w:val="24"/>
        </w:rPr>
        <w:t xml:space="preserve"> and the </w:t>
      </w:r>
      <w:r w:rsidR="00327553" w:rsidRPr="00AF036D">
        <w:rPr>
          <w:rFonts w:ascii="Times New Roman" w:eastAsia="Times New Roman" w:hAnsi="Times New Roman" w:cs="Times New Roman"/>
          <w:sz w:val="24"/>
          <w:szCs w:val="24"/>
        </w:rPr>
        <w:t xml:space="preserve">Washington Agricultural College and School of Science (now Washington State </w:t>
      </w:r>
      <w:r w:rsidRPr="00527508">
        <w:rPr>
          <w:rFonts w:ascii="Times New Roman" w:eastAsia="Times New Roman" w:hAnsi="Times New Roman" w:cs="Times New Roman"/>
          <w:sz w:val="24"/>
          <w:szCs w:val="24"/>
        </w:rPr>
        <w:t>University</w:t>
      </w:r>
      <w:r w:rsidR="00327553"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 in 189</w:t>
      </w:r>
      <w:r w:rsidR="00327553" w:rsidRPr="00AF036D">
        <w:rPr>
          <w:rFonts w:ascii="Times New Roman" w:eastAsia="Times New Roman" w:hAnsi="Times New Roman" w:cs="Times New Roman"/>
          <w:sz w:val="24"/>
          <w:szCs w:val="24"/>
        </w:rPr>
        <w:t>0.</w:t>
      </w:r>
      <w:r w:rsidRPr="00527508">
        <w:rPr>
          <w:rFonts w:ascii="Times New Roman" w:eastAsia="Times New Roman" w:hAnsi="Times New Roman" w:cs="Times New Roman"/>
          <w:sz w:val="24"/>
          <w:szCs w:val="24"/>
        </w:rPr>
        <w:t xml:space="preserve"> At this nascent stage, the Palouse </w:t>
      </w:r>
      <w:r w:rsidR="00327553" w:rsidRPr="00AF036D">
        <w:rPr>
          <w:rFonts w:ascii="Times New Roman" w:eastAsia="Times New Roman" w:hAnsi="Times New Roman" w:cs="Times New Roman"/>
          <w:sz w:val="24"/>
          <w:szCs w:val="24"/>
        </w:rPr>
        <w:t>B</w:t>
      </w:r>
      <w:r w:rsidRPr="00527508">
        <w:rPr>
          <w:rFonts w:ascii="Times New Roman" w:eastAsia="Times New Roman" w:hAnsi="Times New Roman" w:cs="Times New Roman"/>
          <w:sz w:val="24"/>
          <w:szCs w:val="24"/>
        </w:rPr>
        <w:t xml:space="preserve">asin had a notably high water table. Although the majority of agriculture centered </w:t>
      </w:r>
      <w:r w:rsidR="00550BC9">
        <w:rPr>
          <w:rFonts w:ascii="Times New Roman" w:eastAsia="Times New Roman" w:hAnsi="Times New Roman" w:cs="Times New Roman"/>
          <w:sz w:val="24"/>
          <w:szCs w:val="24"/>
        </w:rPr>
        <w:t>on</w:t>
      </w:r>
      <w:r w:rsidRPr="00527508">
        <w:rPr>
          <w:rFonts w:ascii="Times New Roman" w:eastAsia="Times New Roman" w:hAnsi="Times New Roman" w:cs="Times New Roman"/>
          <w:sz w:val="24"/>
          <w:szCs w:val="24"/>
        </w:rPr>
        <w:t xml:space="preserve"> hog farming and dryland cultivation, the ready supply of water facilitated speedy settlement of the area. For instance, the city of Pullman was famed for its artesian wells in the late 1800s—indeed, the presence of natural springs </w:t>
      </w:r>
      <w:r w:rsidR="00327553" w:rsidRPr="00AF036D">
        <w:rPr>
          <w:rFonts w:ascii="Times New Roman" w:eastAsia="Times New Roman" w:hAnsi="Times New Roman" w:cs="Times New Roman"/>
          <w:sz w:val="24"/>
          <w:szCs w:val="24"/>
        </w:rPr>
        <w:t>influenced the Washington state legislature to select Pullman as the site for what is now WSU.</w:t>
      </w:r>
      <w:r w:rsidRPr="00527508">
        <w:rPr>
          <w:rFonts w:ascii="Times New Roman" w:eastAsia="Times New Roman" w:hAnsi="Times New Roman" w:cs="Times New Roman"/>
          <w:sz w:val="24"/>
          <w:szCs w:val="24"/>
        </w:rPr>
        <w:t xml:space="preserve"> </w:t>
      </w:r>
      <w:r w:rsidR="008B0D70">
        <w:rPr>
          <w:rFonts w:ascii="Times New Roman" w:eastAsia="Times New Roman" w:hAnsi="Times New Roman" w:cs="Times New Roman"/>
          <w:sz w:val="24"/>
          <w:szCs w:val="24"/>
        </w:rPr>
        <w:t>But</w:t>
      </w:r>
      <w:r w:rsidRPr="00527508">
        <w:rPr>
          <w:rFonts w:ascii="Times New Roman" w:eastAsia="Times New Roman" w:hAnsi="Times New Roman" w:cs="Times New Roman"/>
          <w:sz w:val="24"/>
          <w:szCs w:val="24"/>
        </w:rPr>
        <w:t xml:space="preserve"> the springs dried</w:t>
      </w:r>
      <w:r w:rsidR="00327553" w:rsidRPr="00AF036D">
        <w:rPr>
          <w:rFonts w:ascii="Times New Roman" w:eastAsia="Times New Roman" w:hAnsi="Times New Roman" w:cs="Times New Roman"/>
          <w:sz w:val="24"/>
          <w:szCs w:val="24"/>
        </w:rPr>
        <w:t xml:space="preserve"> </w:t>
      </w:r>
      <w:r w:rsidRPr="00527508">
        <w:rPr>
          <w:rFonts w:ascii="Times New Roman" w:eastAsia="Times New Roman" w:hAnsi="Times New Roman" w:cs="Times New Roman"/>
          <w:sz w:val="24"/>
          <w:szCs w:val="24"/>
        </w:rPr>
        <w:t xml:space="preserve">up as the area’s groundwater resources were developed. In 1897, the static water level of the Grande Ronde aquifer under Pullman hovered around </w:t>
      </w:r>
      <w:r w:rsidR="008B0D70">
        <w:rPr>
          <w:rFonts w:ascii="Times New Roman" w:eastAsia="Times New Roman" w:hAnsi="Times New Roman" w:cs="Times New Roman"/>
          <w:sz w:val="24"/>
          <w:szCs w:val="24"/>
        </w:rPr>
        <w:t>8</w:t>
      </w:r>
      <w:r w:rsidRPr="00527508">
        <w:rPr>
          <w:rFonts w:ascii="Times New Roman" w:eastAsia="Times New Roman" w:hAnsi="Times New Roman" w:cs="Times New Roman"/>
          <w:sz w:val="24"/>
          <w:szCs w:val="24"/>
        </w:rPr>
        <w:t xml:space="preserve"> to </w:t>
      </w:r>
      <w:r w:rsidR="008B0D70">
        <w:rPr>
          <w:rFonts w:ascii="Times New Roman" w:eastAsia="Times New Roman" w:hAnsi="Times New Roman" w:cs="Times New Roman"/>
          <w:sz w:val="24"/>
          <w:szCs w:val="24"/>
        </w:rPr>
        <w:t>9</w:t>
      </w:r>
      <w:r w:rsidRPr="00527508">
        <w:rPr>
          <w:rFonts w:ascii="Times New Roman" w:eastAsia="Times New Roman" w:hAnsi="Times New Roman" w:cs="Times New Roman"/>
          <w:sz w:val="24"/>
          <w:szCs w:val="24"/>
        </w:rPr>
        <w:t xml:space="preserve"> feet below the surface of the land. By 1923 that level had plummeted nearly 40 feet (Richartz</w:t>
      </w:r>
      <w:r w:rsidR="00CE2684"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 2010)</w:t>
      </w:r>
      <w:r w:rsidR="00327553" w:rsidRPr="00AF036D">
        <w:rPr>
          <w:rFonts w:ascii="Times New Roman" w:eastAsia="Times New Roman" w:hAnsi="Times New Roman" w:cs="Times New Roman"/>
          <w:sz w:val="24"/>
          <w:szCs w:val="24"/>
        </w:rPr>
        <w:t xml:space="preserve">, and </w:t>
      </w:r>
      <w:r w:rsidRPr="00527508">
        <w:rPr>
          <w:rFonts w:ascii="Times New Roman" w:eastAsia="Times New Roman" w:hAnsi="Times New Roman" w:cs="Times New Roman"/>
          <w:sz w:val="24"/>
          <w:szCs w:val="24"/>
        </w:rPr>
        <w:t>the depletion continued steadily. During the Great Depression to the end of the World War</w:t>
      </w:r>
      <w:r w:rsidR="00327553" w:rsidRPr="00AF036D">
        <w:rPr>
          <w:rFonts w:ascii="Times New Roman" w:eastAsia="Times New Roman" w:hAnsi="Times New Roman" w:cs="Times New Roman"/>
          <w:sz w:val="24"/>
          <w:szCs w:val="24"/>
        </w:rPr>
        <w:t xml:space="preserve"> II</w:t>
      </w:r>
      <w:r w:rsidRPr="00527508">
        <w:rPr>
          <w:rFonts w:ascii="Times New Roman" w:eastAsia="Times New Roman" w:hAnsi="Times New Roman" w:cs="Times New Roman"/>
          <w:sz w:val="24"/>
          <w:szCs w:val="24"/>
        </w:rPr>
        <w:t xml:space="preserve">, the Grande Ronde was declining between </w:t>
      </w:r>
      <w:r w:rsidR="008B0D70">
        <w:rPr>
          <w:rFonts w:ascii="Times New Roman" w:eastAsia="Times New Roman" w:hAnsi="Times New Roman" w:cs="Times New Roman"/>
          <w:sz w:val="24"/>
          <w:szCs w:val="24"/>
        </w:rPr>
        <w:t>5 and 9</w:t>
      </w:r>
      <w:r w:rsidRPr="00527508">
        <w:rPr>
          <w:rFonts w:ascii="Times New Roman" w:eastAsia="Times New Roman" w:hAnsi="Times New Roman" w:cs="Times New Roman"/>
          <w:sz w:val="24"/>
          <w:szCs w:val="24"/>
        </w:rPr>
        <w:t xml:space="preserve"> inches every year.</w:t>
      </w:r>
    </w:p>
    <w:p w:rsidR="00527508"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 xml:space="preserve">The post-war years saw a massive increase in groundwater withdrawals in the Palouse </w:t>
      </w:r>
      <w:r w:rsidR="00327553" w:rsidRPr="00AF036D">
        <w:rPr>
          <w:rFonts w:ascii="Times New Roman" w:eastAsia="Times New Roman" w:hAnsi="Times New Roman" w:cs="Times New Roman"/>
          <w:sz w:val="24"/>
          <w:szCs w:val="24"/>
        </w:rPr>
        <w:t>B</w:t>
      </w:r>
      <w:r w:rsidRPr="00527508">
        <w:rPr>
          <w:rFonts w:ascii="Times New Roman" w:eastAsia="Times New Roman" w:hAnsi="Times New Roman" w:cs="Times New Roman"/>
          <w:sz w:val="24"/>
          <w:szCs w:val="24"/>
        </w:rPr>
        <w:t>asin. A population boom following the end of the war coupled with the advent of new pumping technology</w:t>
      </w:r>
      <w:r w:rsidR="00327553"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 and cheap hydroelectricity suddenly made the large-scale development of the Palouse a viable endeavor. During this time, the city of Moscow relied mostly on the shallower Wanapum aquifer. As the city grew the Wanapum aquifer quickly began to decline. Water levels in the Wanapum were declining 21-22 inches per year in the late 1930s and were plunging 50-55 inches per year by the mid-1950s. At the same time, the Grande Ronde (which supplied the water for the rest of the basin) was declining 21-22 inches </w:t>
      </w:r>
      <w:r w:rsidR="00327553" w:rsidRPr="00AF036D">
        <w:rPr>
          <w:rFonts w:ascii="Times New Roman" w:eastAsia="Times New Roman" w:hAnsi="Times New Roman" w:cs="Times New Roman"/>
          <w:sz w:val="24"/>
          <w:szCs w:val="24"/>
        </w:rPr>
        <w:t>annually from</w:t>
      </w:r>
      <w:r w:rsidRPr="00527508">
        <w:rPr>
          <w:rFonts w:ascii="Times New Roman" w:eastAsia="Times New Roman" w:hAnsi="Times New Roman" w:cs="Times New Roman"/>
          <w:sz w:val="24"/>
          <w:szCs w:val="24"/>
        </w:rPr>
        <w:t xml:space="preserve"> 1946</w:t>
      </w:r>
      <w:r w:rsidR="008B0D70">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1951. In what was </w:t>
      </w:r>
      <w:r w:rsidRPr="00527508">
        <w:rPr>
          <w:rFonts w:ascii="Times New Roman" w:eastAsia="Times New Roman" w:hAnsi="Times New Roman" w:cs="Times New Roman"/>
          <w:sz w:val="24"/>
          <w:szCs w:val="24"/>
        </w:rPr>
        <w:lastRenderedPageBreak/>
        <w:t xml:space="preserve">perhaps the first instance of the recognition of the declining aquifer problem, Pullman made efforts to curtail use in the 1950s. At the same time, Moscow curtailed its use of the Wanapum aquifer and began drilling wells into the Grande Ronde. As a result, curtailments notwithstanding, the </w:t>
      </w:r>
      <w:r w:rsidR="008B0D70">
        <w:rPr>
          <w:rFonts w:ascii="Times New Roman" w:eastAsia="Times New Roman" w:hAnsi="Times New Roman" w:cs="Times New Roman"/>
          <w:sz w:val="24"/>
          <w:szCs w:val="24"/>
        </w:rPr>
        <w:t xml:space="preserve">water level of the </w:t>
      </w:r>
      <w:r w:rsidRPr="00527508">
        <w:rPr>
          <w:rFonts w:ascii="Times New Roman" w:eastAsia="Times New Roman" w:hAnsi="Times New Roman" w:cs="Times New Roman"/>
          <w:sz w:val="24"/>
          <w:szCs w:val="24"/>
        </w:rPr>
        <w:t>Grande Ronde had dropped 120 feet by 1962 (Richartz</w:t>
      </w:r>
      <w:r w:rsidR="00CE2684"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 2010).</w:t>
      </w:r>
    </w:p>
    <w:p w:rsidR="00527508"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 xml:space="preserve">The first serious attempt to understand the declining aquifer problem took place in 1967 with the founding of an informal group known as the Pullman Moscow Water Resource Committee (PMWRC). This was also the first concerted attempt to develop a scientific understanding of the area. </w:t>
      </w:r>
      <w:r w:rsidR="008B0D70">
        <w:rPr>
          <w:rFonts w:ascii="Times New Roman" w:eastAsia="Times New Roman" w:hAnsi="Times New Roman" w:cs="Times New Roman"/>
          <w:sz w:val="24"/>
          <w:szCs w:val="24"/>
        </w:rPr>
        <w:t>Yet in spite of</w:t>
      </w:r>
      <w:r w:rsidRPr="00527508">
        <w:rPr>
          <w:rFonts w:ascii="Times New Roman" w:eastAsia="Times New Roman" w:hAnsi="Times New Roman" w:cs="Times New Roman"/>
          <w:sz w:val="24"/>
          <w:szCs w:val="24"/>
        </w:rPr>
        <w:t xml:space="preserve"> an increased awareness of the declining water levels, the persistent depletion of the aquifers continued for decades as the towns and universities grew. The Grande Ronde had shrunk another 40 feet by the late 1980s.</w:t>
      </w:r>
    </w:p>
    <w:p w:rsidR="008B0D70"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A response was forthcoming: In 1992, with the help of state agencies in Washington and Idaho, the PMWRC drafted and instituted a Ground Water Management Plan (GWMP). Prior to the GWMP’s enactment, water levels in the Grande Ronde were shrinking 1</w:t>
      </w:r>
      <w:r w:rsidRPr="00AF036D">
        <w:rPr>
          <w:rFonts w:ascii="Times New Roman" w:eastAsia="Times New Roman" w:hAnsi="Times New Roman" w:cs="Times New Roman"/>
          <w:sz w:val="24"/>
          <w:szCs w:val="24"/>
        </w:rPr>
        <w:t>.32 fee</w:t>
      </w:r>
      <w:r w:rsidRPr="00527508">
        <w:rPr>
          <w:rFonts w:ascii="Times New Roman" w:eastAsia="Times New Roman" w:hAnsi="Times New Roman" w:cs="Times New Roman"/>
          <w:sz w:val="24"/>
          <w:szCs w:val="24"/>
        </w:rPr>
        <w:t>t per year. After 1992, the rate of depletion was slowed to .92 feet per year. Thus, while the GWMP successfully reduced the overall withdrawals from the Grande Ronde, it did not stop them</w:t>
      </w:r>
      <w:del w:id="3" w:author="Jan Boll" w:date="2011-10-11T11:23:00Z">
        <w:r w:rsidRPr="00527508" w:rsidDel="00DE6F88">
          <w:rPr>
            <w:rFonts w:ascii="Times New Roman" w:eastAsia="Times New Roman" w:hAnsi="Times New Roman" w:cs="Times New Roman"/>
            <w:sz w:val="24"/>
            <w:szCs w:val="24"/>
          </w:rPr>
          <w:delText>.</w:delText>
        </w:r>
      </w:del>
      <w:r w:rsidRPr="00527508">
        <w:rPr>
          <w:rFonts w:ascii="Times New Roman" w:eastAsia="Times New Roman" w:hAnsi="Times New Roman" w:cs="Times New Roman"/>
          <w:sz w:val="24"/>
          <w:szCs w:val="24"/>
        </w:rPr>
        <w:t xml:space="preserve"> (PBAC report</w:t>
      </w:r>
      <w:r w:rsidR="00CE2684" w:rsidRPr="00AF036D">
        <w:rPr>
          <w:rFonts w:ascii="Times New Roman" w:eastAsia="Times New Roman" w:hAnsi="Times New Roman" w:cs="Times New Roman"/>
          <w:sz w:val="24"/>
          <w:szCs w:val="24"/>
        </w:rPr>
        <w:t>, 2009</w:t>
      </w:r>
      <w:r w:rsidRPr="00527508">
        <w:rPr>
          <w:rFonts w:ascii="Times New Roman" w:eastAsia="Times New Roman" w:hAnsi="Times New Roman" w:cs="Times New Roman"/>
          <w:sz w:val="24"/>
          <w:szCs w:val="24"/>
        </w:rPr>
        <w:t xml:space="preserve">). And while the Grande Ronde continues to decline, water levels in the Wanapum have stabilized. </w:t>
      </w:r>
      <w:r w:rsidR="008B0D70">
        <w:rPr>
          <w:rFonts w:ascii="Times New Roman" w:eastAsia="Times New Roman" w:hAnsi="Times New Roman" w:cs="Times New Roman"/>
          <w:sz w:val="24"/>
          <w:szCs w:val="24"/>
        </w:rPr>
        <w:t xml:space="preserve">This, however, </w:t>
      </w:r>
      <w:r w:rsidRPr="00527508">
        <w:rPr>
          <w:rFonts w:ascii="Times New Roman" w:eastAsia="Times New Roman" w:hAnsi="Times New Roman" w:cs="Times New Roman"/>
          <w:sz w:val="24"/>
          <w:szCs w:val="24"/>
        </w:rPr>
        <w:t xml:space="preserve">is </w:t>
      </w:r>
      <w:r w:rsidR="008B0D70">
        <w:rPr>
          <w:rFonts w:ascii="Times New Roman" w:eastAsia="Times New Roman" w:hAnsi="Times New Roman" w:cs="Times New Roman"/>
          <w:sz w:val="24"/>
          <w:szCs w:val="24"/>
        </w:rPr>
        <w:t xml:space="preserve">due to the fact that </w:t>
      </w:r>
      <w:r w:rsidRPr="00527508">
        <w:rPr>
          <w:rFonts w:ascii="Times New Roman" w:eastAsia="Times New Roman" w:hAnsi="Times New Roman" w:cs="Times New Roman"/>
          <w:sz w:val="24"/>
          <w:szCs w:val="24"/>
        </w:rPr>
        <w:t xml:space="preserve">Moscow only uses the Wanapum for supplemental purposes and water </w:t>
      </w:r>
      <w:r w:rsidR="008B0D70">
        <w:rPr>
          <w:rFonts w:ascii="Times New Roman" w:eastAsia="Times New Roman" w:hAnsi="Times New Roman" w:cs="Times New Roman"/>
          <w:sz w:val="24"/>
          <w:szCs w:val="24"/>
        </w:rPr>
        <w:t xml:space="preserve">from that aquifer </w:t>
      </w:r>
      <w:r w:rsidRPr="00527508">
        <w:rPr>
          <w:rFonts w:ascii="Times New Roman" w:eastAsia="Times New Roman" w:hAnsi="Times New Roman" w:cs="Times New Roman"/>
          <w:sz w:val="24"/>
          <w:szCs w:val="24"/>
        </w:rPr>
        <w:t xml:space="preserve">never comprises more than </w:t>
      </w:r>
      <w:r w:rsidR="00CE2684" w:rsidRPr="00AF036D">
        <w:rPr>
          <w:rFonts w:ascii="Times New Roman" w:eastAsia="Times New Roman" w:hAnsi="Times New Roman" w:cs="Times New Roman"/>
          <w:sz w:val="24"/>
          <w:szCs w:val="24"/>
        </w:rPr>
        <w:t>one-</w:t>
      </w:r>
      <w:r w:rsidRPr="00527508">
        <w:rPr>
          <w:rFonts w:ascii="Times New Roman" w:eastAsia="Times New Roman" w:hAnsi="Times New Roman" w:cs="Times New Roman"/>
          <w:sz w:val="24"/>
          <w:szCs w:val="24"/>
        </w:rPr>
        <w:t>third of the city’s total municipal supply. (</w:t>
      </w:r>
      <w:r w:rsidR="00CE2684" w:rsidRPr="00AF036D">
        <w:rPr>
          <w:rFonts w:ascii="Times New Roman" w:eastAsia="Times New Roman" w:hAnsi="Times New Roman" w:cs="Times New Roman"/>
          <w:sz w:val="24"/>
          <w:szCs w:val="24"/>
        </w:rPr>
        <w:t>Id.</w:t>
      </w:r>
      <w:r w:rsidRPr="00527508">
        <w:rPr>
          <w:rFonts w:ascii="Times New Roman" w:eastAsia="Times New Roman" w:hAnsi="Times New Roman" w:cs="Times New Roman"/>
          <w:sz w:val="24"/>
          <w:szCs w:val="24"/>
        </w:rPr>
        <w:t xml:space="preserve">). </w:t>
      </w:r>
      <w:r w:rsidR="00CE2684" w:rsidRPr="00AF036D">
        <w:rPr>
          <w:rFonts w:ascii="Times New Roman" w:eastAsia="Times New Roman" w:hAnsi="Times New Roman" w:cs="Times New Roman"/>
          <w:sz w:val="24"/>
          <w:szCs w:val="24"/>
        </w:rPr>
        <w:t>T</w:t>
      </w:r>
      <w:r w:rsidRPr="00527508">
        <w:rPr>
          <w:rFonts w:ascii="Times New Roman" w:eastAsia="Times New Roman" w:hAnsi="Times New Roman" w:cs="Times New Roman"/>
          <w:sz w:val="24"/>
          <w:szCs w:val="24"/>
        </w:rPr>
        <w:t>he</w:t>
      </w:r>
      <w:r w:rsidR="00CE2684" w:rsidRPr="00AF036D">
        <w:rPr>
          <w:rFonts w:ascii="Times New Roman" w:eastAsia="Times New Roman" w:hAnsi="Times New Roman" w:cs="Times New Roman"/>
          <w:sz w:val="24"/>
          <w:szCs w:val="24"/>
        </w:rPr>
        <w:t>refore, the</w:t>
      </w:r>
      <w:r w:rsidRPr="00527508">
        <w:rPr>
          <w:rFonts w:ascii="Times New Roman" w:eastAsia="Times New Roman" w:hAnsi="Times New Roman" w:cs="Times New Roman"/>
          <w:sz w:val="24"/>
          <w:szCs w:val="24"/>
        </w:rPr>
        <w:t xml:space="preserve"> Grande Ronde currently provides </w:t>
      </w:r>
      <w:r w:rsidR="00CE2684" w:rsidRPr="00AF036D">
        <w:rPr>
          <w:rFonts w:ascii="Times New Roman" w:eastAsia="Times New Roman" w:hAnsi="Times New Roman" w:cs="Times New Roman"/>
          <w:sz w:val="24"/>
          <w:szCs w:val="24"/>
        </w:rPr>
        <w:t xml:space="preserve">the majority </w:t>
      </w:r>
      <w:r w:rsidRPr="00527508">
        <w:rPr>
          <w:rFonts w:ascii="Times New Roman" w:eastAsia="Times New Roman" w:hAnsi="Times New Roman" w:cs="Times New Roman"/>
          <w:sz w:val="24"/>
          <w:szCs w:val="24"/>
        </w:rPr>
        <w:t xml:space="preserve">of groundwater for the Palouse </w:t>
      </w:r>
      <w:r w:rsidR="00CE2684" w:rsidRPr="00AF036D">
        <w:rPr>
          <w:rFonts w:ascii="Times New Roman" w:eastAsia="Times New Roman" w:hAnsi="Times New Roman" w:cs="Times New Roman"/>
          <w:sz w:val="24"/>
          <w:szCs w:val="24"/>
        </w:rPr>
        <w:t>B</w:t>
      </w:r>
      <w:r w:rsidRPr="00527508">
        <w:rPr>
          <w:rFonts w:ascii="Times New Roman" w:eastAsia="Times New Roman" w:hAnsi="Times New Roman" w:cs="Times New Roman"/>
          <w:sz w:val="24"/>
          <w:szCs w:val="24"/>
        </w:rPr>
        <w:t xml:space="preserve">asin. Due to an incomplete scientific understanding of the basin’s hydrology, estimates on the remaining usability of the Grande Ronde range from 50 to 500 years. That is to say, the Palouse </w:t>
      </w:r>
      <w:r w:rsidR="008B0D70">
        <w:rPr>
          <w:rFonts w:ascii="Times New Roman" w:eastAsia="Times New Roman" w:hAnsi="Times New Roman" w:cs="Times New Roman"/>
          <w:sz w:val="24"/>
          <w:szCs w:val="24"/>
        </w:rPr>
        <w:t>B</w:t>
      </w:r>
      <w:r w:rsidRPr="00527508">
        <w:rPr>
          <w:rFonts w:ascii="Times New Roman" w:eastAsia="Times New Roman" w:hAnsi="Times New Roman" w:cs="Times New Roman"/>
          <w:sz w:val="24"/>
          <w:szCs w:val="24"/>
        </w:rPr>
        <w:t>asin’s main source of water may be entirely depleted within our lifetimes.</w:t>
      </w:r>
    </w:p>
    <w:p w:rsidR="00527508" w:rsidRPr="00AF036D" w:rsidRDefault="00527508" w:rsidP="008B0D70">
      <w:pPr>
        <w:spacing w:after="0" w:line="480" w:lineRule="auto"/>
        <w:jc w:val="both"/>
        <w:rPr>
          <w:rFonts w:ascii="Times New Roman" w:eastAsia="Times New Roman" w:hAnsi="Times New Roman" w:cs="Times New Roman"/>
          <w:b/>
          <w:bCs/>
          <w:sz w:val="24"/>
          <w:szCs w:val="24"/>
        </w:rPr>
      </w:pPr>
      <w:commentRangeStart w:id="4"/>
      <w:r w:rsidRPr="00AF036D">
        <w:rPr>
          <w:rFonts w:ascii="Times New Roman" w:eastAsia="Times New Roman" w:hAnsi="Times New Roman" w:cs="Times New Roman"/>
          <w:b/>
          <w:bCs/>
          <w:sz w:val="24"/>
          <w:szCs w:val="24"/>
        </w:rPr>
        <w:t>Demographic and Economic Conditions in the Basin</w:t>
      </w:r>
      <w:commentRangeEnd w:id="4"/>
      <w:r w:rsidR="0062513B">
        <w:rPr>
          <w:rStyle w:val="CommentReference"/>
        </w:rPr>
        <w:commentReference w:id="4"/>
      </w:r>
    </w:p>
    <w:p w:rsidR="00527508" w:rsidRPr="00527508"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lastRenderedPageBreak/>
        <w:t>Although the economical influences on the declining aquifer problem are far too complex to appropriately address in a truncated forum such as this, a couple aspects bode brief mention. Two of the primary stakeholders, Washington State University and the University of Idaho, are the two biggest employers in the Palouse Basin (www.moscowchamber.com). UI employs approximately 2,700 persons, which makes up one-third of the work force in Latah County (www.labor.idaho.gov). That total, however, is roughly one-half the number of persons employed by WSU (5,300). The two universities and the region's third-biggest employer, Schweitzer Engineering Laboratories (SEL) of Pullman (1,200 employees), together comprise 48 percent of county's labor force of 19,106 (www.moscowchamber.com). SEL, which is easily the Palouse Basin's largest private employer</w:t>
      </w:r>
      <w:r w:rsidR="006B445A">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-the next biggest is Gritman Medical Center in Moscow, which employs 429 (</w:t>
      </w:r>
      <w:r w:rsidR="006B445A">
        <w:rPr>
          <w:rFonts w:ascii="Times New Roman" w:eastAsia="Times New Roman" w:hAnsi="Times New Roman" w:cs="Times New Roman"/>
          <w:sz w:val="24"/>
          <w:szCs w:val="24"/>
        </w:rPr>
        <w:t>Id.</w:t>
      </w:r>
      <w:r w:rsidRPr="00527508">
        <w:rPr>
          <w:rFonts w:ascii="Times New Roman" w:eastAsia="Times New Roman" w:hAnsi="Times New Roman" w:cs="Times New Roman"/>
          <w:sz w:val="24"/>
          <w:szCs w:val="24"/>
        </w:rPr>
        <w:t>)</w:t>
      </w:r>
      <w:r w:rsidR="00CE2684"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has recently constructed a facility in Lewiston, I</w:t>
      </w:r>
      <w:r w:rsidR="00CE2684" w:rsidRPr="00AF036D">
        <w:rPr>
          <w:rFonts w:ascii="Times New Roman" w:eastAsia="Times New Roman" w:hAnsi="Times New Roman" w:cs="Times New Roman"/>
          <w:sz w:val="24"/>
          <w:szCs w:val="24"/>
        </w:rPr>
        <w:t>daho</w:t>
      </w:r>
      <w:r w:rsidRPr="00527508">
        <w:rPr>
          <w:rFonts w:ascii="Times New Roman" w:eastAsia="Times New Roman" w:hAnsi="Times New Roman" w:cs="Times New Roman"/>
          <w:sz w:val="24"/>
          <w:szCs w:val="24"/>
        </w:rPr>
        <w:t>, outside of the Palouse Basin. Although the corporation has not publicly said as much, the expansion is believed to have been prompted by the favorable tax structure of Idaho, Lewiston's corporate incentives, and the guarantee of a long-term water supply.</w:t>
      </w:r>
    </w:p>
    <w:p w:rsidR="008B7F96" w:rsidRPr="00AF036D" w:rsidRDefault="00143AB0" w:rsidP="00E5338C">
      <w:pPr>
        <w:spacing w:after="0" w:line="480" w:lineRule="auto"/>
        <w:jc w:val="both"/>
        <w:rPr>
          <w:rFonts w:ascii="Times New Roman" w:eastAsia="Times New Roman" w:hAnsi="Times New Roman" w:cs="Times New Roman"/>
          <w:b/>
          <w:bCs/>
          <w:sz w:val="24"/>
          <w:szCs w:val="24"/>
        </w:rPr>
      </w:pPr>
      <w:r w:rsidRPr="00AF036D">
        <w:rPr>
          <w:rFonts w:ascii="Times New Roman" w:eastAsia="Times New Roman" w:hAnsi="Times New Roman" w:cs="Times New Roman"/>
          <w:b/>
          <w:bCs/>
          <w:sz w:val="24"/>
          <w:szCs w:val="24"/>
        </w:rPr>
        <w:t>Group i</w:t>
      </w:r>
      <w:r w:rsidR="008B7F96" w:rsidRPr="00AF036D">
        <w:rPr>
          <w:rFonts w:ascii="Times New Roman" w:eastAsia="Times New Roman" w:hAnsi="Times New Roman" w:cs="Times New Roman"/>
          <w:b/>
          <w:bCs/>
          <w:sz w:val="24"/>
          <w:szCs w:val="24"/>
        </w:rPr>
        <w:t>ntegration</w:t>
      </w:r>
    </w:p>
    <w:p w:rsidR="008B7F96" w:rsidRPr="00AF036D" w:rsidRDefault="008B7F96"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Before it was possible to work on integrating the research</w:t>
      </w:r>
      <w:r w:rsidR="008B0D70">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 we had to develop some means of long-distance communication that would allow for the </w:t>
      </w:r>
      <w:r w:rsidRPr="00AF036D">
        <w:rPr>
          <w:rFonts w:ascii="Times New Roman" w:eastAsia="Times New Roman" w:hAnsi="Times New Roman" w:cs="Times New Roman"/>
          <w:sz w:val="24"/>
          <w:szCs w:val="24"/>
        </w:rPr>
        <w:t xml:space="preserve">timely </w:t>
      </w:r>
      <w:r w:rsidRPr="00527508">
        <w:rPr>
          <w:rFonts w:ascii="Times New Roman" w:eastAsia="Times New Roman" w:hAnsi="Times New Roman" w:cs="Times New Roman"/>
          <w:sz w:val="24"/>
          <w:szCs w:val="24"/>
        </w:rPr>
        <w:t xml:space="preserve">transmission of ideas. We also had to develop rules that would govern our </w:t>
      </w:r>
      <w:r w:rsidRPr="00AF036D">
        <w:rPr>
          <w:rFonts w:ascii="Times New Roman" w:eastAsia="Times New Roman" w:hAnsi="Times New Roman" w:cs="Times New Roman"/>
          <w:sz w:val="24"/>
          <w:szCs w:val="24"/>
        </w:rPr>
        <w:t>collaboration</w:t>
      </w:r>
      <w:r w:rsidRPr="00527508">
        <w:rPr>
          <w:rFonts w:ascii="Times New Roman" w:eastAsia="Times New Roman" w:hAnsi="Times New Roman" w:cs="Times New Roman"/>
          <w:sz w:val="24"/>
          <w:szCs w:val="24"/>
        </w:rPr>
        <w:t xml:space="preserve">. </w:t>
      </w:r>
      <w:r w:rsidRPr="00AF036D">
        <w:rPr>
          <w:rFonts w:ascii="Times New Roman" w:eastAsia="Times New Roman" w:hAnsi="Times New Roman" w:cs="Times New Roman"/>
          <w:sz w:val="24"/>
          <w:szCs w:val="24"/>
        </w:rPr>
        <w:t>The means of communication included use</w:t>
      </w:r>
      <w:del w:id="5" w:author="bcosens" w:date="2011-10-06T19:35:00Z">
        <w:r w:rsidRPr="00AF036D" w:rsidDel="0062513B">
          <w:rPr>
            <w:rFonts w:ascii="Times New Roman" w:eastAsia="Times New Roman" w:hAnsi="Times New Roman" w:cs="Times New Roman"/>
            <w:sz w:val="24"/>
            <w:szCs w:val="24"/>
          </w:rPr>
          <w:delText>d</w:delText>
        </w:r>
      </w:del>
      <w:r w:rsidRPr="00AF036D">
        <w:rPr>
          <w:rFonts w:ascii="Times New Roman" w:eastAsia="Times New Roman" w:hAnsi="Times New Roman" w:cs="Times New Roman"/>
          <w:sz w:val="24"/>
          <w:szCs w:val="24"/>
        </w:rPr>
        <w:t xml:space="preserve"> of tools</w:t>
      </w:r>
      <w:r w:rsidRPr="00527508">
        <w:rPr>
          <w:rFonts w:ascii="Times New Roman" w:eastAsia="Times New Roman" w:hAnsi="Times New Roman" w:cs="Times New Roman"/>
          <w:sz w:val="24"/>
          <w:szCs w:val="24"/>
        </w:rPr>
        <w:t xml:space="preserve"> such as Skype, Wikispace, email, and speaker phones</w:t>
      </w:r>
      <w:r w:rsidRPr="00AF036D">
        <w:rPr>
          <w:rFonts w:ascii="Times New Roman" w:eastAsia="Times New Roman" w:hAnsi="Times New Roman" w:cs="Times New Roman"/>
          <w:sz w:val="24"/>
          <w:szCs w:val="24"/>
        </w:rPr>
        <w:t>—all with varied degrees of success</w:t>
      </w:r>
      <w:r w:rsidRPr="00527508">
        <w:rPr>
          <w:rFonts w:ascii="Times New Roman" w:eastAsia="Times New Roman" w:hAnsi="Times New Roman" w:cs="Times New Roman"/>
          <w:sz w:val="24"/>
          <w:szCs w:val="24"/>
        </w:rPr>
        <w:t xml:space="preserve">. We also </w:t>
      </w:r>
      <w:r w:rsidRPr="00AF036D">
        <w:rPr>
          <w:rFonts w:ascii="Times New Roman" w:eastAsia="Times New Roman" w:hAnsi="Times New Roman" w:cs="Times New Roman"/>
          <w:sz w:val="24"/>
          <w:szCs w:val="24"/>
        </w:rPr>
        <w:t>established</w:t>
      </w:r>
      <w:r w:rsidRPr="00527508">
        <w:rPr>
          <w:rFonts w:ascii="Times New Roman" w:eastAsia="Times New Roman" w:hAnsi="Times New Roman" w:cs="Times New Roman"/>
          <w:sz w:val="24"/>
          <w:szCs w:val="24"/>
        </w:rPr>
        <w:t xml:space="preserve"> common rules that would govern the group. One of the team members took the initiative and </w:t>
      </w:r>
      <w:r w:rsidR="008B0D70">
        <w:rPr>
          <w:rFonts w:ascii="Times New Roman" w:eastAsia="Times New Roman" w:hAnsi="Times New Roman" w:cs="Times New Roman"/>
          <w:sz w:val="24"/>
          <w:szCs w:val="24"/>
        </w:rPr>
        <w:t xml:space="preserve">composed </w:t>
      </w:r>
      <w:commentRangeStart w:id="6"/>
      <w:r w:rsidRPr="00527508">
        <w:rPr>
          <w:rFonts w:ascii="Times New Roman" w:eastAsia="Times New Roman" w:hAnsi="Times New Roman" w:cs="Times New Roman"/>
          <w:sz w:val="24"/>
          <w:szCs w:val="24"/>
        </w:rPr>
        <w:t>a set of rules</w:t>
      </w:r>
      <w:commentRangeEnd w:id="6"/>
      <w:r w:rsidR="00DE6F88">
        <w:rPr>
          <w:rStyle w:val="CommentReference"/>
        </w:rPr>
        <w:commentReference w:id="6"/>
      </w:r>
      <w:r w:rsidRPr="00AF036D">
        <w:rPr>
          <w:rFonts w:ascii="Times New Roman" w:eastAsia="Times New Roman" w:hAnsi="Times New Roman" w:cs="Times New Roman"/>
          <w:sz w:val="24"/>
          <w:szCs w:val="24"/>
        </w:rPr>
        <w:t>, and t</w:t>
      </w:r>
      <w:r w:rsidRPr="00527508">
        <w:rPr>
          <w:rFonts w:ascii="Times New Roman" w:eastAsia="Times New Roman" w:hAnsi="Times New Roman" w:cs="Times New Roman"/>
          <w:sz w:val="24"/>
          <w:szCs w:val="24"/>
        </w:rPr>
        <w:t>he group voted unanimously to enlist them. Enforcement of the rules was spelled out clearly, and relied on each group member</w:t>
      </w:r>
      <w:r w:rsidRPr="00AF036D">
        <w:rPr>
          <w:rFonts w:ascii="Times New Roman" w:eastAsia="Times New Roman" w:hAnsi="Times New Roman" w:cs="Times New Roman"/>
          <w:sz w:val="24"/>
          <w:szCs w:val="24"/>
        </w:rPr>
        <w:t>s’</w:t>
      </w:r>
      <w:r w:rsidRPr="00527508">
        <w:rPr>
          <w:rFonts w:ascii="Times New Roman" w:eastAsia="Times New Roman" w:hAnsi="Times New Roman" w:cs="Times New Roman"/>
          <w:sz w:val="24"/>
          <w:szCs w:val="24"/>
        </w:rPr>
        <w:t xml:space="preserve"> conscience to make them “</w:t>
      </w:r>
      <w:r w:rsidR="008B0D70">
        <w:rPr>
          <w:rFonts w:ascii="Times New Roman" w:eastAsia="Times New Roman" w:hAnsi="Times New Roman" w:cs="Times New Roman"/>
          <w:sz w:val="24"/>
          <w:szCs w:val="24"/>
        </w:rPr>
        <w:t>f</w:t>
      </w:r>
      <w:r w:rsidRPr="00527508">
        <w:rPr>
          <w:rFonts w:ascii="Times New Roman" w:eastAsia="Times New Roman" w:hAnsi="Times New Roman" w:cs="Times New Roman"/>
          <w:sz w:val="24"/>
          <w:szCs w:val="24"/>
        </w:rPr>
        <w:t>eel good when you contribute, feel bad when you don't.” The subconscious effect was clear and surprisingly effective. One reason it may have been successful was that the group was made of like</w:t>
      </w:r>
      <w:r w:rsidR="008B0D70">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minded people who wanted to succeed. When a </w:t>
      </w:r>
      <w:r w:rsidRPr="00527508">
        <w:rPr>
          <w:rFonts w:ascii="Times New Roman" w:eastAsia="Times New Roman" w:hAnsi="Times New Roman" w:cs="Times New Roman"/>
          <w:sz w:val="24"/>
          <w:szCs w:val="24"/>
        </w:rPr>
        <w:lastRenderedPageBreak/>
        <w:t>group has more invested or more risk, it may become more difficult to establish rules. The team also did not actively establish leadership or roles.</w:t>
      </w:r>
    </w:p>
    <w:p w:rsidR="008B7F96" w:rsidRPr="00AF036D" w:rsidRDefault="008B7F96" w:rsidP="00E5338C">
      <w:pPr>
        <w:spacing w:after="0" w:line="480" w:lineRule="auto"/>
        <w:ind w:firstLine="720"/>
        <w:jc w:val="both"/>
        <w:rPr>
          <w:rFonts w:ascii="Times New Roman" w:eastAsia="Times New Roman" w:hAnsi="Times New Roman" w:cs="Times New Roman"/>
          <w:sz w:val="24"/>
          <w:szCs w:val="24"/>
        </w:rPr>
      </w:pPr>
      <w:r w:rsidRPr="00AF036D">
        <w:rPr>
          <w:rFonts w:ascii="Times New Roman" w:eastAsia="Times New Roman" w:hAnsi="Times New Roman" w:cs="Times New Roman"/>
          <w:sz w:val="24"/>
          <w:szCs w:val="24"/>
        </w:rPr>
        <w:t>In the formative stages, g</w:t>
      </w:r>
      <w:r w:rsidRPr="00527508">
        <w:rPr>
          <w:rFonts w:ascii="Times New Roman" w:eastAsia="Times New Roman" w:hAnsi="Times New Roman" w:cs="Times New Roman"/>
          <w:sz w:val="24"/>
          <w:szCs w:val="24"/>
        </w:rPr>
        <w:t xml:space="preserve">roup integration was slow. </w:t>
      </w:r>
      <w:r w:rsidRPr="00AF036D">
        <w:rPr>
          <w:rFonts w:ascii="Times New Roman" w:eastAsia="Times New Roman" w:hAnsi="Times New Roman" w:cs="Times New Roman"/>
          <w:sz w:val="24"/>
          <w:szCs w:val="24"/>
        </w:rPr>
        <w:t>We</w:t>
      </w:r>
      <w:r w:rsidRPr="00527508">
        <w:rPr>
          <w:rFonts w:ascii="Times New Roman" w:eastAsia="Times New Roman" w:hAnsi="Times New Roman" w:cs="Times New Roman"/>
          <w:sz w:val="24"/>
          <w:szCs w:val="24"/>
        </w:rPr>
        <w:t xml:space="preserve"> </w:t>
      </w:r>
      <w:r w:rsidRPr="00AF036D">
        <w:rPr>
          <w:rFonts w:ascii="Times New Roman" w:eastAsia="Times New Roman" w:hAnsi="Times New Roman" w:cs="Times New Roman"/>
          <w:sz w:val="24"/>
          <w:szCs w:val="24"/>
        </w:rPr>
        <w:t xml:space="preserve">made a few impersonal attempts, via </w:t>
      </w:r>
      <w:r w:rsidRPr="00527508">
        <w:rPr>
          <w:rFonts w:ascii="Times New Roman" w:eastAsia="Times New Roman" w:hAnsi="Times New Roman" w:cs="Times New Roman"/>
          <w:sz w:val="24"/>
          <w:szCs w:val="24"/>
        </w:rPr>
        <w:t>phone calls and email</w:t>
      </w:r>
      <w:r w:rsidRPr="00AF036D">
        <w:rPr>
          <w:rFonts w:ascii="Times New Roman" w:eastAsia="Times New Roman" w:hAnsi="Times New Roman" w:cs="Times New Roman"/>
          <w:sz w:val="24"/>
          <w:szCs w:val="24"/>
        </w:rPr>
        <w:t xml:space="preserve">, to </w:t>
      </w:r>
      <w:r w:rsidRPr="00527508">
        <w:rPr>
          <w:rFonts w:ascii="Times New Roman" w:eastAsia="Times New Roman" w:hAnsi="Times New Roman" w:cs="Times New Roman"/>
          <w:sz w:val="24"/>
          <w:szCs w:val="24"/>
        </w:rPr>
        <w:t xml:space="preserve">connect, but ultimately face time was the solution. For that, the group decided </w:t>
      </w:r>
      <w:r w:rsidRPr="00AF036D">
        <w:rPr>
          <w:rFonts w:ascii="Times New Roman" w:eastAsia="Times New Roman" w:hAnsi="Times New Roman" w:cs="Times New Roman"/>
          <w:sz w:val="24"/>
          <w:szCs w:val="24"/>
        </w:rPr>
        <w:t>to</w:t>
      </w:r>
      <w:r w:rsidRPr="00527508">
        <w:rPr>
          <w:rFonts w:ascii="Times New Roman" w:eastAsia="Times New Roman" w:hAnsi="Times New Roman" w:cs="Times New Roman"/>
          <w:sz w:val="24"/>
          <w:szCs w:val="24"/>
        </w:rPr>
        <w:t xml:space="preserve"> us</w:t>
      </w:r>
      <w:r w:rsidRPr="00AF036D">
        <w:rPr>
          <w:rFonts w:ascii="Times New Roman" w:eastAsia="Times New Roman" w:hAnsi="Times New Roman" w:cs="Times New Roman"/>
          <w:sz w:val="24"/>
          <w:szCs w:val="24"/>
        </w:rPr>
        <w:t>e</w:t>
      </w:r>
      <w:r w:rsidRPr="00527508">
        <w:rPr>
          <w:rFonts w:ascii="Times New Roman" w:eastAsia="Times New Roman" w:hAnsi="Times New Roman" w:cs="Times New Roman"/>
          <w:sz w:val="24"/>
          <w:szCs w:val="24"/>
        </w:rPr>
        <w:t xml:space="preserve"> Skype because it was free and accessible to everyone. </w:t>
      </w:r>
      <w:r w:rsidRPr="00AF036D">
        <w:rPr>
          <w:rFonts w:ascii="Times New Roman" w:eastAsia="Times New Roman" w:hAnsi="Times New Roman" w:cs="Times New Roman"/>
          <w:sz w:val="24"/>
          <w:szCs w:val="24"/>
        </w:rPr>
        <w:t>Still, the group’s separation made things difficult</w:t>
      </w:r>
      <w:r w:rsidRPr="00527508">
        <w:rPr>
          <w:rFonts w:ascii="Times New Roman" w:eastAsia="Times New Roman" w:hAnsi="Times New Roman" w:cs="Times New Roman"/>
          <w:sz w:val="24"/>
          <w:szCs w:val="24"/>
        </w:rPr>
        <w:t>.</w:t>
      </w:r>
      <w:r w:rsidRPr="00AF036D">
        <w:rPr>
          <w:rFonts w:ascii="Times New Roman" w:eastAsia="Times New Roman" w:hAnsi="Times New Roman" w:cs="Times New Roman"/>
          <w:sz w:val="24"/>
          <w:szCs w:val="24"/>
        </w:rPr>
        <w:t xml:space="preserve"> Getting members from the two locations together typically </w:t>
      </w:r>
      <w:r w:rsidRPr="00527508">
        <w:rPr>
          <w:rFonts w:ascii="Times New Roman" w:eastAsia="Times New Roman" w:hAnsi="Times New Roman" w:cs="Times New Roman"/>
          <w:sz w:val="24"/>
          <w:szCs w:val="24"/>
        </w:rPr>
        <w:t xml:space="preserve">required a </w:t>
      </w:r>
      <w:r w:rsidRPr="00AF036D">
        <w:rPr>
          <w:rFonts w:ascii="Times New Roman" w:eastAsia="Times New Roman" w:hAnsi="Times New Roman" w:cs="Times New Roman"/>
          <w:sz w:val="24"/>
          <w:szCs w:val="24"/>
        </w:rPr>
        <w:t xml:space="preserve">series of </w:t>
      </w:r>
      <w:r w:rsidRPr="00527508">
        <w:rPr>
          <w:rFonts w:ascii="Times New Roman" w:eastAsia="Times New Roman" w:hAnsi="Times New Roman" w:cs="Times New Roman"/>
          <w:sz w:val="24"/>
          <w:szCs w:val="24"/>
        </w:rPr>
        <w:t>emails. One group member came up with the idea of a central location to capture all of the different efforts of the group</w:t>
      </w:r>
      <w:r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on a </w:t>
      </w:r>
      <w:r w:rsidRPr="00AF036D">
        <w:rPr>
          <w:rFonts w:ascii="Times New Roman" w:eastAsia="Times New Roman" w:hAnsi="Times New Roman" w:cs="Times New Roman"/>
          <w:sz w:val="24"/>
          <w:szCs w:val="24"/>
        </w:rPr>
        <w:t>Wiki page</w:t>
      </w:r>
      <w:r w:rsidRPr="00527508">
        <w:rPr>
          <w:rFonts w:ascii="Times New Roman" w:eastAsia="Times New Roman" w:hAnsi="Times New Roman" w:cs="Times New Roman"/>
          <w:sz w:val="24"/>
          <w:szCs w:val="24"/>
        </w:rPr>
        <w:t xml:space="preserve">. </w:t>
      </w:r>
      <w:commentRangeStart w:id="7"/>
      <w:r w:rsidRPr="00527508">
        <w:rPr>
          <w:rFonts w:ascii="Times New Roman" w:eastAsia="Times New Roman" w:hAnsi="Times New Roman" w:cs="Times New Roman"/>
          <w:sz w:val="24"/>
          <w:szCs w:val="24"/>
        </w:rPr>
        <w:t xml:space="preserve">We decided it would be a good option and voted to </w:t>
      </w:r>
      <w:r w:rsidRPr="00AF036D">
        <w:rPr>
          <w:rFonts w:ascii="Times New Roman" w:eastAsia="Times New Roman" w:hAnsi="Times New Roman" w:cs="Times New Roman"/>
          <w:sz w:val="24"/>
          <w:szCs w:val="24"/>
        </w:rPr>
        <w:t>create</w:t>
      </w:r>
      <w:r w:rsidRPr="00527508">
        <w:rPr>
          <w:rFonts w:ascii="Times New Roman" w:eastAsia="Times New Roman" w:hAnsi="Times New Roman" w:cs="Times New Roman"/>
          <w:sz w:val="24"/>
          <w:szCs w:val="24"/>
        </w:rPr>
        <w:t xml:space="preserve"> </w:t>
      </w:r>
      <w:hyperlink r:id="rId8" w:history="1">
        <w:r w:rsidRPr="00AF036D">
          <w:rPr>
            <w:rFonts w:ascii="Times New Roman" w:eastAsia="Times New Roman" w:hAnsi="Times New Roman" w:cs="Times New Roman"/>
            <w:sz w:val="24"/>
            <w:szCs w:val="24"/>
            <w:u w:val="single"/>
          </w:rPr>
          <w:t>http://wr506group4.wikispaces.com/</w:t>
        </w:r>
      </w:hyperlink>
      <w:r w:rsidRPr="00527508">
        <w:rPr>
          <w:rFonts w:ascii="Times New Roman" w:eastAsia="Times New Roman" w:hAnsi="Times New Roman" w:cs="Times New Roman"/>
          <w:sz w:val="24"/>
          <w:szCs w:val="24"/>
        </w:rPr>
        <w:t>.</w:t>
      </w:r>
      <w:commentRangeEnd w:id="7"/>
      <w:r w:rsidR="00DE6F88">
        <w:rPr>
          <w:rStyle w:val="CommentReference"/>
        </w:rPr>
        <w:commentReference w:id="7"/>
      </w:r>
    </w:p>
    <w:p w:rsidR="008B7F96" w:rsidRPr="00AF036D" w:rsidRDefault="00143AB0" w:rsidP="00E5338C">
      <w:pPr>
        <w:spacing w:after="0" w:line="480" w:lineRule="auto"/>
        <w:ind w:firstLine="720"/>
        <w:jc w:val="both"/>
        <w:rPr>
          <w:rFonts w:ascii="Times New Roman" w:eastAsia="Times New Roman" w:hAnsi="Times New Roman" w:cs="Times New Roman"/>
          <w:sz w:val="24"/>
          <w:szCs w:val="24"/>
        </w:rPr>
      </w:pPr>
      <w:r w:rsidRPr="00AF036D">
        <w:rPr>
          <w:rFonts w:ascii="Times New Roman" w:eastAsia="Times New Roman" w:hAnsi="Times New Roman" w:cs="Times New Roman"/>
          <w:sz w:val="24"/>
          <w:szCs w:val="24"/>
        </w:rPr>
        <w:t>Group members</w:t>
      </w:r>
      <w:r w:rsidR="008B7F96" w:rsidRPr="00527508">
        <w:rPr>
          <w:rFonts w:ascii="Times New Roman" w:eastAsia="Times New Roman" w:hAnsi="Times New Roman" w:cs="Times New Roman"/>
          <w:sz w:val="24"/>
          <w:szCs w:val="24"/>
        </w:rPr>
        <w:t xml:space="preserve"> </w:t>
      </w:r>
      <w:r w:rsidRPr="00AF036D">
        <w:rPr>
          <w:rFonts w:ascii="Times New Roman" w:eastAsia="Times New Roman" w:hAnsi="Times New Roman" w:cs="Times New Roman"/>
          <w:sz w:val="24"/>
          <w:szCs w:val="24"/>
        </w:rPr>
        <w:t>first viewed the declining a</w:t>
      </w:r>
      <w:r w:rsidR="008B7F96" w:rsidRPr="00527508">
        <w:rPr>
          <w:rFonts w:ascii="Times New Roman" w:eastAsia="Times New Roman" w:hAnsi="Times New Roman" w:cs="Times New Roman"/>
          <w:sz w:val="24"/>
          <w:szCs w:val="24"/>
        </w:rPr>
        <w:t xml:space="preserve">quifer </w:t>
      </w:r>
      <w:r w:rsidRPr="00AF036D">
        <w:rPr>
          <w:rFonts w:ascii="Times New Roman" w:eastAsia="Times New Roman" w:hAnsi="Times New Roman" w:cs="Times New Roman"/>
          <w:sz w:val="24"/>
          <w:szCs w:val="24"/>
        </w:rPr>
        <w:t>problem from their respective disciplines</w:t>
      </w:r>
      <w:r w:rsidR="008B7F96" w:rsidRPr="00527508">
        <w:rPr>
          <w:rFonts w:ascii="Times New Roman" w:eastAsia="Times New Roman" w:hAnsi="Times New Roman" w:cs="Times New Roman"/>
          <w:sz w:val="24"/>
          <w:szCs w:val="24"/>
        </w:rPr>
        <w:t xml:space="preserve">. </w:t>
      </w:r>
      <w:r w:rsidRPr="00AF036D">
        <w:rPr>
          <w:rFonts w:ascii="Times New Roman" w:eastAsia="Times New Roman" w:hAnsi="Times New Roman" w:cs="Times New Roman"/>
          <w:sz w:val="24"/>
          <w:szCs w:val="24"/>
        </w:rPr>
        <w:t>We</w:t>
      </w:r>
      <w:r w:rsidR="008B7F96" w:rsidRPr="00527508">
        <w:rPr>
          <w:rFonts w:ascii="Times New Roman" w:eastAsia="Times New Roman" w:hAnsi="Times New Roman" w:cs="Times New Roman"/>
          <w:sz w:val="24"/>
          <w:szCs w:val="24"/>
        </w:rPr>
        <w:t xml:space="preserve"> approached the problem by identifying our possible relevance and then determining how we could identify to the problem This</w:t>
      </w:r>
      <w:r w:rsidR="008D44E2">
        <w:rPr>
          <w:rFonts w:ascii="Times New Roman" w:eastAsia="Times New Roman" w:hAnsi="Times New Roman" w:cs="Times New Roman"/>
          <w:sz w:val="24"/>
          <w:szCs w:val="24"/>
        </w:rPr>
        <w:t xml:space="preserve"> </w:t>
      </w:r>
      <w:r w:rsidR="008B7F96" w:rsidRPr="00527508">
        <w:rPr>
          <w:rFonts w:ascii="Times New Roman" w:eastAsia="Times New Roman" w:hAnsi="Times New Roman" w:cs="Times New Roman"/>
          <w:sz w:val="24"/>
          <w:szCs w:val="24"/>
        </w:rPr>
        <w:t>technique contrasts with the methodology suggested by Allen Repko</w:t>
      </w:r>
      <w:r w:rsidRPr="00AF036D">
        <w:rPr>
          <w:rFonts w:ascii="Times New Roman" w:eastAsia="Times New Roman" w:hAnsi="Times New Roman" w:cs="Times New Roman"/>
          <w:sz w:val="24"/>
          <w:szCs w:val="24"/>
        </w:rPr>
        <w:t>—</w:t>
      </w:r>
      <w:r w:rsidR="008B7F96" w:rsidRPr="00527508">
        <w:rPr>
          <w:rFonts w:ascii="Times New Roman" w:eastAsia="Times New Roman" w:hAnsi="Times New Roman" w:cs="Times New Roman"/>
          <w:sz w:val="24"/>
          <w:szCs w:val="24"/>
        </w:rPr>
        <w:t xml:space="preserve">that groups should identify potentially relevant disciplines and narrow them down by three questions. </w:t>
      </w:r>
      <w:commentRangeStart w:id="8"/>
      <w:r w:rsidRPr="00AF036D">
        <w:rPr>
          <w:rFonts w:ascii="Times New Roman" w:eastAsia="Times New Roman" w:hAnsi="Times New Roman" w:cs="Times New Roman"/>
          <w:sz w:val="24"/>
          <w:szCs w:val="24"/>
        </w:rPr>
        <w:t>Rather, w</w:t>
      </w:r>
      <w:r w:rsidR="008B7F96" w:rsidRPr="00527508">
        <w:rPr>
          <w:rFonts w:ascii="Times New Roman" w:eastAsia="Times New Roman" w:hAnsi="Times New Roman" w:cs="Times New Roman"/>
          <w:sz w:val="24"/>
          <w:szCs w:val="24"/>
        </w:rPr>
        <w:t xml:space="preserve">e asked ourselves those questions relevant to our own experience and background, but did not use it to narrow down the disciplines. </w:t>
      </w:r>
      <w:commentRangeEnd w:id="8"/>
      <w:r w:rsidR="0062513B">
        <w:rPr>
          <w:rStyle w:val="CommentReference"/>
        </w:rPr>
        <w:commentReference w:id="8"/>
      </w:r>
      <w:r w:rsidR="008B7F96" w:rsidRPr="00527508">
        <w:rPr>
          <w:rFonts w:ascii="Times New Roman" w:eastAsia="Times New Roman" w:hAnsi="Times New Roman" w:cs="Times New Roman"/>
          <w:sz w:val="24"/>
          <w:szCs w:val="24"/>
        </w:rPr>
        <w:t>We then discussed possible problems that fac</w:t>
      </w:r>
      <w:r w:rsidRPr="00AF036D">
        <w:rPr>
          <w:rFonts w:ascii="Times New Roman" w:eastAsia="Times New Roman" w:hAnsi="Times New Roman" w:cs="Times New Roman"/>
          <w:sz w:val="24"/>
          <w:szCs w:val="24"/>
        </w:rPr>
        <w:t>ed</w:t>
      </w:r>
      <w:r w:rsidR="008B7F96" w:rsidRPr="00527508">
        <w:rPr>
          <w:rFonts w:ascii="Times New Roman" w:eastAsia="Times New Roman" w:hAnsi="Times New Roman" w:cs="Times New Roman"/>
          <w:sz w:val="24"/>
          <w:szCs w:val="24"/>
        </w:rPr>
        <w:t xml:space="preserve"> the communities affected by the problem from each discipline. We started with each disciplinary perspective before we did in depth literature review. This held some advantage because we were less likely "to be unduly influenced by what disciplinary experts have already said</w:t>
      </w:r>
      <w:r w:rsidRPr="00AF036D">
        <w:rPr>
          <w:rFonts w:ascii="Times New Roman" w:eastAsia="Times New Roman" w:hAnsi="Times New Roman" w:cs="Times New Roman"/>
          <w:sz w:val="24"/>
          <w:szCs w:val="24"/>
        </w:rPr>
        <w:t>.</w:t>
      </w:r>
      <w:r w:rsidR="008B7F96" w:rsidRPr="00527508">
        <w:rPr>
          <w:rFonts w:ascii="Times New Roman" w:eastAsia="Times New Roman" w:hAnsi="Times New Roman" w:cs="Times New Roman"/>
          <w:sz w:val="24"/>
          <w:szCs w:val="24"/>
        </w:rPr>
        <w:t>" (</w:t>
      </w:r>
      <w:r w:rsidRPr="00AF036D">
        <w:rPr>
          <w:rFonts w:ascii="Times New Roman" w:eastAsia="Times New Roman" w:hAnsi="Times New Roman" w:cs="Times New Roman"/>
          <w:sz w:val="24"/>
          <w:szCs w:val="24"/>
        </w:rPr>
        <w:t>Repko).</w:t>
      </w:r>
    </w:p>
    <w:tbl>
      <w:tblPr>
        <w:tblW w:w="0" w:type="auto"/>
        <w:tblCellSpacing w:w="15" w:type="dxa"/>
        <w:tblCellMar>
          <w:top w:w="15" w:type="dxa"/>
          <w:left w:w="15" w:type="dxa"/>
          <w:bottom w:w="15" w:type="dxa"/>
          <w:right w:w="15" w:type="dxa"/>
        </w:tblCellMar>
        <w:tblLook w:val="04A0"/>
      </w:tblPr>
      <w:tblGrid>
        <w:gridCol w:w="9450"/>
      </w:tblGrid>
      <w:tr w:rsidR="008B7F96" w:rsidRPr="00527508" w:rsidTr="00735307">
        <w:trPr>
          <w:tblCellSpacing w:w="15" w:type="dxa"/>
        </w:trPr>
        <w:tc>
          <w:tcPr>
            <w:tcW w:w="0" w:type="auto"/>
            <w:vAlign w:val="center"/>
            <w:hideMark/>
          </w:tcPr>
          <w:p w:rsidR="008B7F96" w:rsidRPr="00527508" w:rsidRDefault="008B7F96" w:rsidP="008D44E2">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 xml:space="preserve">At each step we tried to use the </w:t>
            </w:r>
            <w:r w:rsidR="00143AB0" w:rsidRPr="00AF036D">
              <w:rPr>
                <w:rFonts w:ascii="Times New Roman" w:eastAsia="Times New Roman" w:hAnsi="Times New Roman" w:cs="Times New Roman"/>
                <w:sz w:val="24"/>
                <w:szCs w:val="24"/>
              </w:rPr>
              <w:t>W</w:t>
            </w:r>
            <w:r w:rsidRPr="00527508">
              <w:rPr>
                <w:rFonts w:ascii="Times New Roman" w:eastAsia="Times New Roman" w:hAnsi="Times New Roman" w:cs="Times New Roman"/>
                <w:sz w:val="24"/>
                <w:szCs w:val="24"/>
              </w:rPr>
              <w:t>iki format to capture our methods and document the process. Our meeting minutes capture some of the specific steps we took to integration. For instance</w:t>
            </w:r>
            <w:r w:rsidR="00143AB0"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 the group initially felt that more research would help the community make a decision, but through discussi</w:t>
            </w:r>
            <w:r w:rsidR="008D44E2">
              <w:rPr>
                <w:rFonts w:ascii="Times New Roman" w:eastAsia="Times New Roman" w:hAnsi="Times New Roman" w:cs="Times New Roman"/>
                <w:sz w:val="24"/>
                <w:szCs w:val="24"/>
              </w:rPr>
              <w:t xml:space="preserve">on of </w:t>
            </w:r>
            <w:r w:rsidRPr="00527508">
              <w:rPr>
                <w:rFonts w:ascii="Times New Roman" w:eastAsia="Times New Roman" w:hAnsi="Times New Roman" w:cs="Times New Roman"/>
                <w:sz w:val="24"/>
                <w:szCs w:val="24"/>
              </w:rPr>
              <w:t xml:space="preserve">the different disciplines </w:t>
            </w:r>
            <w:r w:rsidR="008D44E2">
              <w:rPr>
                <w:rFonts w:ascii="Times New Roman" w:eastAsia="Times New Roman" w:hAnsi="Times New Roman" w:cs="Times New Roman"/>
                <w:sz w:val="24"/>
                <w:szCs w:val="24"/>
              </w:rPr>
              <w:t>we</w:t>
            </w:r>
            <w:r w:rsidRPr="00527508">
              <w:rPr>
                <w:rFonts w:ascii="Times New Roman" w:eastAsia="Times New Roman" w:hAnsi="Times New Roman" w:cs="Times New Roman"/>
                <w:sz w:val="24"/>
                <w:szCs w:val="24"/>
              </w:rPr>
              <w:t xml:space="preserve"> </w:t>
            </w:r>
            <w:r w:rsidR="008D44E2">
              <w:rPr>
                <w:rFonts w:ascii="Times New Roman" w:eastAsia="Times New Roman" w:hAnsi="Times New Roman" w:cs="Times New Roman"/>
                <w:sz w:val="24"/>
                <w:szCs w:val="24"/>
              </w:rPr>
              <w:t>ultimately deduced that</w:t>
            </w:r>
            <w:r w:rsidRPr="00527508">
              <w:rPr>
                <w:rFonts w:ascii="Times New Roman" w:eastAsia="Times New Roman" w:hAnsi="Times New Roman" w:cs="Times New Roman"/>
                <w:sz w:val="24"/>
                <w:szCs w:val="24"/>
              </w:rPr>
              <w:t xml:space="preserve"> the problem was how the information was disseminated within the community. This development was captured in </w:t>
            </w:r>
            <w:r w:rsidRPr="00527508">
              <w:rPr>
                <w:rFonts w:ascii="Times New Roman" w:eastAsia="Times New Roman" w:hAnsi="Times New Roman" w:cs="Times New Roman"/>
                <w:sz w:val="24"/>
                <w:szCs w:val="24"/>
              </w:rPr>
              <w:lastRenderedPageBreak/>
              <w:t xml:space="preserve">the meeting minutes as </w:t>
            </w:r>
            <w:commentRangeStart w:id="9"/>
            <w:r w:rsidRPr="00527508">
              <w:rPr>
                <w:rFonts w:ascii="Times New Roman" w:eastAsia="Times New Roman" w:hAnsi="Times New Roman" w:cs="Times New Roman"/>
                <w:sz w:val="24"/>
                <w:szCs w:val="24"/>
              </w:rPr>
              <w:t xml:space="preserve">75% of the group </w:t>
            </w:r>
            <w:commentRangeEnd w:id="9"/>
            <w:r w:rsidR="00E479E5">
              <w:rPr>
                <w:rStyle w:val="CommentReference"/>
              </w:rPr>
              <w:commentReference w:id="9"/>
            </w:r>
            <w:r w:rsidRPr="00527508">
              <w:rPr>
                <w:rFonts w:ascii="Times New Roman" w:eastAsia="Times New Roman" w:hAnsi="Times New Roman" w:cs="Times New Roman"/>
                <w:sz w:val="24"/>
                <w:szCs w:val="24"/>
              </w:rPr>
              <w:t>felt the greatest solution was more research [1-meeting minutes]. The exercise of creating a conceptual model helped the group to understand the problem and realize what was impeding the community from addressing the declining aquifer problem.</w:t>
            </w:r>
          </w:p>
        </w:tc>
      </w:tr>
    </w:tbl>
    <w:p w:rsidR="00527508" w:rsidRPr="00AF036D" w:rsidRDefault="00527508" w:rsidP="00E5338C">
      <w:pPr>
        <w:spacing w:after="0" w:line="480" w:lineRule="auto"/>
        <w:jc w:val="both"/>
        <w:rPr>
          <w:rFonts w:ascii="Times New Roman" w:eastAsia="Times New Roman" w:hAnsi="Times New Roman" w:cs="Times New Roman"/>
          <w:b/>
          <w:bCs/>
          <w:sz w:val="24"/>
          <w:szCs w:val="24"/>
        </w:rPr>
      </w:pPr>
      <w:r w:rsidRPr="00AF036D">
        <w:rPr>
          <w:rFonts w:ascii="Times New Roman" w:eastAsia="Times New Roman" w:hAnsi="Times New Roman" w:cs="Times New Roman"/>
          <w:b/>
          <w:bCs/>
          <w:sz w:val="24"/>
          <w:szCs w:val="24"/>
        </w:rPr>
        <w:lastRenderedPageBreak/>
        <w:t>Methodology</w:t>
      </w:r>
    </w:p>
    <w:p w:rsidR="00121464" w:rsidRPr="00AF036D" w:rsidRDefault="00527508" w:rsidP="00E5338C">
      <w:pPr>
        <w:spacing w:after="0" w:line="480" w:lineRule="auto"/>
        <w:jc w:val="both"/>
        <w:rPr>
          <w:rFonts w:ascii="Times New Roman" w:eastAsia="Times New Roman" w:hAnsi="Times New Roman" w:cs="Times New Roman"/>
          <w:sz w:val="24"/>
          <w:szCs w:val="24"/>
        </w:rPr>
      </w:pPr>
      <w:r w:rsidRPr="00AF036D">
        <w:rPr>
          <w:rFonts w:ascii="Times New Roman" w:eastAsia="Times New Roman" w:hAnsi="Times New Roman" w:cs="Times New Roman"/>
          <w:b/>
          <w:bCs/>
          <w:sz w:val="24"/>
          <w:szCs w:val="24"/>
        </w:rPr>
        <w:tab/>
      </w:r>
      <w:r w:rsidRPr="00527508">
        <w:rPr>
          <w:rFonts w:ascii="Times New Roman" w:eastAsia="Times New Roman" w:hAnsi="Times New Roman" w:cs="Times New Roman"/>
          <w:sz w:val="24"/>
          <w:szCs w:val="24"/>
        </w:rPr>
        <w:t>We learned that one of the biggest initial challenges in addressing a water resource issue is developing an understanding of the level of complexity the problem involves related to scientific understanding, stakeholder relationships, and community perc</w:t>
      </w:r>
      <w:r w:rsidR="00CE2684" w:rsidRPr="00AF036D">
        <w:rPr>
          <w:rFonts w:ascii="Times New Roman" w:eastAsia="Times New Roman" w:hAnsi="Times New Roman" w:cs="Times New Roman"/>
          <w:sz w:val="24"/>
          <w:szCs w:val="24"/>
        </w:rPr>
        <w:t>eption</w:t>
      </w:r>
      <w:r w:rsidRPr="00527508">
        <w:rPr>
          <w:rFonts w:ascii="Times New Roman" w:eastAsia="Times New Roman" w:hAnsi="Times New Roman" w:cs="Times New Roman"/>
          <w:sz w:val="24"/>
          <w:szCs w:val="24"/>
        </w:rPr>
        <w:t xml:space="preserve">. Due to time constraints and the potential power </w:t>
      </w:r>
      <w:r w:rsidR="00CE2684" w:rsidRPr="00AF036D">
        <w:rPr>
          <w:rFonts w:ascii="Times New Roman" w:eastAsia="Times New Roman" w:hAnsi="Times New Roman" w:cs="Times New Roman"/>
          <w:sz w:val="24"/>
          <w:szCs w:val="24"/>
        </w:rPr>
        <w:t xml:space="preserve">wielded by </w:t>
      </w:r>
      <w:r w:rsidRPr="00527508">
        <w:rPr>
          <w:rFonts w:ascii="Times New Roman" w:eastAsia="Times New Roman" w:hAnsi="Times New Roman" w:cs="Times New Roman"/>
          <w:sz w:val="24"/>
          <w:szCs w:val="24"/>
        </w:rPr>
        <w:t>communit</w:t>
      </w:r>
      <w:r w:rsidR="00CE2684" w:rsidRPr="00AF036D">
        <w:rPr>
          <w:rFonts w:ascii="Times New Roman" w:eastAsia="Times New Roman" w:hAnsi="Times New Roman" w:cs="Times New Roman"/>
          <w:sz w:val="24"/>
          <w:szCs w:val="24"/>
        </w:rPr>
        <w:t>ies</w:t>
      </w:r>
      <w:r w:rsidRPr="00527508">
        <w:rPr>
          <w:rFonts w:ascii="Times New Roman" w:eastAsia="Times New Roman" w:hAnsi="Times New Roman" w:cs="Times New Roman"/>
          <w:sz w:val="24"/>
          <w:szCs w:val="24"/>
        </w:rPr>
        <w:t xml:space="preserve">, we felt it necessary to focus most of our attention on trying to understand the qualitative, rather than quantitative, aspects of the declining aquifer problem. </w:t>
      </w:r>
      <w:commentRangeStart w:id="10"/>
      <w:r w:rsidRPr="00527508">
        <w:rPr>
          <w:rFonts w:ascii="Times New Roman" w:eastAsia="Times New Roman" w:hAnsi="Times New Roman" w:cs="Times New Roman"/>
          <w:sz w:val="24"/>
          <w:szCs w:val="24"/>
        </w:rPr>
        <w:t>To develop a qualitative understanding we used three methods: (1) brainstorming sessions, (2) development of a</w:t>
      </w:r>
      <w:r w:rsidR="00CE2684" w:rsidRPr="00AF036D">
        <w:rPr>
          <w:rFonts w:ascii="Times New Roman" w:eastAsia="Times New Roman" w:hAnsi="Times New Roman" w:cs="Times New Roman"/>
          <w:sz w:val="24"/>
          <w:szCs w:val="24"/>
        </w:rPr>
        <w:t>n</w:t>
      </w:r>
      <w:r w:rsidRPr="00527508">
        <w:rPr>
          <w:rFonts w:ascii="Times New Roman" w:eastAsia="Times New Roman" w:hAnsi="Times New Roman" w:cs="Times New Roman"/>
          <w:sz w:val="24"/>
          <w:szCs w:val="24"/>
        </w:rPr>
        <w:t xml:space="preserve"> integrating question</w:t>
      </w:r>
      <w:r w:rsidR="00CE2684" w:rsidRPr="00AF036D">
        <w:rPr>
          <w:rFonts w:ascii="Times New Roman" w:eastAsia="Times New Roman" w:hAnsi="Times New Roman" w:cs="Times New Roman"/>
          <w:sz w:val="24"/>
          <w:szCs w:val="24"/>
        </w:rPr>
        <w:t xml:space="preserve"> t</w:t>
      </w:r>
      <w:r w:rsidRPr="00527508">
        <w:rPr>
          <w:rFonts w:ascii="Times New Roman" w:eastAsia="Times New Roman" w:hAnsi="Times New Roman" w:cs="Times New Roman"/>
          <w:sz w:val="24"/>
          <w:szCs w:val="24"/>
        </w:rPr>
        <w:t>o address the issue from an interdisciplinary perspective, and (3) development of a conceptual model showing the interconnections between as many social and physical elements as possible. Processes 2 and 3 occur</w:t>
      </w:r>
      <w:r w:rsidR="00CE2684" w:rsidRPr="00AF036D">
        <w:rPr>
          <w:rFonts w:ascii="Times New Roman" w:eastAsia="Times New Roman" w:hAnsi="Times New Roman" w:cs="Times New Roman"/>
          <w:sz w:val="24"/>
          <w:szCs w:val="24"/>
        </w:rPr>
        <w:t>r</w:t>
      </w:r>
      <w:r w:rsidRPr="00527508">
        <w:rPr>
          <w:rFonts w:ascii="Times New Roman" w:eastAsia="Times New Roman" w:hAnsi="Times New Roman" w:cs="Times New Roman"/>
          <w:sz w:val="24"/>
          <w:szCs w:val="24"/>
        </w:rPr>
        <w:t xml:space="preserve">ed iteratively, but for clarity we present them sequentially. </w:t>
      </w:r>
      <w:commentRangeEnd w:id="10"/>
      <w:r w:rsidR="00E479E5">
        <w:rPr>
          <w:rStyle w:val="CommentReference"/>
        </w:rPr>
        <w:commentReference w:id="10"/>
      </w:r>
    </w:p>
    <w:p w:rsidR="00626A71" w:rsidRPr="00AF036D" w:rsidRDefault="00527508" w:rsidP="008B3DAF">
      <w:pPr>
        <w:spacing w:after="0" w:line="480" w:lineRule="auto"/>
        <w:ind w:firstLine="720"/>
        <w:jc w:val="both"/>
        <w:rPr>
          <w:rFonts w:ascii="Times New Roman" w:eastAsia="Times New Roman" w:hAnsi="Times New Roman" w:cs="Times New Roman"/>
          <w:sz w:val="24"/>
          <w:szCs w:val="24"/>
        </w:rPr>
      </w:pPr>
      <w:r w:rsidRPr="00AF036D">
        <w:rPr>
          <w:rFonts w:ascii="Times New Roman" w:eastAsia="Times New Roman" w:hAnsi="Times New Roman" w:cs="Times New Roman"/>
          <w:b/>
          <w:bCs/>
          <w:sz w:val="24"/>
          <w:szCs w:val="24"/>
        </w:rPr>
        <w:t>Brain</w:t>
      </w:r>
      <w:r w:rsidR="00121464" w:rsidRPr="00AF036D">
        <w:rPr>
          <w:rFonts w:ascii="Times New Roman" w:eastAsia="Times New Roman" w:hAnsi="Times New Roman" w:cs="Times New Roman"/>
          <w:b/>
          <w:bCs/>
          <w:sz w:val="24"/>
          <w:szCs w:val="24"/>
        </w:rPr>
        <w:t>st</w:t>
      </w:r>
      <w:r w:rsidRPr="00AF036D">
        <w:rPr>
          <w:rFonts w:ascii="Times New Roman" w:eastAsia="Times New Roman" w:hAnsi="Times New Roman" w:cs="Times New Roman"/>
          <w:b/>
          <w:bCs/>
          <w:sz w:val="24"/>
          <w:szCs w:val="24"/>
        </w:rPr>
        <w:t xml:space="preserve">orming </w:t>
      </w:r>
      <w:r w:rsidR="00121464" w:rsidRPr="00AF036D">
        <w:rPr>
          <w:rFonts w:ascii="Times New Roman" w:eastAsia="Times New Roman" w:hAnsi="Times New Roman" w:cs="Times New Roman"/>
          <w:b/>
          <w:bCs/>
          <w:sz w:val="24"/>
          <w:szCs w:val="24"/>
        </w:rPr>
        <w:t>s</w:t>
      </w:r>
      <w:r w:rsidRPr="00AF036D">
        <w:rPr>
          <w:rFonts w:ascii="Times New Roman" w:eastAsia="Times New Roman" w:hAnsi="Times New Roman" w:cs="Times New Roman"/>
          <w:b/>
          <w:bCs/>
          <w:sz w:val="24"/>
          <w:szCs w:val="24"/>
        </w:rPr>
        <w:t>essions</w:t>
      </w:r>
      <w:r w:rsidR="00121464" w:rsidRPr="00AF036D">
        <w:rPr>
          <w:rFonts w:ascii="Times New Roman" w:eastAsia="Times New Roman" w:hAnsi="Times New Roman" w:cs="Times New Roman"/>
          <w:b/>
          <w:bCs/>
          <w:sz w:val="24"/>
          <w:szCs w:val="24"/>
        </w:rPr>
        <w:t xml:space="preserve">: </w:t>
      </w:r>
      <w:r w:rsidRPr="00527508">
        <w:rPr>
          <w:rFonts w:ascii="Times New Roman" w:eastAsia="Times New Roman" w:hAnsi="Times New Roman" w:cs="Times New Roman"/>
          <w:sz w:val="24"/>
          <w:szCs w:val="24"/>
        </w:rPr>
        <w:t xml:space="preserve">When conducting interdisciplinary research in a group, the first challenge is to develop a shared vision of the problem being approached since each group member naturally views the issue from the perspective, or lense, of </w:t>
      </w:r>
      <w:r w:rsidR="00121464" w:rsidRPr="00AF036D">
        <w:rPr>
          <w:rFonts w:ascii="Times New Roman" w:eastAsia="Times New Roman" w:hAnsi="Times New Roman" w:cs="Times New Roman"/>
          <w:sz w:val="24"/>
          <w:szCs w:val="24"/>
        </w:rPr>
        <w:t>his or her</w:t>
      </w:r>
      <w:r w:rsidRPr="00527508">
        <w:rPr>
          <w:rFonts w:ascii="Times New Roman" w:eastAsia="Times New Roman" w:hAnsi="Times New Roman" w:cs="Times New Roman"/>
          <w:sz w:val="24"/>
          <w:szCs w:val="24"/>
        </w:rPr>
        <w:t xml:space="preserve"> disciplinary background. The first step </w:t>
      </w:r>
      <w:r w:rsidR="00121464" w:rsidRPr="00AF036D">
        <w:rPr>
          <w:rFonts w:ascii="Times New Roman" w:eastAsia="Times New Roman" w:hAnsi="Times New Roman" w:cs="Times New Roman"/>
          <w:sz w:val="24"/>
          <w:szCs w:val="24"/>
        </w:rPr>
        <w:t>in overcoming t</w:t>
      </w:r>
      <w:r w:rsidRPr="00527508">
        <w:rPr>
          <w:rFonts w:ascii="Times New Roman" w:eastAsia="Times New Roman" w:hAnsi="Times New Roman" w:cs="Times New Roman"/>
          <w:sz w:val="24"/>
          <w:szCs w:val="24"/>
        </w:rPr>
        <w:t>his was to have sessions where group members freely discussed the problem. Most of the initial brainstorming occur</w:t>
      </w:r>
      <w:r w:rsidRPr="00AF036D">
        <w:rPr>
          <w:rFonts w:ascii="Times New Roman" w:eastAsia="Times New Roman" w:hAnsi="Times New Roman" w:cs="Times New Roman"/>
          <w:sz w:val="24"/>
          <w:szCs w:val="24"/>
        </w:rPr>
        <w:t>r</w:t>
      </w:r>
      <w:r w:rsidRPr="00527508">
        <w:rPr>
          <w:rFonts w:ascii="Times New Roman" w:eastAsia="Times New Roman" w:hAnsi="Times New Roman" w:cs="Times New Roman"/>
          <w:sz w:val="24"/>
          <w:szCs w:val="24"/>
        </w:rPr>
        <w:t xml:space="preserve">ed in the early part of our research, before we began researching the project. The early consideration of </w:t>
      </w:r>
      <w:r w:rsidR="00121464" w:rsidRPr="00AF036D">
        <w:rPr>
          <w:rFonts w:ascii="Times New Roman" w:eastAsia="Times New Roman" w:hAnsi="Times New Roman" w:cs="Times New Roman"/>
          <w:sz w:val="24"/>
          <w:szCs w:val="24"/>
        </w:rPr>
        <w:t xml:space="preserve">the views of </w:t>
      </w:r>
      <w:r w:rsidRPr="00527508">
        <w:rPr>
          <w:rFonts w:ascii="Times New Roman" w:eastAsia="Times New Roman" w:hAnsi="Times New Roman" w:cs="Times New Roman"/>
          <w:sz w:val="24"/>
          <w:szCs w:val="24"/>
        </w:rPr>
        <w:t>group members was important, since nearly all research has the potential to bias one</w:t>
      </w:r>
      <w:r w:rsidR="00121464"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s perspective. </w:t>
      </w:r>
      <w:r w:rsidR="00121464" w:rsidRPr="00AF036D">
        <w:rPr>
          <w:rFonts w:ascii="Times New Roman" w:eastAsia="Times New Roman" w:hAnsi="Times New Roman" w:cs="Times New Roman"/>
          <w:sz w:val="24"/>
          <w:szCs w:val="24"/>
        </w:rPr>
        <w:t>T</w:t>
      </w:r>
      <w:r w:rsidRPr="00527508">
        <w:rPr>
          <w:rFonts w:ascii="Times New Roman" w:eastAsia="Times New Roman" w:hAnsi="Times New Roman" w:cs="Times New Roman"/>
          <w:sz w:val="24"/>
          <w:szCs w:val="24"/>
        </w:rPr>
        <w:t xml:space="preserve">hese brainstorming sessions helped us to learn how to communicate across disciplines while gaining insight that allowed appreciation and understanding of the various disciplines </w:t>
      </w:r>
      <w:r w:rsidR="00626A71" w:rsidRPr="00AF036D">
        <w:rPr>
          <w:rFonts w:ascii="Times New Roman" w:eastAsia="Times New Roman" w:hAnsi="Times New Roman" w:cs="Times New Roman"/>
          <w:sz w:val="24"/>
          <w:szCs w:val="24"/>
        </w:rPr>
        <w:t xml:space="preserve">from which </w:t>
      </w:r>
      <w:r w:rsidRPr="00527508">
        <w:rPr>
          <w:rFonts w:ascii="Times New Roman" w:eastAsia="Times New Roman" w:hAnsi="Times New Roman" w:cs="Times New Roman"/>
          <w:sz w:val="24"/>
          <w:szCs w:val="24"/>
        </w:rPr>
        <w:t xml:space="preserve">each </w:t>
      </w:r>
      <w:r w:rsidR="00626A71" w:rsidRPr="00AF036D">
        <w:rPr>
          <w:rFonts w:ascii="Times New Roman" w:eastAsia="Times New Roman" w:hAnsi="Times New Roman" w:cs="Times New Roman"/>
          <w:sz w:val="24"/>
          <w:szCs w:val="24"/>
        </w:rPr>
        <w:t xml:space="preserve">group </w:t>
      </w:r>
      <w:r w:rsidRPr="00527508">
        <w:rPr>
          <w:rFonts w:ascii="Times New Roman" w:eastAsia="Times New Roman" w:hAnsi="Times New Roman" w:cs="Times New Roman"/>
          <w:sz w:val="24"/>
          <w:szCs w:val="24"/>
        </w:rPr>
        <w:t xml:space="preserve">member came. </w:t>
      </w:r>
      <w:r w:rsidR="00A95F0A">
        <w:rPr>
          <w:rFonts w:ascii="Times New Roman" w:eastAsia="Times New Roman" w:hAnsi="Times New Roman" w:cs="Times New Roman"/>
          <w:sz w:val="24"/>
          <w:szCs w:val="24"/>
        </w:rPr>
        <w:t>Moreover, the</w:t>
      </w:r>
      <w:r w:rsidRPr="00527508">
        <w:rPr>
          <w:rFonts w:ascii="Times New Roman" w:eastAsia="Times New Roman" w:hAnsi="Times New Roman" w:cs="Times New Roman"/>
          <w:sz w:val="24"/>
          <w:szCs w:val="24"/>
        </w:rPr>
        <w:t xml:space="preserve"> sessions helped us to realize that our disciplinary </w:t>
      </w:r>
      <w:r w:rsidRPr="00527508">
        <w:rPr>
          <w:rFonts w:ascii="Times New Roman" w:eastAsia="Times New Roman" w:hAnsi="Times New Roman" w:cs="Times New Roman"/>
          <w:sz w:val="24"/>
          <w:szCs w:val="24"/>
        </w:rPr>
        <w:lastRenderedPageBreak/>
        <w:t>perspectives tended to skew o</w:t>
      </w:r>
      <w:r w:rsidR="00626A71" w:rsidRPr="00AF036D">
        <w:rPr>
          <w:rFonts w:ascii="Times New Roman" w:eastAsia="Times New Roman" w:hAnsi="Times New Roman" w:cs="Times New Roman"/>
          <w:sz w:val="24"/>
          <w:szCs w:val="24"/>
        </w:rPr>
        <w:t>u</w:t>
      </w:r>
      <w:r w:rsidRPr="00527508">
        <w:rPr>
          <w:rFonts w:ascii="Times New Roman" w:eastAsia="Times New Roman" w:hAnsi="Times New Roman" w:cs="Times New Roman"/>
          <w:sz w:val="24"/>
          <w:szCs w:val="24"/>
        </w:rPr>
        <w:t xml:space="preserve">r </w:t>
      </w:r>
      <w:r w:rsidR="00A95F0A">
        <w:rPr>
          <w:rFonts w:ascii="Times New Roman" w:eastAsia="Times New Roman" w:hAnsi="Times New Roman" w:cs="Times New Roman"/>
          <w:sz w:val="24"/>
          <w:szCs w:val="24"/>
        </w:rPr>
        <w:t xml:space="preserve">personal </w:t>
      </w:r>
      <w:r w:rsidRPr="00527508">
        <w:rPr>
          <w:rFonts w:ascii="Times New Roman" w:eastAsia="Times New Roman" w:hAnsi="Times New Roman" w:cs="Times New Roman"/>
          <w:sz w:val="24"/>
          <w:szCs w:val="24"/>
        </w:rPr>
        <w:t xml:space="preserve">understanding of the problem. In </w:t>
      </w:r>
      <w:r w:rsidR="00626A71" w:rsidRPr="00AF036D">
        <w:rPr>
          <w:rFonts w:ascii="Times New Roman" w:eastAsia="Times New Roman" w:hAnsi="Times New Roman" w:cs="Times New Roman"/>
          <w:sz w:val="24"/>
          <w:szCs w:val="24"/>
        </w:rPr>
        <w:t xml:space="preserve">one of our </w:t>
      </w:r>
      <w:r w:rsidRPr="00527508">
        <w:rPr>
          <w:rFonts w:ascii="Times New Roman" w:eastAsia="Times New Roman" w:hAnsi="Times New Roman" w:cs="Times New Roman"/>
          <w:sz w:val="24"/>
          <w:szCs w:val="24"/>
        </w:rPr>
        <w:t xml:space="preserve">sessions, </w:t>
      </w:r>
      <w:r w:rsidR="00626A71" w:rsidRPr="00AF036D">
        <w:rPr>
          <w:rFonts w:ascii="Times New Roman" w:eastAsia="Times New Roman" w:hAnsi="Times New Roman" w:cs="Times New Roman"/>
          <w:sz w:val="24"/>
          <w:szCs w:val="24"/>
        </w:rPr>
        <w:t>an</w:t>
      </w:r>
      <w:r w:rsidRPr="00527508">
        <w:rPr>
          <w:rFonts w:ascii="Times New Roman" w:eastAsia="Times New Roman" w:hAnsi="Times New Roman" w:cs="Times New Roman"/>
          <w:sz w:val="24"/>
          <w:szCs w:val="24"/>
        </w:rPr>
        <w:t xml:space="preserve"> environmental student expressed that she was all about promoting conservation in favor of erring on the side of caution, while one engineering student argued that perhaps the declining aquifer problem wasn't really a problem at all if the aquifer probably has at least 50 more years of productivity</w:t>
      </w:r>
      <w:r w:rsidR="00626A71" w:rsidRPr="00AF036D">
        <w:rPr>
          <w:rFonts w:ascii="Times New Roman" w:eastAsia="Times New Roman" w:hAnsi="Times New Roman" w:cs="Times New Roman"/>
          <w:sz w:val="24"/>
          <w:szCs w:val="24"/>
        </w:rPr>
        <w:t>.</w:t>
      </w:r>
    </w:p>
    <w:p w:rsidR="004646CD" w:rsidRPr="00AF036D" w:rsidRDefault="00626A71" w:rsidP="00E5338C">
      <w:pPr>
        <w:spacing w:after="0" w:line="480" w:lineRule="auto"/>
        <w:ind w:firstLine="720"/>
        <w:jc w:val="both"/>
        <w:rPr>
          <w:rFonts w:ascii="Times New Roman" w:eastAsia="Times New Roman" w:hAnsi="Times New Roman" w:cs="Times New Roman"/>
          <w:sz w:val="24"/>
          <w:szCs w:val="24"/>
        </w:rPr>
      </w:pPr>
      <w:commentRangeStart w:id="11"/>
      <w:r w:rsidRPr="00AF036D">
        <w:rPr>
          <w:rFonts w:ascii="Times New Roman" w:eastAsia="Times New Roman" w:hAnsi="Times New Roman" w:cs="Times New Roman"/>
          <w:sz w:val="24"/>
          <w:szCs w:val="24"/>
        </w:rPr>
        <w:t>But</w:t>
      </w:r>
      <w:r w:rsidR="00527508" w:rsidRPr="00527508">
        <w:rPr>
          <w:rFonts w:ascii="Times New Roman" w:eastAsia="Times New Roman" w:hAnsi="Times New Roman" w:cs="Times New Roman"/>
          <w:sz w:val="24"/>
          <w:szCs w:val="24"/>
        </w:rPr>
        <w:t xml:space="preserve"> as we continued our research we discovered that while conservation is beneficial it does not appear to be </w:t>
      </w:r>
      <w:r w:rsidR="00A95F0A">
        <w:rPr>
          <w:rFonts w:ascii="Times New Roman" w:eastAsia="Times New Roman" w:hAnsi="Times New Roman" w:cs="Times New Roman"/>
          <w:sz w:val="24"/>
          <w:szCs w:val="24"/>
        </w:rPr>
        <w:t>a viable solution</w:t>
      </w:r>
      <w:r w:rsidR="00527508" w:rsidRPr="00527508">
        <w:rPr>
          <w:rFonts w:ascii="Times New Roman" w:eastAsia="Times New Roman" w:hAnsi="Times New Roman" w:cs="Times New Roman"/>
          <w:sz w:val="24"/>
          <w:szCs w:val="24"/>
        </w:rPr>
        <w:t xml:space="preserve">. We also found that the wait-and-see approach </w:t>
      </w:r>
      <w:r w:rsidRPr="00AF036D">
        <w:rPr>
          <w:rFonts w:ascii="Times New Roman" w:eastAsia="Times New Roman" w:hAnsi="Times New Roman" w:cs="Times New Roman"/>
          <w:sz w:val="24"/>
          <w:szCs w:val="24"/>
        </w:rPr>
        <w:t>our engineer colleague initially endorsed</w:t>
      </w:r>
      <w:r w:rsidR="00527508" w:rsidRPr="00527508">
        <w:rPr>
          <w:rFonts w:ascii="Times New Roman" w:eastAsia="Times New Roman" w:hAnsi="Times New Roman" w:cs="Times New Roman"/>
          <w:sz w:val="24"/>
          <w:szCs w:val="24"/>
        </w:rPr>
        <w:t xml:space="preserve"> could be costly</w:t>
      </w:r>
      <w:commentRangeEnd w:id="11"/>
      <w:r w:rsidR="0062513B">
        <w:rPr>
          <w:rStyle w:val="CommentReference"/>
        </w:rPr>
        <w:commentReference w:id="11"/>
      </w:r>
      <w:r w:rsidR="00527508" w:rsidRPr="00527508">
        <w:rPr>
          <w:rFonts w:ascii="Times New Roman" w:eastAsia="Times New Roman" w:hAnsi="Times New Roman" w:cs="Times New Roman"/>
          <w:sz w:val="24"/>
          <w:szCs w:val="24"/>
        </w:rPr>
        <w:t>. While these brainstorming sessions contributed significantly to our interdisciplinary understanding, they also helped us understand that when you are dealing with complex issues, those that cross the interfaces of science, technology, and social issues, stakeholder</w:t>
      </w:r>
      <w:r w:rsidRPr="00AF036D">
        <w:rPr>
          <w:rFonts w:ascii="Times New Roman" w:eastAsia="Times New Roman" w:hAnsi="Times New Roman" w:cs="Times New Roman"/>
          <w:sz w:val="24"/>
          <w:szCs w:val="24"/>
        </w:rPr>
        <w:t>s</w:t>
      </w:r>
      <w:r w:rsidR="00527508" w:rsidRPr="00527508">
        <w:rPr>
          <w:rFonts w:ascii="Times New Roman" w:eastAsia="Times New Roman" w:hAnsi="Times New Roman" w:cs="Times New Roman"/>
          <w:sz w:val="24"/>
          <w:szCs w:val="24"/>
        </w:rPr>
        <w:t xml:space="preserve"> are likely to have very diverse views on the issue as well</w:t>
      </w:r>
      <w:r w:rsidR="00A95F0A">
        <w:rPr>
          <w:rFonts w:ascii="Times New Roman" w:eastAsia="Times New Roman" w:hAnsi="Times New Roman" w:cs="Times New Roman"/>
          <w:sz w:val="24"/>
          <w:szCs w:val="24"/>
        </w:rPr>
        <w:t>. Stakeholders are just as susceptible to biases based on</w:t>
      </w:r>
      <w:r w:rsidR="00527508" w:rsidRPr="00527508">
        <w:rPr>
          <w:rFonts w:ascii="Times New Roman" w:eastAsia="Times New Roman" w:hAnsi="Times New Roman" w:cs="Times New Roman"/>
          <w:sz w:val="24"/>
          <w:szCs w:val="24"/>
        </w:rPr>
        <w:t xml:space="preserve"> their own values, opinions, education, and life experience. </w:t>
      </w:r>
      <w:commentRangeStart w:id="12"/>
      <w:r w:rsidR="00527508" w:rsidRPr="00527508">
        <w:rPr>
          <w:rFonts w:ascii="Times New Roman" w:eastAsia="Times New Roman" w:hAnsi="Times New Roman" w:cs="Times New Roman"/>
          <w:sz w:val="24"/>
          <w:szCs w:val="24"/>
        </w:rPr>
        <w:t xml:space="preserve">During the sessions we determined that the disciplines of hydrology, geology, applied science (engineering), social science, and political science could be key disciplines to include in our research. </w:t>
      </w:r>
      <w:commentRangeEnd w:id="12"/>
      <w:r w:rsidR="00B962DD">
        <w:rPr>
          <w:rStyle w:val="CommentReference"/>
        </w:rPr>
        <w:commentReference w:id="12"/>
      </w:r>
      <w:r w:rsidR="00A95F0A">
        <w:rPr>
          <w:rFonts w:ascii="Times New Roman" w:eastAsia="Times New Roman" w:hAnsi="Times New Roman" w:cs="Times New Roman"/>
          <w:sz w:val="24"/>
          <w:szCs w:val="24"/>
        </w:rPr>
        <w:t>Per</w:t>
      </w:r>
      <w:r w:rsidR="00527508" w:rsidRPr="00527508">
        <w:rPr>
          <w:rFonts w:ascii="Times New Roman" w:eastAsia="Times New Roman" w:hAnsi="Times New Roman" w:cs="Times New Roman"/>
          <w:sz w:val="24"/>
          <w:szCs w:val="24"/>
        </w:rPr>
        <w:t xml:space="preserve"> course instruction</w:t>
      </w:r>
      <w:r w:rsidR="00A95F0A">
        <w:rPr>
          <w:rFonts w:ascii="Times New Roman" w:eastAsia="Times New Roman" w:hAnsi="Times New Roman" w:cs="Times New Roman"/>
          <w:sz w:val="24"/>
          <w:szCs w:val="24"/>
        </w:rPr>
        <w:t>,</w:t>
      </w:r>
      <w:r w:rsidR="00527508" w:rsidRPr="00527508">
        <w:rPr>
          <w:rFonts w:ascii="Times New Roman" w:eastAsia="Times New Roman" w:hAnsi="Times New Roman" w:cs="Times New Roman"/>
          <w:sz w:val="24"/>
          <w:szCs w:val="24"/>
        </w:rPr>
        <w:t xml:space="preserve"> we excluded law from our list of core disciplines. </w:t>
      </w:r>
      <w:r w:rsidRPr="00AF036D">
        <w:rPr>
          <w:rFonts w:ascii="Times New Roman" w:eastAsia="Times New Roman" w:hAnsi="Times New Roman" w:cs="Times New Roman"/>
          <w:sz w:val="24"/>
          <w:szCs w:val="24"/>
        </w:rPr>
        <w:t xml:space="preserve">But </w:t>
      </w:r>
      <w:r w:rsidR="00527508" w:rsidRPr="00527508">
        <w:rPr>
          <w:rFonts w:ascii="Times New Roman" w:eastAsia="Times New Roman" w:hAnsi="Times New Roman" w:cs="Times New Roman"/>
          <w:sz w:val="24"/>
          <w:szCs w:val="24"/>
        </w:rPr>
        <w:t>it should be noted that due to the interstate location of the aquifer</w:t>
      </w:r>
      <w:r w:rsidRPr="00AF036D">
        <w:rPr>
          <w:rFonts w:ascii="Times New Roman" w:eastAsia="Times New Roman" w:hAnsi="Times New Roman" w:cs="Times New Roman"/>
          <w:sz w:val="24"/>
          <w:szCs w:val="24"/>
        </w:rPr>
        <w:t>,</w:t>
      </w:r>
      <w:r w:rsidR="00527508" w:rsidRPr="00527508">
        <w:rPr>
          <w:rFonts w:ascii="Times New Roman" w:eastAsia="Times New Roman" w:hAnsi="Times New Roman" w:cs="Times New Roman"/>
          <w:sz w:val="24"/>
          <w:szCs w:val="24"/>
        </w:rPr>
        <w:t xml:space="preserve"> the multi-juris</w:t>
      </w:r>
      <w:r w:rsidR="00A95F0A">
        <w:rPr>
          <w:rFonts w:ascii="Times New Roman" w:eastAsia="Times New Roman" w:hAnsi="Times New Roman" w:cs="Times New Roman"/>
          <w:sz w:val="24"/>
          <w:szCs w:val="24"/>
        </w:rPr>
        <w:t>d</w:t>
      </w:r>
      <w:r w:rsidR="00527508" w:rsidRPr="00527508">
        <w:rPr>
          <w:rFonts w:ascii="Times New Roman" w:eastAsia="Times New Roman" w:hAnsi="Times New Roman" w:cs="Times New Roman"/>
          <w:sz w:val="24"/>
          <w:szCs w:val="24"/>
        </w:rPr>
        <w:t xml:space="preserve">ictional aspect of </w:t>
      </w:r>
      <w:r w:rsidR="00461681">
        <w:rPr>
          <w:rFonts w:ascii="Times New Roman" w:eastAsia="Times New Roman" w:hAnsi="Times New Roman" w:cs="Times New Roman"/>
          <w:sz w:val="24"/>
          <w:szCs w:val="24"/>
        </w:rPr>
        <w:t xml:space="preserve">the </w:t>
      </w:r>
      <w:r w:rsidR="00527508" w:rsidRPr="00527508">
        <w:rPr>
          <w:rFonts w:ascii="Times New Roman" w:eastAsia="Times New Roman" w:hAnsi="Times New Roman" w:cs="Times New Roman"/>
          <w:sz w:val="24"/>
          <w:szCs w:val="24"/>
        </w:rPr>
        <w:t xml:space="preserve">problem could have a significant influence on </w:t>
      </w:r>
      <w:r w:rsidR="00304E36">
        <w:rPr>
          <w:rFonts w:ascii="Times New Roman" w:eastAsia="Times New Roman" w:hAnsi="Times New Roman" w:cs="Times New Roman"/>
          <w:sz w:val="24"/>
          <w:szCs w:val="24"/>
        </w:rPr>
        <w:t xml:space="preserve">the </w:t>
      </w:r>
      <w:r w:rsidR="00527508" w:rsidRPr="00527508">
        <w:rPr>
          <w:rFonts w:ascii="Times New Roman" w:eastAsia="Times New Roman" w:hAnsi="Times New Roman" w:cs="Times New Roman"/>
          <w:sz w:val="24"/>
          <w:szCs w:val="24"/>
        </w:rPr>
        <w:t xml:space="preserve">political and social </w:t>
      </w:r>
      <w:r w:rsidR="00304E36">
        <w:rPr>
          <w:rFonts w:ascii="Times New Roman" w:eastAsia="Times New Roman" w:hAnsi="Times New Roman" w:cs="Times New Roman"/>
          <w:sz w:val="24"/>
          <w:szCs w:val="24"/>
        </w:rPr>
        <w:t>ramifications that result from any prospective resolution.</w:t>
      </w:r>
    </w:p>
    <w:p w:rsidR="00527508" w:rsidRPr="00AF036D" w:rsidRDefault="00527508" w:rsidP="008B3DAF">
      <w:pPr>
        <w:spacing w:after="0" w:line="480" w:lineRule="auto"/>
        <w:ind w:firstLine="720"/>
        <w:jc w:val="both"/>
        <w:rPr>
          <w:rFonts w:ascii="Times New Roman" w:eastAsia="Times New Roman" w:hAnsi="Times New Roman" w:cs="Times New Roman"/>
          <w:sz w:val="24"/>
          <w:szCs w:val="24"/>
        </w:rPr>
      </w:pPr>
      <w:r w:rsidRPr="00AF036D">
        <w:rPr>
          <w:rFonts w:ascii="Times New Roman" w:eastAsia="Times New Roman" w:hAnsi="Times New Roman" w:cs="Times New Roman"/>
          <w:b/>
          <w:bCs/>
          <w:sz w:val="24"/>
          <w:szCs w:val="24"/>
        </w:rPr>
        <w:t>Development of the Integrating Question</w:t>
      </w:r>
      <w:r w:rsidR="00626A71" w:rsidRPr="00AF036D">
        <w:rPr>
          <w:rFonts w:ascii="Times New Roman" w:eastAsia="Times New Roman" w:hAnsi="Times New Roman" w:cs="Times New Roman"/>
          <w:b/>
          <w:bCs/>
          <w:sz w:val="24"/>
          <w:szCs w:val="24"/>
        </w:rPr>
        <w:t xml:space="preserve">: </w:t>
      </w:r>
      <w:r w:rsidRPr="00527508">
        <w:rPr>
          <w:rFonts w:ascii="Times New Roman" w:eastAsia="Times New Roman" w:hAnsi="Times New Roman" w:cs="Times New Roman"/>
          <w:sz w:val="24"/>
          <w:szCs w:val="24"/>
        </w:rPr>
        <w:t xml:space="preserve">After several brainstorming sessions it became apparent that we needed to develop a question or thesis that would provide a focus to our report. In order to address the complexity of the issue it was critical to develop a question that integrated the core disciplines identified in the </w:t>
      </w:r>
      <w:r w:rsidR="00626A71" w:rsidRPr="00AF036D">
        <w:rPr>
          <w:rFonts w:ascii="Times New Roman" w:eastAsia="Times New Roman" w:hAnsi="Times New Roman" w:cs="Times New Roman"/>
          <w:sz w:val="24"/>
          <w:szCs w:val="24"/>
        </w:rPr>
        <w:t>group</w:t>
      </w:r>
      <w:r w:rsidRPr="00527508">
        <w:rPr>
          <w:rFonts w:ascii="Times New Roman" w:eastAsia="Times New Roman" w:hAnsi="Times New Roman" w:cs="Times New Roman"/>
          <w:sz w:val="24"/>
          <w:szCs w:val="24"/>
        </w:rPr>
        <w:t xml:space="preserve"> sessions. Because this question was meant to integrate across several disciplines we have refer</w:t>
      </w:r>
      <w:r w:rsidRPr="00AF036D">
        <w:rPr>
          <w:rFonts w:ascii="Times New Roman" w:eastAsia="Times New Roman" w:hAnsi="Times New Roman" w:cs="Times New Roman"/>
          <w:sz w:val="24"/>
          <w:szCs w:val="24"/>
        </w:rPr>
        <w:t>r</w:t>
      </w:r>
      <w:r w:rsidRPr="00527508">
        <w:rPr>
          <w:rFonts w:ascii="Times New Roman" w:eastAsia="Times New Roman" w:hAnsi="Times New Roman" w:cs="Times New Roman"/>
          <w:sz w:val="24"/>
          <w:szCs w:val="24"/>
        </w:rPr>
        <w:t xml:space="preserve">ed to this question </w:t>
      </w:r>
      <w:r w:rsidR="00653008" w:rsidRPr="00AF036D">
        <w:rPr>
          <w:rFonts w:ascii="Times New Roman" w:eastAsia="Times New Roman" w:hAnsi="Times New Roman" w:cs="Times New Roman"/>
          <w:sz w:val="24"/>
          <w:szCs w:val="24"/>
        </w:rPr>
        <w:t>here</w:t>
      </w:r>
      <w:r w:rsidRPr="00527508">
        <w:rPr>
          <w:rFonts w:ascii="Times New Roman" w:eastAsia="Times New Roman" w:hAnsi="Times New Roman" w:cs="Times New Roman"/>
          <w:sz w:val="24"/>
          <w:szCs w:val="24"/>
        </w:rPr>
        <w:t xml:space="preserve"> as our </w:t>
      </w:r>
      <w:r w:rsidRPr="00AF036D">
        <w:rPr>
          <w:rFonts w:ascii="Times New Roman" w:eastAsia="Times New Roman" w:hAnsi="Times New Roman" w:cs="Times New Roman"/>
          <w:i/>
          <w:iCs/>
          <w:sz w:val="24"/>
          <w:szCs w:val="24"/>
        </w:rPr>
        <w:t>integrating question.</w:t>
      </w:r>
      <w:r w:rsidRPr="00527508">
        <w:rPr>
          <w:rFonts w:ascii="Times New Roman" w:eastAsia="Times New Roman" w:hAnsi="Times New Roman" w:cs="Times New Roman"/>
          <w:sz w:val="24"/>
          <w:szCs w:val="24"/>
        </w:rPr>
        <w:t xml:space="preserve"> From our early research and brainstorming sessions, the striking problem seemed to be that the community appeared to be mining the aquifer and nothing effective was being done to </w:t>
      </w:r>
      <w:r w:rsidRPr="00527508">
        <w:rPr>
          <w:rFonts w:ascii="Times New Roman" w:eastAsia="Times New Roman" w:hAnsi="Times New Roman" w:cs="Times New Roman"/>
          <w:sz w:val="24"/>
          <w:szCs w:val="24"/>
        </w:rPr>
        <w:lastRenderedPageBreak/>
        <w:t xml:space="preserve">stop the mining. At first we felt that perhaps the real issue was a lack of funding for research, </w:t>
      </w:r>
      <w:r w:rsidR="00653008" w:rsidRPr="00AF036D">
        <w:rPr>
          <w:rFonts w:ascii="Times New Roman" w:eastAsia="Times New Roman" w:hAnsi="Times New Roman" w:cs="Times New Roman"/>
          <w:sz w:val="24"/>
          <w:szCs w:val="24"/>
        </w:rPr>
        <w:t>which led t</w:t>
      </w:r>
      <w:r w:rsidRPr="00527508">
        <w:rPr>
          <w:rFonts w:ascii="Times New Roman" w:eastAsia="Times New Roman" w:hAnsi="Times New Roman" w:cs="Times New Roman"/>
          <w:sz w:val="24"/>
          <w:szCs w:val="24"/>
        </w:rPr>
        <w:t xml:space="preserve">o a high level of scientific uncertainty. We also thought that perhaps </w:t>
      </w:r>
      <w:r w:rsidR="00653008" w:rsidRPr="00AF036D">
        <w:rPr>
          <w:rFonts w:ascii="Times New Roman" w:eastAsia="Times New Roman" w:hAnsi="Times New Roman" w:cs="Times New Roman"/>
          <w:sz w:val="24"/>
          <w:szCs w:val="24"/>
        </w:rPr>
        <w:t>that</w:t>
      </w:r>
      <w:r w:rsidRPr="00527508">
        <w:rPr>
          <w:rFonts w:ascii="Times New Roman" w:eastAsia="Times New Roman" w:hAnsi="Times New Roman" w:cs="Times New Roman"/>
          <w:sz w:val="24"/>
          <w:szCs w:val="24"/>
        </w:rPr>
        <w:t xml:space="preserve"> scientif</w:t>
      </w:r>
      <w:r w:rsidR="00653008" w:rsidRPr="00AF036D">
        <w:rPr>
          <w:rFonts w:ascii="Times New Roman" w:eastAsia="Times New Roman" w:hAnsi="Times New Roman" w:cs="Times New Roman"/>
          <w:sz w:val="24"/>
          <w:szCs w:val="24"/>
        </w:rPr>
        <w:t>i</w:t>
      </w:r>
      <w:r w:rsidRPr="00527508">
        <w:rPr>
          <w:rFonts w:ascii="Times New Roman" w:eastAsia="Times New Roman" w:hAnsi="Times New Roman" w:cs="Times New Roman"/>
          <w:sz w:val="24"/>
          <w:szCs w:val="24"/>
        </w:rPr>
        <w:t xml:space="preserve">c uncertainty was leading to apathy </w:t>
      </w:r>
      <w:r w:rsidR="00653008" w:rsidRPr="00AF036D">
        <w:rPr>
          <w:rFonts w:ascii="Times New Roman" w:eastAsia="Times New Roman" w:hAnsi="Times New Roman" w:cs="Times New Roman"/>
          <w:sz w:val="24"/>
          <w:szCs w:val="24"/>
        </w:rPr>
        <w:t>in t</w:t>
      </w:r>
      <w:r w:rsidRPr="00527508">
        <w:rPr>
          <w:rFonts w:ascii="Times New Roman" w:eastAsia="Times New Roman" w:hAnsi="Times New Roman" w:cs="Times New Roman"/>
          <w:sz w:val="24"/>
          <w:szCs w:val="24"/>
        </w:rPr>
        <w:t>he community</w:t>
      </w:r>
      <w:r w:rsidR="00653008" w:rsidRPr="00AF036D">
        <w:rPr>
          <w:rFonts w:ascii="Times New Roman" w:eastAsia="Times New Roman" w:hAnsi="Times New Roman" w:cs="Times New Roman"/>
          <w:sz w:val="24"/>
          <w:szCs w:val="24"/>
        </w:rPr>
        <w:t>, and</w:t>
      </w:r>
      <w:r w:rsidRPr="00527508">
        <w:rPr>
          <w:rFonts w:ascii="Times New Roman" w:eastAsia="Times New Roman" w:hAnsi="Times New Roman" w:cs="Times New Roman"/>
          <w:sz w:val="24"/>
          <w:szCs w:val="24"/>
        </w:rPr>
        <w:t xml:space="preserve"> that resulted in a lack of willingness to fund research. Based on this understanding</w:t>
      </w:r>
      <w:r w:rsidR="00653008"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 our first informal integrating question was: "How do we convey the scientific understanding of the issue at hand so as to in</w:t>
      </w:r>
      <w:r w:rsidR="00304E36">
        <w:rPr>
          <w:rFonts w:ascii="Times New Roman" w:eastAsia="Times New Roman" w:hAnsi="Times New Roman" w:cs="Times New Roman"/>
          <w:sz w:val="24"/>
          <w:szCs w:val="24"/>
        </w:rPr>
        <w:t>cite</w:t>
      </w:r>
      <w:r w:rsidRPr="00527508">
        <w:rPr>
          <w:rFonts w:ascii="Times New Roman" w:eastAsia="Times New Roman" w:hAnsi="Times New Roman" w:cs="Times New Roman"/>
          <w:sz w:val="24"/>
          <w:szCs w:val="24"/>
        </w:rPr>
        <w:t xml:space="preserve"> the community to take action." </w:t>
      </w:r>
      <w:commentRangeStart w:id="13"/>
      <w:r w:rsidRPr="00527508">
        <w:rPr>
          <w:rFonts w:ascii="Times New Roman" w:eastAsia="Times New Roman" w:hAnsi="Times New Roman" w:cs="Times New Roman"/>
          <w:sz w:val="24"/>
          <w:szCs w:val="24"/>
        </w:rPr>
        <w:t>Later, one of the group members raised the ethical consideration, that if we were trying to incite the public to take action,</w:t>
      </w:r>
      <w:r w:rsidR="00CD065B" w:rsidRPr="00CD065B">
        <w:rPr>
          <w:rFonts w:ascii="Times New Roman" w:eastAsia="Times New Roman" w:hAnsi="Times New Roman" w:cs="Times New Roman"/>
          <w:sz w:val="24"/>
          <w:szCs w:val="24"/>
        </w:rPr>
        <w:t xml:space="preserve"> then we risked becoming issue advocates, thereby losing credibility with some members of our intended audience </w:t>
      </w:r>
      <w:commentRangeEnd w:id="13"/>
      <w:r w:rsidR="005B7AF6">
        <w:rPr>
          <w:rStyle w:val="CommentReference"/>
        </w:rPr>
        <w:commentReference w:id="13"/>
      </w:r>
      <w:r w:rsidR="00CD065B" w:rsidRPr="00CD065B">
        <w:rPr>
          <w:rFonts w:ascii="Times New Roman" w:eastAsia="Times New Roman" w:hAnsi="Times New Roman" w:cs="Times New Roman"/>
          <w:sz w:val="24"/>
          <w:szCs w:val="24"/>
        </w:rPr>
        <w:t>(Pielke, 2009). We revised our first formal integrating question during a class group work day by refining the original question to state, "How do we convey the geological, hydrological, political, and social impediments involved with the declining Wanapum and Grand Ronde aquifers to the community so that the community can develop a plan to provide for a consistent water supply in the future?"</w:t>
      </w:r>
    </w:p>
    <w:p w:rsidR="00656F09"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 xml:space="preserve">A paradigm shift occurred in the group's understanding of the declining aquifer problem during construction of the conceptual model. The development </w:t>
      </w:r>
      <w:r w:rsidR="00653008" w:rsidRPr="00AF036D">
        <w:rPr>
          <w:rFonts w:ascii="Times New Roman" w:eastAsia="Times New Roman" w:hAnsi="Times New Roman" w:cs="Times New Roman"/>
          <w:sz w:val="24"/>
          <w:szCs w:val="24"/>
        </w:rPr>
        <w:t>of the</w:t>
      </w:r>
      <w:r w:rsidRPr="00527508">
        <w:rPr>
          <w:rFonts w:ascii="Times New Roman" w:eastAsia="Times New Roman" w:hAnsi="Times New Roman" w:cs="Times New Roman"/>
          <w:sz w:val="24"/>
          <w:szCs w:val="24"/>
        </w:rPr>
        <w:t xml:space="preserve"> model (discussed in the following subsection) led us to realize that there </w:t>
      </w:r>
      <w:r w:rsidR="00CD065B">
        <w:rPr>
          <w:rFonts w:ascii="Times New Roman" w:eastAsia="Times New Roman" w:hAnsi="Times New Roman" w:cs="Times New Roman"/>
          <w:sz w:val="24"/>
          <w:szCs w:val="24"/>
        </w:rPr>
        <w:t>was</w:t>
      </w:r>
      <w:r w:rsidRPr="00527508">
        <w:rPr>
          <w:rFonts w:ascii="Times New Roman" w:eastAsia="Times New Roman" w:hAnsi="Times New Roman" w:cs="Times New Roman"/>
          <w:sz w:val="24"/>
          <w:szCs w:val="24"/>
        </w:rPr>
        <w:t xml:space="preserve"> a disconnect between the residents of the Palouse (or the general public stakeholder group) and the scientific knowledge being generated in the research process. As we discussed this issue and refined our integrating question, we developed the final draft of our integrating question: </w:t>
      </w:r>
      <w:commentRangeStart w:id="14"/>
      <w:r w:rsidRPr="00527508">
        <w:rPr>
          <w:rFonts w:ascii="Times New Roman" w:eastAsia="Times New Roman" w:hAnsi="Times New Roman" w:cs="Times New Roman"/>
          <w:sz w:val="24"/>
          <w:szCs w:val="24"/>
        </w:rPr>
        <w:t xml:space="preserve">"How can we effectively communicate the issues at hand so that Palouse Basin residents understand the problem, appreciate the steps being taken to confront it, and grasp the significance of addressing it in a timely manner?” </w:t>
      </w:r>
      <w:commentRangeEnd w:id="14"/>
      <w:r w:rsidR="005B7AF6">
        <w:rPr>
          <w:rStyle w:val="CommentReference"/>
        </w:rPr>
        <w:commentReference w:id="14"/>
      </w:r>
      <w:r w:rsidRPr="00527508">
        <w:rPr>
          <w:rFonts w:ascii="Times New Roman" w:eastAsia="Times New Roman" w:hAnsi="Times New Roman" w:cs="Times New Roman"/>
          <w:sz w:val="24"/>
          <w:szCs w:val="24"/>
        </w:rPr>
        <w:t>Our feeling in stating this question is that the role of the academic community is to suc</w:t>
      </w:r>
      <w:r w:rsidR="00656F09" w:rsidRPr="00AF036D">
        <w:rPr>
          <w:rFonts w:ascii="Times New Roman" w:eastAsia="Times New Roman" w:hAnsi="Times New Roman" w:cs="Times New Roman"/>
          <w:sz w:val="24"/>
          <w:szCs w:val="24"/>
        </w:rPr>
        <w:t>c</w:t>
      </w:r>
      <w:r w:rsidRPr="00527508">
        <w:rPr>
          <w:rFonts w:ascii="Times New Roman" w:eastAsia="Times New Roman" w:hAnsi="Times New Roman" w:cs="Times New Roman"/>
          <w:sz w:val="24"/>
          <w:szCs w:val="24"/>
        </w:rPr>
        <w:t xml:space="preserve">essfully educate the public on the issues at hand. If the public knows the cost of delaying action on the issue, and they choose that option, then they have made a clear choice to define the </w:t>
      </w:r>
      <w:r w:rsidRPr="00AF036D">
        <w:rPr>
          <w:rFonts w:ascii="Times New Roman" w:eastAsia="Times New Roman" w:hAnsi="Times New Roman" w:cs="Times New Roman"/>
          <w:i/>
          <w:iCs/>
          <w:sz w:val="24"/>
          <w:szCs w:val="24"/>
        </w:rPr>
        <w:t>greater public good</w:t>
      </w:r>
      <w:r w:rsidRPr="00527508">
        <w:rPr>
          <w:rFonts w:ascii="Times New Roman" w:eastAsia="Times New Roman" w:hAnsi="Times New Roman" w:cs="Times New Roman"/>
          <w:sz w:val="24"/>
          <w:szCs w:val="24"/>
        </w:rPr>
        <w:t>. If they choose to wait, because they aren't aware of the issue, then the scientific community</w:t>
      </w:r>
      <w:r w:rsidR="00451004"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 and especiall</w:t>
      </w:r>
      <w:r w:rsidR="00451004" w:rsidRPr="00AF036D">
        <w:rPr>
          <w:rFonts w:ascii="Times New Roman" w:eastAsia="Times New Roman" w:hAnsi="Times New Roman" w:cs="Times New Roman"/>
          <w:sz w:val="24"/>
          <w:szCs w:val="24"/>
        </w:rPr>
        <w:t>y the interdisciplinary communit</w:t>
      </w:r>
      <w:r w:rsidRPr="00527508">
        <w:rPr>
          <w:rFonts w:ascii="Times New Roman" w:eastAsia="Times New Roman" w:hAnsi="Times New Roman" w:cs="Times New Roman"/>
          <w:sz w:val="24"/>
          <w:szCs w:val="24"/>
        </w:rPr>
        <w:t>y</w:t>
      </w:r>
      <w:r w:rsidR="00451004"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 has failed to communicate the issue effectively to the </w:t>
      </w:r>
      <w:r w:rsidRPr="00527508">
        <w:rPr>
          <w:rFonts w:ascii="Times New Roman" w:eastAsia="Times New Roman" w:hAnsi="Times New Roman" w:cs="Times New Roman"/>
          <w:sz w:val="24"/>
          <w:szCs w:val="24"/>
        </w:rPr>
        <w:lastRenderedPageBreak/>
        <w:t>public. From a disciplinary perspective, communication of issues to stakeholders may not be critical, but because the interdisciplinary community is primarily seeking to address large, real-world issues that cannot be addressed by a single discipline, our obligation to communicate our findings should be greater and should be a goal of our work.</w:t>
      </w:r>
    </w:p>
    <w:p w:rsidR="00806052"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AF036D">
        <w:rPr>
          <w:rFonts w:ascii="Times New Roman" w:eastAsia="Times New Roman" w:hAnsi="Times New Roman" w:cs="Times New Roman"/>
          <w:b/>
          <w:bCs/>
          <w:sz w:val="24"/>
          <w:szCs w:val="24"/>
        </w:rPr>
        <w:t>Development of the Conceptual Model</w:t>
      </w:r>
      <w:r w:rsidR="00451004" w:rsidRPr="00AF036D">
        <w:rPr>
          <w:rFonts w:ascii="Times New Roman" w:eastAsia="Times New Roman" w:hAnsi="Times New Roman" w:cs="Times New Roman"/>
          <w:b/>
          <w:bCs/>
          <w:sz w:val="24"/>
          <w:szCs w:val="24"/>
        </w:rPr>
        <w:t xml:space="preserve">: </w:t>
      </w:r>
      <w:r w:rsidRPr="00527508">
        <w:rPr>
          <w:rFonts w:ascii="Times New Roman" w:eastAsia="Times New Roman" w:hAnsi="Times New Roman" w:cs="Times New Roman"/>
          <w:sz w:val="24"/>
          <w:szCs w:val="24"/>
        </w:rPr>
        <w:t xml:space="preserve">We were directed in our initial attempt at developing a conceptual model of the declining aquifer problem to use the symbology presented by Heemsherk et al. (2003). </w:t>
      </w:r>
      <w:r w:rsidR="00451004" w:rsidRPr="00AF036D">
        <w:rPr>
          <w:rFonts w:ascii="Times New Roman" w:eastAsia="Times New Roman" w:hAnsi="Times New Roman" w:cs="Times New Roman"/>
          <w:sz w:val="24"/>
          <w:szCs w:val="24"/>
        </w:rPr>
        <w:t xml:space="preserve">Our </w:t>
      </w:r>
      <w:r w:rsidRPr="00527508">
        <w:rPr>
          <w:rFonts w:ascii="Times New Roman" w:eastAsia="Times New Roman" w:hAnsi="Times New Roman" w:cs="Times New Roman"/>
          <w:sz w:val="24"/>
          <w:szCs w:val="24"/>
        </w:rPr>
        <w:t xml:space="preserve">first attempt occurred during a class break-out session. Pens and a sheet of blank paper </w:t>
      </w:r>
      <w:r w:rsidR="00451004" w:rsidRPr="00AF036D">
        <w:rPr>
          <w:rFonts w:ascii="Times New Roman" w:eastAsia="Times New Roman" w:hAnsi="Times New Roman" w:cs="Times New Roman"/>
          <w:sz w:val="24"/>
          <w:szCs w:val="24"/>
        </w:rPr>
        <w:t>were</w:t>
      </w:r>
      <w:r w:rsidRPr="00527508">
        <w:rPr>
          <w:rFonts w:ascii="Times New Roman" w:eastAsia="Times New Roman" w:hAnsi="Times New Roman" w:cs="Times New Roman"/>
          <w:sz w:val="24"/>
          <w:szCs w:val="24"/>
        </w:rPr>
        <w:t xml:space="preserve"> provided to the </w:t>
      </w:r>
      <w:r w:rsidR="00451004" w:rsidRPr="00AF036D">
        <w:rPr>
          <w:rFonts w:ascii="Times New Roman" w:eastAsia="Times New Roman" w:hAnsi="Times New Roman" w:cs="Times New Roman"/>
          <w:sz w:val="24"/>
          <w:szCs w:val="24"/>
        </w:rPr>
        <w:t xml:space="preserve">group </w:t>
      </w:r>
      <w:r w:rsidRPr="00527508">
        <w:rPr>
          <w:rFonts w:ascii="Times New Roman" w:eastAsia="Times New Roman" w:hAnsi="Times New Roman" w:cs="Times New Roman"/>
          <w:sz w:val="24"/>
          <w:szCs w:val="24"/>
        </w:rPr>
        <w:t>members in Moscow. The Moscow team then directed a Skype camera</w:t>
      </w:r>
      <w:r w:rsidR="00451004" w:rsidRPr="00AF036D">
        <w:rPr>
          <w:rFonts w:ascii="Times New Roman" w:eastAsia="Times New Roman" w:hAnsi="Times New Roman" w:cs="Times New Roman"/>
          <w:sz w:val="24"/>
          <w:szCs w:val="24"/>
        </w:rPr>
        <w:t xml:space="preserve"> at the paper so that the Boise </w:t>
      </w:r>
      <w:r w:rsidRPr="00527508">
        <w:rPr>
          <w:rFonts w:ascii="Times New Roman" w:eastAsia="Times New Roman" w:hAnsi="Times New Roman" w:cs="Times New Roman"/>
          <w:sz w:val="24"/>
          <w:szCs w:val="24"/>
        </w:rPr>
        <w:t xml:space="preserve">members could follow </w:t>
      </w:r>
      <w:r w:rsidR="00451004" w:rsidRPr="00AF036D">
        <w:rPr>
          <w:rFonts w:ascii="Times New Roman" w:eastAsia="Times New Roman" w:hAnsi="Times New Roman" w:cs="Times New Roman"/>
          <w:sz w:val="24"/>
          <w:szCs w:val="24"/>
        </w:rPr>
        <w:t xml:space="preserve">the </w:t>
      </w:r>
      <w:r w:rsidRPr="00527508">
        <w:rPr>
          <w:rFonts w:ascii="Times New Roman" w:eastAsia="Times New Roman" w:hAnsi="Times New Roman" w:cs="Times New Roman"/>
          <w:sz w:val="24"/>
          <w:szCs w:val="24"/>
        </w:rPr>
        <w:t>development</w:t>
      </w:r>
      <w:r w:rsidR="00451004" w:rsidRPr="00AF036D">
        <w:rPr>
          <w:rFonts w:ascii="Times New Roman" w:eastAsia="Times New Roman" w:hAnsi="Times New Roman" w:cs="Times New Roman"/>
          <w:sz w:val="24"/>
          <w:szCs w:val="24"/>
        </w:rPr>
        <w:t xml:space="preserve"> and participate in the process</w:t>
      </w:r>
      <w:r w:rsidRPr="00527508">
        <w:rPr>
          <w:rFonts w:ascii="Times New Roman" w:eastAsia="Times New Roman" w:hAnsi="Times New Roman" w:cs="Times New Roman"/>
          <w:sz w:val="24"/>
          <w:szCs w:val="24"/>
        </w:rPr>
        <w:t xml:space="preserve">. </w:t>
      </w:r>
      <w:r w:rsidR="00CD065B">
        <w:rPr>
          <w:rFonts w:ascii="Times New Roman" w:eastAsia="Times New Roman" w:hAnsi="Times New Roman" w:cs="Times New Roman"/>
          <w:sz w:val="24"/>
          <w:szCs w:val="24"/>
        </w:rPr>
        <w:t xml:space="preserve">Getting started </w:t>
      </w:r>
      <w:r w:rsidRPr="00527508">
        <w:rPr>
          <w:rFonts w:ascii="Times New Roman" w:eastAsia="Times New Roman" w:hAnsi="Times New Roman" w:cs="Times New Roman"/>
          <w:sz w:val="24"/>
          <w:szCs w:val="24"/>
        </w:rPr>
        <w:t xml:space="preserve">was </w:t>
      </w:r>
      <w:r w:rsidR="00CD065B">
        <w:rPr>
          <w:rFonts w:ascii="Times New Roman" w:eastAsia="Times New Roman" w:hAnsi="Times New Roman" w:cs="Times New Roman"/>
          <w:sz w:val="24"/>
          <w:szCs w:val="24"/>
        </w:rPr>
        <w:t>difficult</w:t>
      </w:r>
      <w:r w:rsidRPr="00527508">
        <w:rPr>
          <w:rFonts w:ascii="Times New Roman" w:eastAsia="Times New Roman" w:hAnsi="Times New Roman" w:cs="Times New Roman"/>
          <w:sz w:val="24"/>
          <w:szCs w:val="24"/>
        </w:rPr>
        <w:t xml:space="preserve"> until one of the members volunteered to draw the model and channel </w:t>
      </w:r>
      <w:r w:rsidR="00451004" w:rsidRPr="00AF036D">
        <w:rPr>
          <w:rFonts w:ascii="Times New Roman" w:eastAsia="Times New Roman" w:hAnsi="Times New Roman" w:cs="Times New Roman"/>
          <w:sz w:val="24"/>
          <w:szCs w:val="24"/>
        </w:rPr>
        <w:t>the flow of ideas</w:t>
      </w:r>
      <w:r w:rsidRPr="00527508">
        <w:rPr>
          <w:rFonts w:ascii="Times New Roman" w:eastAsia="Times New Roman" w:hAnsi="Times New Roman" w:cs="Times New Roman"/>
          <w:sz w:val="24"/>
          <w:szCs w:val="24"/>
        </w:rPr>
        <w:t>. We then established rules for distin</w:t>
      </w:r>
      <w:r w:rsidR="00806052" w:rsidRPr="00AF036D">
        <w:rPr>
          <w:rFonts w:ascii="Times New Roman" w:eastAsia="Times New Roman" w:hAnsi="Times New Roman" w:cs="Times New Roman"/>
          <w:sz w:val="24"/>
          <w:szCs w:val="24"/>
        </w:rPr>
        <w:t>g</w:t>
      </w:r>
      <w:r w:rsidRPr="00527508">
        <w:rPr>
          <w:rFonts w:ascii="Times New Roman" w:eastAsia="Times New Roman" w:hAnsi="Times New Roman" w:cs="Times New Roman"/>
          <w:sz w:val="24"/>
          <w:szCs w:val="24"/>
        </w:rPr>
        <w:t>uishing the components of the system by color, and used var</w:t>
      </w:r>
      <w:r w:rsidR="00451004" w:rsidRPr="00AF036D">
        <w:rPr>
          <w:rFonts w:ascii="Times New Roman" w:eastAsia="Times New Roman" w:hAnsi="Times New Roman" w:cs="Times New Roman"/>
          <w:sz w:val="24"/>
          <w:szCs w:val="24"/>
        </w:rPr>
        <w:t>i</w:t>
      </w:r>
      <w:r w:rsidRPr="00527508">
        <w:rPr>
          <w:rFonts w:ascii="Times New Roman" w:eastAsia="Times New Roman" w:hAnsi="Times New Roman" w:cs="Times New Roman"/>
          <w:sz w:val="24"/>
          <w:szCs w:val="24"/>
        </w:rPr>
        <w:t>ous</w:t>
      </w:r>
      <w:r w:rsidR="00451004" w:rsidRPr="00AF036D">
        <w:rPr>
          <w:rFonts w:ascii="Times New Roman" w:eastAsia="Times New Roman" w:hAnsi="Times New Roman" w:cs="Times New Roman"/>
          <w:sz w:val="24"/>
          <w:szCs w:val="24"/>
        </w:rPr>
        <w:t>ly</w:t>
      </w:r>
      <w:r w:rsidRPr="00527508">
        <w:rPr>
          <w:rFonts w:ascii="Times New Roman" w:eastAsia="Times New Roman" w:hAnsi="Times New Roman" w:cs="Times New Roman"/>
          <w:sz w:val="24"/>
          <w:szCs w:val="24"/>
        </w:rPr>
        <w:t xml:space="preserve"> shaped boxes to represent model components, while arrows of various design connected where used to describe the inter-relationships between components. </w:t>
      </w:r>
      <w:r w:rsidR="00451004" w:rsidRPr="00AF036D">
        <w:rPr>
          <w:rFonts w:ascii="Times New Roman" w:eastAsia="Times New Roman" w:hAnsi="Times New Roman" w:cs="Times New Roman"/>
          <w:sz w:val="24"/>
          <w:szCs w:val="24"/>
        </w:rPr>
        <w:t>W</w:t>
      </w:r>
      <w:r w:rsidRPr="00527508">
        <w:rPr>
          <w:rFonts w:ascii="Times New Roman" w:eastAsia="Times New Roman" w:hAnsi="Times New Roman" w:cs="Times New Roman"/>
          <w:sz w:val="24"/>
          <w:szCs w:val="24"/>
        </w:rPr>
        <w:t xml:space="preserve">e started with a large red box labeled "DAP" for </w:t>
      </w:r>
      <w:r w:rsidRPr="00AF036D">
        <w:rPr>
          <w:rFonts w:ascii="Times New Roman" w:eastAsia="Times New Roman" w:hAnsi="Times New Roman" w:cs="Times New Roman"/>
          <w:i/>
          <w:iCs/>
          <w:sz w:val="24"/>
          <w:szCs w:val="24"/>
        </w:rPr>
        <w:t>declining aquifer problem</w:t>
      </w:r>
      <w:r w:rsidRPr="00527508">
        <w:rPr>
          <w:rFonts w:ascii="Times New Roman" w:eastAsia="Times New Roman" w:hAnsi="Times New Roman" w:cs="Times New Roman"/>
          <w:sz w:val="24"/>
          <w:szCs w:val="24"/>
        </w:rPr>
        <w:t xml:space="preserve">. Red was used to symbolize the </w:t>
      </w:r>
      <w:r w:rsidRPr="00AF036D">
        <w:rPr>
          <w:rFonts w:ascii="Times New Roman" w:eastAsia="Times New Roman" w:hAnsi="Times New Roman" w:cs="Times New Roman"/>
          <w:i/>
          <w:iCs/>
          <w:sz w:val="24"/>
          <w:szCs w:val="24"/>
        </w:rPr>
        <w:t>main problem,</w:t>
      </w:r>
      <w:r w:rsidRPr="00527508">
        <w:rPr>
          <w:rFonts w:ascii="Times New Roman" w:eastAsia="Times New Roman" w:hAnsi="Times New Roman" w:cs="Times New Roman"/>
          <w:sz w:val="24"/>
          <w:szCs w:val="24"/>
        </w:rPr>
        <w:t xml:space="preserve"> while blue was used to draw the main components in the system. We felt that the main components of the system w</w:t>
      </w:r>
      <w:del w:id="15" w:author="Jan Boll" w:date="2011-10-11T11:38:00Z">
        <w:r w:rsidRPr="00527508" w:rsidDel="00B962DD">
          <w:rPr>
            <w:rFonts w:ascii="Times New Roman" w:eastAsia="Times New Roman" w:hAnsi="Times New Roman" w:cs="Times New Roman"/>
            <w:sz w:val="24"/>
            <w:szCs w:val="24"/>
          </w:rPr>
          <w:delText>h</w:delText>
        </w:r>
      </w:del>
      <w:r w:rsidRPr="00527508">
        <w:rPr>
          <w:rFonts w:ascii="Times New Roman" w:eastAsia="Times New Roman" w:hAnsi="Times New Roman" w:cs="Times New Roman"/>
          <w:sz w:val="24"/>
          <w:szCs w:val="24"/>
        </w:rPr>
        <w:t>ere the aquifer, population, economy, and science. While two of the components, the aquifer and population, are physically entities, the second two components, the economy and science, are more abstract. The aquifer and economy were linked by orange arrows (symbolizing bilateral influences) to the population. The aquifer</w:t>
      </w:r>
      <w:r w:rsidR="002E7B63"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particularly its decline</w:t>
      </w:r>
      <w:r w:rsidR="002E7B63"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is directly linked to population. An expansion in population increases the rate of decline in the aquifer. The aquifer and economy where not directly linked, since we felt the economy was not expanding or contracting in direct response to the aquifer at this point. Interestingly we did not include any direct interaction between science and the other three components. The looped arrow</w:t>
      </w:r>
      <w:r w:rsidR="00451004"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 from the aquifer problem to </w:t>
      </w:r>
      <w:r w:rsidR="00451004" w:rsidRPr="00AF036D">
        <w:rPr>
          <w:rFonts w:ascii="Times New Roman" w:eastAsia="Times New Roman" w:hAnsi="Times New Roman" w:cs="Times New Roman"/>
          <w:sz w:val="24"/>
          <w:szCs w:val="24"/>
        </w:rPr>
        <w:t>s</w:t>
      </w:r>
      <w:r w:rsidRPr="00527508">
        <w:rPr>
          <w:rFonts w:ascii="Times New Roman" w:eastAsia="Times New Roman" w:hAnsi="Times New Roman" w:cs="Times New Roman"/>
          <w:sz w:val="24"/>
          <w:szCs w:val="24"/>
        </w:rPr>
        <w:t>cience, indicate</w:t>
      </w:r>
      <w:r w:rsidR="00451004" w:rsidRPr="00AF036D">
        <w:rPr>
          <w:rFonts w:ascii="Times New Roman" w:eastAsia="Times New Roman" w:hAnsi="Times New Roman" w:cs="Times New Roman"/>
          <w:sz w:val="24"/>
          <w:szCs w:val="24"/>
        </w:rPr>
        <w:t>d</w:t>
      </w:r>
      <w:r w:rsidRPr="00527508">
        <w:rPr>
          <w:rFonts w:ascii="Times New Roman" w:eastAsia="Times New Roman" w:hAnsi="Times New Roman" w:cs="Times New Roman"/>
          <w:sz w:val="24"/>
          <w:szCs w:val="24"/>
        </w:rPr>
        <w:t xml:space="preserve"> that this problem is driving the scientific investigation of </w:t>
      </w:r>
      <w:r w:rsidRPr="00527508">
        <w:rPr>
          <w:rFonts w:ascii="Times New Roman" w:eastAsia="Times New Roman" w:hAnsi="Times New Roman" w:cs="Times New Roman"/>
          <w:sz w:val="24"/>
          <w:szCs w:val="24"/>
        </w:rPr>
        <w:lastRenderedPageBreak/>
        <w:t>the issue. From the scientific process we then show</w:t>
      </w:r>
      <w:r w:rsidR="00451004" w:rsidRPr="00AF036D">
        <w:rPr>
          <w:rFonts w:ascii="Times New Roman" w:eastAsia="Times New Roman" w:hAnsi="Times New Roman" w:cs="Times New Roman"/>
          <w:sz w:val="24"/>
          <w:szCs w:val="24"/>
        </w:rPr>
        <w:t>ed</w:t>
      </w:r>
      <w:r w:rsidRPr="00527508">
        <w:rPr>
          <w:rFonts w:ascii="Times New Roman" w:eastAsia="Times New Roman" w:hAnsi="Times New Roman" w:cs="Times New Roman"/>
          <w:sz w:val="24"/>
          <w:szCs w:val="24"/>
        </w:rPr>
        <w:t xml:space="preserve"> arrows indicating the flow of knowledge reaching the large</w:t>
      </w:r>
      <w:r w:rsidR="00451004"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group stakeholders</w:t>
      </w:r>
      <w:r w:rsidR="00451004"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UI, WSU, city governments, PBAC, </w:t>
      </w:r>
      <w:r w:rsidR="00451004" w:rsidRPr="00AF036D">
        <w:rPr>
          <w:rFonts w:ascii="Times New Roman" w:eastAsia="Times New Roman" w:hAnsi="Times New Roman" w:cs="Times New Roman"/>
          <w:sz w:val="24"/>
          <w:szCs w:val="24"/>
        </w:rPr>
        <w:t>c</w:t>
      </w:r>
      <w:r w:rsidRPr="00527508">
        <w:rPr>
          <w:rFonts w:ascii="Times New Roman" w:eastAsia="Times New Roman" w:hAnsi="Times New Roman" w:cs="Times New Roman"/>
          <w:sz w:val="24"/>
          <w:szCs w:val="24"/>
        </w:rPr>
        <w:t xml:space="preserve">ommunity </w:t>
      </w:r>
      <w:r w:rsidR="00451004" w:rsidRPr="00AF036D">
        <w:rPr>
          <w:rFonts w:ascii="Times New Roman" w:eastAsia="Times New Roman" w:hAnsi="Times New Roman" w:cs="Times New Roman"/>
          <w:sz w:val="24"/>
          <w:szCs w:val="24"/>
        </w:rPr>
        <w:t>a</w:t>
      </w:r>
      <w:r w:rsidRPr="00527508">
        <w:rPr>
          <w:rFonts w:ascii="Times New Roman" w:eastAsia="Times New Roman" w:hAnsi="Times New Roman" w:cs="Times New Roman"/>
          <w:sz w:val="24"/>
          <w:szCs w:val="24"/>
        </w:rPr>
        <w:t xml:space="preserve">ction </w:t>
      </w:r>
      <w:r w:rsidR="00451004" w:rsidRPr="00AF036D">
        <w:rPr>
          <w:rFonts w:ascii="Times New Roman" w:eastAsia="Times New Roman" w:hAnsi="Times New Roman" w:cs="Times New Roman"/>
          <w:sz w:val="24"/>
          <w:szCs w:val="24"/>
        </w:rPr>
        <w:t>g</w:t>
      </w:r>
      <w:r w:rsidRPr="00527508">
        <w:rPr>
          <w:rFonts w:ascii="Times New Roman" w:eastAsia="Times New Roman" w:hAnsi="Times New Roman" w:cs="Times New Roman"/>
          <w:sz w:val="24"/>
          <w:szCs w:val="24"/>
        </w:rPr>
        <w:t xml:space="preserve">roups, and </w:t>
      </w:r>
      <w:r w:rsidR="00304E36">
        <w:rPr>
          <w:rFonts w:ascii="Times New Roman" w:eastAsia="Times New Roman" w:hAnsi="Times New Roman" w:cs="Times New Roman"/>
          <w:sz w:val="24"/>
          <w:szCs w:val="24"/>
        </w:rPr>
        <w:t>p</w:t>
      </w:r>
      <w:r w:rsidRPr="00527508">
        <w:rPr>
          <w:rFonts w:ascii="Times New Roman" w:eastAsia="Times New Roman" w:hAnsi="Times New Roman" w:cs="Times New Roman"/>
          <w:sz w:val="24"/>
          <w:szCs w:val="24"/>
        </w:rPr>
        <w:t xml:space="preserve">olitical </w:t>
      </w:r>
      <w:r w:rsidR="00451004" w:rsidRPr="00AF036D">
        <w:rPr>
          <w:rFonts w:ascii="Times New Roman" w:eastAsia="Times New Roman" w:hAnsi="Times New Roman" w:cs="Times New Roman"/>
          <w:sz w:val="24"/>
          <w:szCs w:val="24"/>
        </w:rPr>
        <w:t>f</w:t>
      </w:r>
      <w:r w:rsidRPr="00527508">
        <w:rPr>
          <w:rFonts w:ascii="Times New Roman" w:eastAsia="Times New Roman" w:hAnsi="Times New Roman" w:cs="Times New Roman"/>
          <w:sz w:val="24"/>
          <w:szCs w:val="24"/>
        </w:rPr>
        <w:t>actions. We then show</w:t>
      </w:r>
      <w:r w:rsidR="00451004" w:rsidRPr="00AF036D">
        <w:rPr>
          <w:rFonts w:ascii="Times New Roman" w:eastAsia="Times New Roman" w:hAnsi="Times New Roman" w:cs="Times New Roman"/>
          <w:sz w:val="24"/>
          <w:szCs w:val="24"/>
        </w:rPr>
        <w:t>ed</w:t>
      </w:r>
      <w:r w:rsidRPr="00527508">
        <w:rPr>
          <w:rFonts w:ascii="Times New Roman" w:eastAsia="Times New Roman" w:hAnsi="Times New Roman" w:cs="Times New Roman"/>
          <w:sz w:val="24"/>
          <w:szCs w:val="24"/>
        </w:rPr>
        <w:t xml:space="preserve"> the knowledge of science being </w:t>
      </w:r>
      <w:r w:rsidR="00451004" w:rsidRPr="00AF036D">
        <w:rPr>
          <w:rFonts w:ascii="Times New Roman" w:eastAsia="Times New Roman" w:hAnsi="Times New Roman" w:cs="Times New Roman"/>
          <w:sz w:val="24"/>
          <w:szCs w:val="24"/>
        </w:rPr>
        <w:t xml:space="preserve">disseminated </w:t>
      </w:r>
      <w:r w:rsidRPr="00527508">
        <w:rPr>
          <w:rFonts w:ascii="Times New Roman" w:eastAsia="Times New Roman" w:hAnsi="Times New Roman" w:cs="Times New Roman"/>
          <w:sz w:val="24"/>
          <w:szCs w:val="24"/>
        </w:rPr>
        <w:t>by the large</w:t>
      </w:r>
      <w:r w:rsidR="00451004"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group stakeholders to the population (or general public) as prop</w:t>
      </w:r>
      <w:r w:rsidR="00451004" w:rsidRPr="00AF036D">
        <w:rPr>
          <w:rFonts w:ascii="Times New Roman" w:eastAsia="Times New Roman" w:hAnsi="Times New Roman" w:cs="Times New Roman"/>
          <w:sz w:val="24"/>
          <w:szCs w:val="24"/>
        </w:rPr>
        <w:t>a</w:t>
      </w:r>
      <w:r w:rsidRPr="00527508">
        <w:rPr>
          <w:rFonts w:ascii="Times New Roman" w:eastAsia="Times New Roman" w:hAnsi="Times New Roman" w:cs="Times New Roman"/>
          <w:sz w:val="24"/>
          <w:szCs w:val="24"/>
        </w:rPr>
        <w:t>ganda.</w:t>
      </w:r>
      <w:r w:rsidR="00C84E3A" w:rsidRPr="00AF036D">
        <w:rPr>
          <w:rFonts w:ascii="Times New Roman" w:eastAsia="Times New Roman" w:hAnsi="Times New Roman" w:cs="Times New Roman"/>
          <w:sz w:val="24"/>
          <w:szCs w:val="24"/>
        </w:rPr>
        <w:t xml:space="preserve"> </w:t>
      </w:r>
      <w:r w:rsidRPr="00527508">
        <w:rPr>
          <w:rFonts w:ascii="Times New Roman" w:eastAsia="Times New Roman" w:hAnsi="Times New Roman" w:cs="Times New Roman"/>
          <w:sz w:val="24"/>
          <w:szCs w:val="24"/>
        </w:rPr>
        <w:t>We use</w:t>
      </w:r>
      <w:r w:rsidR="00451004" w:rsidRPr="00AF036D">
        <w:rPr>
          <w:rFonts w:ascii="Times New Roman" w:eastAsia="Times New Roman" w:hAnsi="Times New Roman" w:cs="Times New Roman"/>
          <w:sz w:val="24"/>
          <w:szCs w:val="24"/>
        </w:rPr>
        <w:t xml:space="preserve">d </w:t>
      </w:r>
      <w:r w:rsidRPr="00527508">
        <w:rPr>
          <w:rFonts w:ascii="Times New Roman" w:eastAsia="Times New Roman" w:hAnsi="Times New Roman" w:cs="Times New Roman"/>
          <w:sz w:val="24"/>
          <w:szCs w:val="24"/>
        </w:rPr>
        <w:t xml:space="preserve">the term </w:t>
      </w:r>
      <w:r w:rsidRPr="00AF036D">
        <w:rPr>
          <w:rFonts w:ascii="Times New Roman" w:eastAsia="Times New Roman" w:hAnsi="Times New Roman" w:cs="Times New Roman"/>
          <w:i/>
          <w:iCs/>
          <w:sz w:val="24"/>
          <w:szCs w:val="24"/>
        </w:rPr>
        <w:t>prop</w:t>
      </w:r>
      <w:r w:rsidR="00451004" w:rsidRPr="00AF036D">
        <w:rPr>
          <w:rFonts w:ascii="Times New Roman" w:eastAsia="Times New Roman" w:hAnsi="Times New Roman" w:cs="Times New Roman"/>
          <w:i/>
          <w:iCs/>
          <w:sz w:val="24"/>
          <w:szCs w:val="24"/>
        </w:rPr>
        <w:t>a</w:t>
      </w:r>
      <w:r w:rsidRPr="00AF036D">
        <w:rPr>
          <w:rFonts w:ascii="Times New Roman" w:eastAsia="Times New Roman" w:hAnsi="Times New Roman" w:cs="Times New Roman"/>
          <w:i/>
          <w:iCs/>
          <w:sz w:val="24"/>
          <w:szCs w:val="24"/>
        </w:rPr>
        <w:t>ganda</w:t>
      </w:r>
      <w:r w:rsidRPr="00527508">
        <w:rPr>
          <w:rFonts w:ascii="Times New Roman" w:eastAsia="Times New Roman" w:hAnsi="Times New Roman" w:cs="Times New Roman"/>
          <w:sz w:val="24"/>
          <w:szCs w:val="24"/>
        </w:rPr>
        <w:t xml:space="preserve"> because</w:t>
      </w:r>
      <w:r w:rsidR="00C84E3A" w:rsidRPr="00AF036D">
        <w:rPr>
          <w:rFonts w:ascii="Times New Roman" w:eastAsia="Times New Roman" w:hAnsi="Times New Roman" w:cs="Times New Roman"/>
          <w:sz w:val="24"/>
          <w:szCs w:val="24"/>
        </w:rPr>
        <w:t xml:space="preserve"> </w:t>
      </w:r>
      <w:r w:rsidRPr="00527508">
        <w:rPr>
          <w:rFonts w:ascii="Times New Roman" w:eastAsia="Times New Roman" w:hAnsi="Times New Roman" w:cs="Times New Roman"/>
          <w:sz w:val="24"/>
          <w:szCs w:val="24"/>
        </w:rPr>
        <w:t>each entity seeks to inform the public about the problem as they view it. We d</w:t>
      </w:r>
      <w:r w:rsidR="00451004" w:rsidRPr="00AF036D">
        <w:rPr>
          <w:rFonts w:ascii="Times New Roman" w:eastAsia="Times New Roman" w:hAnsi="Times New Roman" w:cs="Times New Roman"/>
          <w:sz w:val="24"/>
          <w:szCs w:val="24"/>
        </w:rPr>
        <w:t>id</w:t>
      </w:r>
      <w:r w:rsidRPr="00527508">
        <w:rPr>
          <w:rFonts w:ascii="Times New Roman" w:eastAsia="Times New Roman" w:hAnsi="Times New Roman" w:cs="Times New Roman"/>
          <w:sz w:val="24"/>
          <w:szCs w:val="24"/>
        </w:rPr>
        <w:t xml:space="preserve"> not use the term to imply stakeholders are using scientific knowledge in maliciou</w:t>
      </w:r>
      <w:r w:rsidR="00C84E3A" w:rsidRPr="00AF036D">
        <w:rPr>
          <w:rFonts w:ascii="Times New Roman" w:eastAsia="Times New Roman" w:hAnsi="Times New Roman" w:cs="Times New Roman"/>
          <w:sz w:val="24"/>
          <w:szCs w:val="24"/>
        </w:rPr>
        <w:t xml:space="preserve">s or misleading fashion. Rather, </w:t>
      </w:r>
      <w:r w:rsidRPr="00527508">
        <w:rPr>
          <w:rFonts w:ascii="Times New Roman" w:eastAsia="Times New Roman" w:hAnsi="Times New Roman" w:cs="Times New Roman"/>
          <w:sz w:val="24"/>
          <w:szCs w:val="24"/>
        </w:rPr>
        <w:t xml:space="preserve">we </w:t>
      </w:r>
      <w:r w:rsidR="00CD065B">
        <w:rPr>
          <w:rFonts w:ascii="Times New Roman" w:eastAsia="Times New Roman" w:hAnsi="Times New Roman" w:cs="Times New Roman"/>
          <w:sz w:val="24"/>
          <w:szCs w:val="24"/>
        </w:rPr>
        <w:t>believed</w:t>
      </w:r>
      <w:r w:rsidRPr="00527508">
        <w:rPr>
          <w:rFonts w:ascii="Times New Roman" w:eastAsia="Times New Roman" w:hAnsi="Times New Roman" w:cs="Times New Roman"/>
          <w:sz w:val="24"/>
          <w:szCs w:val="24"/>
        </w:rPr>
        <w:t xml:space="preserve"> that each stakeholder </w:t>
      </w:r>
      <w:r w:rsidR="00451004" w:rsidRPr="00AF036D">
        <w:rPr>
          <w:rFonts w:ascii="Times New Roman" w:eastAsia="Times New Roman" w:hAnsi="Times New Roman" w:cs="Times New Roman"/>
          <w:sz w:val="24"/>
          <w:szCs w:val="24"/>
        </w:rPr>
        <w:t>v</w:t>
      </w:r>
      <w:r w:rsidRPr="00527508">
        <w:rPr>
          <w:rFonts w:ascii="Times New Roman" w:eastAsia="Times New Roman" w:hAnsi="Times New Roman" w:cs="Times New Roman"/>
          <w:sz w:val="24"/>
          <w:szCs w:val="24"/>
        </w:rPr>
        <w:t>iew</w:t>
      </w:r>
      <w:r w:rsidR="00451004" w:rsidRPr="00AF036D">
        <w:rPr>
          <w:rFonts w:ascii="Times New Roman" w:eastAsia="Times New Roman" w:hAnsi="Times New Roman" w:cs="Times New Roman"/>
          <w:sz w:val="24"/>
          <w:szCs w:val="24"/>
        </w:rPr>
        <w:t>ed</w:t>
      </w:r>
      <w:r w:rsidRPr="00527508">
        <w:rPr>
          <w:rFonts w:ascii="Times New Roman" w:eastAsia="Times New Roman" w:hAnsi="Times New Roman" w:cs="Times New Roman"/>
          <w:sz w:val="24"/>
          <w:szCs w:val="24"/>
        </w:rPr>
        <w:t xml:space="preserve"> the problem and d</w:t>
      </w:r>
      <w:r w:rsidR="00C84E3A" w:rsidRPr="00AF036D">
        <w:rPr>
          <w:rFonts w:ascii="Times New Roman" w:eastAsia="Times New Roman" w:hAnsi="Times New Roman" w:cs="Times New Roman"/>
          <w:sz w:val="24"/>
          <w:szCs w:val="24"/>
        </w:rPr>
        <w:t>isseminated</w:t>
      </w:r>
      <w:r w:rsidRPr="00527508">
        <w:rPr>
          <w:rFonts w:ascii="Times New Roman" w:eastAsia="Times New Roman" w:hAnsi="Times New Roman" w:cs="Times New Roman"/>
          <w:sz w:val="24"/>
          <w:szCs w:val="24"/>
        </w:rPr>
        <w:t xml:space="preserve"> information about it based on the</w:t>
      </w:r>
      <w:r w:rsidR="00304E36">
        <w:rPr>
          <w:rFonts w:ascii="Times New Roman" w:eastAsia="Times New Roman" w:hAnsi="Times New Roman" w:cs="Times New Roman"/>
          <w:sz w:val="24"/>
          <w:szCs w:val="24"/>
        </w:rPr>
        <w:t xml:space="preserve"> stakeholder’s particular </w:t>
      </w:r>
      <w:r w:rsidRPr="00527508">
        <w:rPr>
          <w:rFonts w:ascii="Times New Roman" w:eastAsia="Times New Roman" w:hAnsi="Times New Roman" w:cs="Times New Roman"/>
          <w:sz w:val="24"/>
          <w:szCs w:val="24"/>
        </w:rPr>
        <w:t>concerns, much like a scientist tends to approach an issue from the perspective of her</w:t>
      </w:r>
      <w:r w:rsidR="00C84E3A" w:rsidRPr="00AF036D">
        <w:rPr>
          <w:rFonts w:ascii="Times New Roman" w:eastAsia="Times New Roman" w:hAnsi="Times New Roman" w:cs="Times New Roman"/>
          <w:sz w:val="24"/>
          <w:szCs w:val="24"/>
        </w:rPr>
        <w:t xml:space="preserve"> or </w:t>
      </w:r>
      <w:r w:rsidRPr="00527508">
        <w:rPr>
          <w:rFonts w:ascii="Times New Roman" w:eastAsia="Times New Roman" w:hAnsi="Times New Roman" w:cs="Times New Roman"/>
          <w:sz w:val="24"/>
          <w:szCs w:val="24"/>
        </w:rPr>
        <w:t>his discipline. Because the public is being informed about the issue from the fragmented perspective of the large</w:t>
      </w:r>
      <w:r w:rsidR="00C84E3A"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group stakeholders, </w:t>
      </w:r>
      <w:r w:rsidR="00C84E3A" w:rsidRPr="00AF036D">
        <w:rPr>
          <w:rFonts w:ascii="Times New Roman" w:eastAsia="Times New Roman" w:hAnsi="Times New Roman" w:cs="Times New Roman"/>
          <w:sz w:val="24"/>
          <w:szCs w:val="24"/>
        </w:rPr>
        <w:t xml:space="preserve">general </w:t>
      </w:r>
      <w:r w:rsidRPr="00527508">
        <w:rPr>
          <w:rFonts w:ascii="Times New Roman" w:eastAsia="Times New Roman" w:hAnsi="Times New Roman" w:cs="Times New Roman"/>
          <w:sz w:val="24"/>
          <w:szCs w:val="24"/>
        </w:rPr>
        <w:t>knowledge of the issue may also be fragmented and perhaps contradictory.</w:t>
      </w:r>
    </w:p>
    <w:p w:rsidR="002E7B63"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 xml:space="preserve">By the time we completed the model, we realized that we had isolated the hydrologic process related to the aquifer to one small corner of the model while we expanded the flow of knowledge about the problem. In other words, we were seeing </w:t>
      </w:r>
      <w:r w:rsidR="00C84E3A" w:rsidRPr="00AF036D">
        <w:rPr>
          <w:rFonts w:ascii="Times New Roman" w:eastAsia="Times New Roman" w:hAnsi="Times New Roman" w:cs="Times New Roman"/>
          <w:sz w:val="24"/>
          <w:szCs w:val="24"/>
        </w:rPr>
        <w:t xml:space="preserve">the </w:t>
      </w:r>
      <w:r w:rsidRPr="00527508">
        <w:rPr>
          <w:rFonts w:ascii="Times New Roman" w:eastAsia="Times New Roman" w:hAnsi="Times New Roman" w:cs="Times New Roman"/>
          <w:sz w:val="24"/>
          <w:szCs w:val="24"/>
        </w:rPr>
        <w:t>problem with the declining aquifer not so much a</w:t>
      </w:r>
      <w:r w:rsidR="00C84E3A" w:rsidRPr="00AF036D">
        <w:rPr>
          <w:rFonts w:ascii="Times New Roman" w:eastAsia="Times New Roman" w:hAnsi="Times New Roman" w:cs="Times New Roman"/>
          <w:sz w:val="24"/>
          <w:szCs w:val="24"/>
        </w:rPr>
        <w:t>s a</w:t>
      </w:r>
      <w:r w:rsidRPr="00527508">
        <w:rPr>
          <w:rFonts w:ascii="Times New Roman" w:eastAsia="Times New Roman" w:hAnsi="Times New Roman" w:cs="Times New Roman"/>
          <w:sz w:val="24"/>
          <w:szCs w:val="24"/>
        </w:rPr>
        <w:t xml:space="preserve"> physical issue, </w:t>
      </w:r>
      <w:r w:rsidR="00C84E3A" w:rsidRPr="00AF036D">
        <w:rPr>
          <w:rFonts w:ascii="Times New Roman" w:eastAsia="Times New Roman" w:hAnsi="Times New Roman" w:cs="Times New Roman"/>
          <w:sz w:val="24"/>
          <w:szCs w:val="24"/>
        </w:rPr>
        <w:t xml:space="preserve">but </w:t>
      </w:r>
      <w:r w:rsidRPr="00527508">
        <w:rPr>
          <w:rFonts w:ascii="Times New Roman" w:eastAsia="Times New Roman" w:hAnsi="Times New Roman" w:cs="Times New Roman"/>
          <w:sz w:val="24"/>
          <w:szCs w:val="24"/>
        </w:rPr>
        <w:t>as a societal issue in how knowledge is being d</w:t>
      </w:r>
      <w:r w:rsidR="00C84E3A" w:rsidRPr="00AF036D">
        <w:rPr>
          <w:rFonts w:ascii="Times New Roman" w:eastAsia="Times New Roman" w:hAnsi="Times New Roman" w:cs="Times New Roman"/>
          <w:sz w:val="24"/>
          <w:szCs w:val="24"/>
        </w:rPr>
        <w:t>isseminated</w:t>
      </w:r>
      <w:r w:rsidRPr="00527508">
        <w:rPr>
          <w:rFonts w:ascii="Times New Roman" w:eastAsia="Times New Roman" w:hAnsi="Times New Roman" w:cs="Times New Roman"/>
          <w:sz w:val="24"/>
          <w:szCs w:val="24"/>
        </w:rPr>
        <w:t>. A second simplified model was then produced by the Boise</w:t>
      </w:r>
      <w:r w:rsidR="002E7B63"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based </w:t>
      </w:r>
      <w:r w:rsidR="002E7B63" w:rsidRPr="00AF036D">
        <w:rPr>
          <w:rFonts w:ascii="Times New Roman" w:eastAsia="Times New Roman" w:hAnsi="Times New Roman" w:cs="Times New Roman"/>
          <w:sz w:val="24"/>
          <w:szCs w:val="24"/>
        </w:rPr>
        <w:t>group</w:t>
      </w:r>
      <w:r w:rsidRPr="00527508">
        <w:rPr>
          <w:rFonts w:ascii="Times New Roman" w:eastAsia="Times New Roman" w:hAnsi="Times New Roman" w:cs="Times New Roman"/>
          <w:sz w:val="24"/>
          <w:szCs w:val="24"/>
        </w:rPr>
        <w:t xml:space="preserve"> members </w:t>
      </w:r>
      <w:commentRangeStart w:id="16"/>
      <w:r w:rsidRPr="00527508">
        <w:rPr>
          <w:rFonts w:ascii="Times New Roman" w:eastAsia="Times New Roman" w:hAnsi="Times New Roman" w:cs="Times New Roman"/>
          <w:sz w:val="24"/>
          <w:szCs w:val="24"/>
        </w:rPr>
        <w:t xml:space="preserve">focusing on the </w:t>
      </w:r>
      <w:r w:rsidRPr="00AF036D">
        <w:rPr>
          <w:rFonts w:ascii="Times New Roman" w:eastAsia="Times New Roman" w:hAnsi="Times New Roman" w:cs="Times New Roman"/>
          <w:i/>
          <w:iCs/>
          <w:sz w:val="24"/>
          <w:szCs w:val="24"/>
        </w:rPr>
        <w:t>flow of knowledge</w:t>
      </w:r>
      <w:commentRangeEnd w:id="16"/>
      <w:r w:rsidR="005B7AF6">
        <w:rPr>
          <w:rStyle w:val="CommentReference"/>
        </w:rPr>
        <w:commentReference w:id="16"/>
      </w:r>
      <w:r w:rsidRPr="00527508">
        <w:rPr>
          <w:rFonts w:ascii="Times New Roman" w:eastAsia="Times New Roman" w:hAnsi="Times New Roman" w:cs="Times New Roman"/>
          <w:sz w:val="24"/>
          <w:szCs w:val="24"/>
        </w:rPr>
        <w:t xml:space="preserve">. It was the process of building the conceptual model and </w:t>
      </w:r>
      <w:r w:rsidRPr="00AF036D">
        <w:rPr>
          <w:rFonts w:ascii="Times New Roman" w:eastAsia="Times New Roman" w:hAnsi="Times New Roman" w:cs="Times New Roman"/>
          <w:i/>
          <w:iCs/>
          <w:sz w:val="24"/>
          <w:szCs w:val="24"/>
        </w:rPr>
        <w:t>seeing the flow of knowledge</w:t>
      </w:r>
      <w:r w:rsidRPr="00527508">
        <w:rPr>
          <w:rFonts w:ascii="Times New Roman" w:eastAsia="Times New Roman" w:hAnsi="Times New Roman" w:cs="Times New Roman"/>
          <w:sz w:val="24"/>
          <w:szCs w:val="24"/>
        </w:rPr>
        <w:t xml:space="preserve"> that really created a paradigm shift in our understanding of the declining aquifer problem. We realized in this exercise that the public needs to be presented a </w:t>
      </w:r>
      <w:r w:rsidRPr="00AF036D">
        <w:rPr>
          <w:rFonts w:ascii="Times New Roman" w:eastAsia="Times New Roman" w:hAnsi="Times New Roman" w:cs="Times New Roman"/>
          <w:i/>
          <w:iCs/>
          <w:sz w:val="24"/>
          <w:szCs w:val="24"/>
        </w:rPr>
        <w:t>complete</w:t>
      </w:r>
      <w:r w:rsidRPr="00527508">
        <w:rPr>
          <w:rFonts w:ascii="Times New Roman" w:eastAsia="Times New Roman" w:hAnsi="Times New Roman" w:cs="Times New Roman"/>
          <w:sz w:val="24"/>
          <w:szCs w:val="24"/>
        </w:rPr>
        <w:t xml:space="preserve"> picture of the issue, and perhaps the academic community, or PBAC, needs to develop an educational strategy</w:t>
      </w:r>
      <w:r w:rsidR="00304E36">
        <w:rPr>
          <w:rFonts w:ascii="Times New Roman" w:eastAsia="Times New Roman" w:hAnsi="Times New Roman" w:cs="Times New Roman"/>
          <w:sz w:val="24"/>
          <w:szCs w:val="24"/>
        </w:rPr>
        <w:t xml:space="preserve"> that not only presents the issue but also </w:t>
      </w:r>
      <w:r w:rsidRPr="00527508">
        <w:rPr>
          <w:rFonts w:ascii="Times New Roman" w:eastAsia="Times New Roman" w:hAnsi="Times New Roman" w:cs="Times New Roman"/>
          <w:sz w:val="24"/>
          <w:szCs w:val="24"/>
        </w:rPr>
        <w:t>verif</w:t>
      </w:r>
      <w:r w:rsidR="00304E36">
        <w:rPr>
          <w:rFonts w:ascii="Times New Roman" w:eastAsia="Times New Roman" w:hAnsi="Times New Roman" w:cs="Times New Roman"/>
          <w:sz w:val="24"/>
          <w:szCs w:val="24"/>
        </w:rPr>
        <w:t>ies</w:t>
      </w:r>
      <w:r w:rsidRPr="00527508">
        <w:rPr>
          <w:rFonts w:ascii="Times New Roman" w:eastAsia="Times New Roman" w:hAnsi="Times New Roman" w:cs="Times New Roman"/>
          <w:sz w:val="24"/>
          <w:szCs w:val="24"/>
        </w:rPr>
        <w:t xml:space="preserve"> that the public has a more or less </w:t>
      </w:r>
      <w:r w:rsidRPr="00AF036D">
        <w:rPr>
          <w:rFonts w:ascii="Times New Roman" w:eastAsia="Times New Roman" w:hAnsi="Times New Roman" w:cs="Times New Roman"/>
          <w:i/>
          <w:iCs/>
          <w:sz w:val="24"/>
          <w:szCs w:val="24"/>
        </w:rPr>
        <w:t>complete</w:t>
      </w:r>
      <w:r w:rsidRPr="00527508">
        <w:rPr>
          <w:rFonts w:ascii="Times New Roman" w:eastAsia="Times New Roman" w:hAnsi="Times New Roman" w:cs="Times New Roman"/>
          <w:sz w:val="24"/>
          <w:szCs w:val="24"/>
        </w:rPr>
        <w:t xml:space="preserve"> understanding of the issue. In </w:t>
      </w:r>
      <w:r w:rsidR="003E4C7F">
        <w:rPr>
          <w:rFonts w:ascii="Times New Roman" w:eastAsia="Times New Roman" w:hAnsi="Times New Roman" w:cs="Times New Roman"/>
          <w:sz w:val="24"/>
          <w:szCs w:val="24"/>
        </w:rPr>
        <w:t xml:space="preserve">subsequent sections </w:t>
      </w:r>
      <w:r w:rsidRPr="00527508">
        <w:rPr>
          <w:rFonts w:ascii="Times New Roman" w:eastAsia="Times New Roman" w:hAnsi="Times New Roman" w:cs="Times New Roman"/>
          <w:sz w:val="24"/>
          <w:szCs w:val="24"/>
        </w:rPr>
        <w:t xml:space="preserve">we will discuss further a number of components that </w:t>
      </w:r>
      <w:commentRangeStart w:id="17"/>
      <w:r w:rsidRPr="00527508">
        <w:rPr>
          <w:rFonts w:ascii="Times New Roman" w:eastAsia="Times New Roman" w:hAnsi="Times New Roman" w:cs="Times New Roman"/>
          <w:sz w:val="24"/>
          <w:szCs w:val="24"/>
        </w:rPr>
        <w:t>need to be provided to the public for them to gain a complete understanding of the issue.</w:t>
      </w:r>
      <w:commentRangeEnd w:id="17"/>
      <w:r w:rsidR="00E56C72">
        <w:rPr>
          <w:rStyle w:val="CommentReference"/>
        </w:rPr>
        <w:commentReference w:id="17"/>
      </w:r>
    </w:p>
    <w:p w:rsidR="00656F09" w:rsidRPr="00AF036D" w:rsidRDefault="00527508" w:rsidP="00E5338C">
      <w:pPr>
        <w:spacing w:after="0" w:line="480" w:lineRule="auto"/>
        <w:jc w:val="both"/>
        <w:rPr>
          <w:rFonts w:ascii="Times New Roman" w:eastAsia="Times New Roman" w:hAnsi="Times New Roman" w:cs="Times New Roman"/>
          <w:b/>
          <w:bCs/>
          <w:sz w:val="24"/>
          <w:szCs w:val="24"/>
        </w:rPr>
      </w:pPr>
      <w:r w:rsidRPr="00AF036D">
        <w:rPr>
          <w:rFonts w:ascii="Times New Roman" w:eastAsia="Times New Roman" w:hAnsi="Times New Roman" w:cs="Times New Roman"/>
          <w:b/>
          <w:bCs/>
          <w:sz w:val="24"/>
          <w:szCs w:val="24"/>
        </w:rPr>
        <w:t xml:space="preserve">Current </w:t>
      </w:r>
      <w:r w:rsidR="002E7B63" w:rsidRPr="00AF036D">
        <w:rPr>
          <w:rFonts w:ascii="Times New Roman" w:eastAsia="Times New Roman" w:hAnsi="Times New Roman" w:cs="Times New Roman"/>
          <w:b/>
          <w:bCs/>
          <w:sz w:val="24"/>
          <w:szCs w:val="24"/>
        </w:rPr>
        <w:t>p</w:t>
      </w:r>
      <w:r w:rsidRPr="00AF036D">
        <w:rPr>
          <w:rFonts w:ascii="Times New Roman" w:eastAsia="Times New Roman" w:hAnsi="Times New Roman" w:cs="Times New Roman"/>
          <w:b/>
          <w:bCs/>
          <w:sz w:val="24"/>
          <w:szCs w:val="24"/>
        </w:rPr>
        <w:t xml:space="preserve">erceptions on the </w:t>
      </w:r>
      <w:r w:rsidR="002E7B63" w:rsidRPr="00AF036D">
        <w:rPr>
          <w:rFonts w:ascii="Times New Roman" w:eastAsia="Times New Roman" w:hAnsi="Times New Roman" w:cs="Times New Roman"/>
          <w:b/>
          <w:bCs/>
          <w:sz w:val="24"/>
          <w:szCs w:val="24"/>
        </w:rPr>
        <w:t>d</w:t>
      </w:r>
      <w:r w:rsidRPr="00AF036D">
        <w:rPr>
          <w:rFonts w:ascii="Times New Roman" w:eastAsia="Times New Roman" w:hAnsi="Times New Roman" w:cs="Times New Roman"/>
          <w:b/>
          <w:bCs/>
          <w:sz w:val="24"/>
          <w:szCs w:val="24"/>
        </w:rPr>
        <w:t xml:space="preserve">eclining </w:t>
      </w:r>
      <w:r w:rsidR="002E7B63" w:rsidRPr="00AF036D">
        <w:rPr>
          <w:rFonts w:ascii="Times New Roman" w:eastAsia="Times New Roman" w:hAnsi="Times New Roman" w:cs="Times New Roman"/>
          <w:b/>
          <w:bCs/>
          <w:sz w:val="24"/>
          <w:szCs w:val="24"/>
        </w:rPr>
        <w:t>a</w:t>
      </w:r>
      <w:r w:rsidRPr="00AF036D">
        <w:rPr>
          <w:rFonts w:ascii="Times New Roman" w:eastAsia="Times New Roman" w:hAnsi="Times New Roman" w:cs="Times New Roman"/>
          <w:b/>
          <w:bCs/>
          <w:sz w:val="24"/>
          <w:szCs w:val="24"/>
        </w:rPr>
        <w:t xml:space="preserve">quifer </w:t>
      </w:r>
      <w:r w:rsidR="002E7B63" w:rsidRPr="00AF036D">
        <w:rPr>
          <w:rFonts w:ascii="Times New Roman" w:eastAsia="Times New Roman" w:hAnsi="Times New Roman" w:cs="Times New Roman"/>
          <w:b/>
          <w:bCs/>
          <w:sz w:val="24"/>
          <w:szCs w:val="24"/>
        </w:rPr>
        <w:t>p</w:t>
      </w:r>
      <w:r w:rsidRPr="00AF036D">
        <w:rPr>
          <w:rFonts w:ascii="Times New Roman" w:eastAsia="Times New Roman" w:hAnsi="Times New Roman" w:cs="Times New Roman"/>
          <w:b/>
          <w:bCs/>
          <w:sz w:val="24"/>
          <w:szCs w:val="24"/>
        </w:rPr>
        <w:t>roblem</w:t>
      </w:r>
    </w:p>
    <w:p w:rsidR="00806052"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lastRenderedPageBreak/>
        <w:t>According to a recent survey, only 20.</w:t>
      </w:r>
      <w:r w:rsidR="003E4C7F">
        <w:rPr>
          <w:rFonts w:ascii="Times New Roman" w:eastAsia="Times New Roman" w:hAnsi="Times New Roman" w:cs="Times New Roman"/>
          <w:sz w:val="24"/>
          <w:szCs w:val="24"/>
        </w:rPr>
        <w:t>7% of residents in the Palouse B</w:t>
      </w:r>
      <w:r w:rsidRPr="00527508">
        <w:rPr>
          <w:rFonts w:ascii="Times New Roman" w:eastAsia="Times New Roman" w:hAnsi="Times New Roman" w:cs="Times New Roman"/>
          <w:sz w:val="24"/>
          <w:szCs w:val="24"/>
        </w:rPr>
        <w:t>asin have “accurate groundwater knowledge.” (Bilodeau</w:t>
      </w:r>
      <w:r w:rsidR="002E7B63" w:rsidRPr="00AF036D">
        <w:rPr>
          <w:rFonts w:ascii="Times New Roman" w:eastAsia="Times New Roman" w:hAnsi="Times New Roman" w:cs="Times New Roman"/>
          <w:sz w:val="24"/>
          <w:szCs w:val="24"/>
        </w:rPr>
        <w:t>, 2009</w:t>
      </w:r>
      <w:r w:rsidRPr="00527508">
        <w:rPr>
          <w:rFonts w:ascii="Times New Roman" w:eastAsia="Times New Roman" w:hAnsi="Times New Roman" w:cs="Times New Roman"/>
          <w:sz w:val="24"/>
          <w:szCs w:val="24"/>
        </w:rPr>
        <w:t>) This means that that only one in five people who rely on the Grande Ronde and Wanapum aquifers have an accurate understanding of where their water comes from and the sort of difficulties that accompany its management. Even more problematic is the study’s finding that “[a]ccurate knowledge that aquifers supply community water is strongly related to a respondent’s willingness to pay for conservation” (</w:t>
      </w:r>
      <w:r w:rsidR="002E7B63" w:rsidRPr="00AF036D">
        <w:rPr>
          <w:rFonts w:ascii="Times New Roman" w:eastAsia="Times New Roman" w:hAnsi="Times New Roman" w:cs="Times New Roman"/>
          <w:sz w:val="24"/>
          <w:szCs w:val="24"/>
        </w:rPr>
        <w:t>Id.</w:t>
      </w:r>
      <w:r w:rsidRPr="00527508">
        <w:rPr>
          <w:rFonts w:ascii="Times New Roman" w:eastAsia="Times New Roman" w:hAnsi="Times New Roman" w:cs="Times New Roman"/>
          <w:sz w:val="24"/>
          <w:szCs w:val="24"/>
        </w:rPr>
        <w:t>) That is to say, the public’s low level of understanding of their water resources correlates to a similarly low level of importance for devising solutions to it. As the researcher indicated:</w:t>
      </w:r>
    </w:p>
    <w:p w:rsidR="00806052" w:rsidRPr="00AF036D" w:rsidRDefault="00527508" w:rsidP="008B3DAF">
      <w:pPr>
        <w:spacing w:after="0" w:line="240" w:lineRule="auto"/>
        <w:ind w:left="720" w:right="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Talk of a limited water supply or decreasing aquifer levels may not fully be appreciated if one can turn on a tap and water flows freely. This proposition is supported by the 43.5 percent of residents who did not know the origin of their groundwater and the generally low knowledge ratings in many areas of the Palouse Basin survey. These components might contribute to residents’ tendency to refuse to pay for water conservation. (</w:t>
      </w:r>
      <w:r w:rsidR="002E7B63" w:rsidRPr="00AF036D">
        <w:rPr>
          <w:rFonts w:ascii="Times New Roman" w:eastAsia="Times New Roman" w:hAnsi="Times New Roman" w:cs="Times New Roman"/>
          <w:sz w:val="24"/>
          <w:szCs w:val="24"/>
        </w:rPr>
        <w:t>Id.</w:t>
      </w:r>
      <w:r w:rsidRPr="00527508">
        <w:rPr>
          <w:rFonts w:ascii="Times New Roman" w:eastAsia="Times New Roman" w:hAnsi="Times New Roman" w:cs="Times New Roman"/>
          <w:sz w:val="24"/>
          <w:szCs w:val="24"/>
        </w:rPr>
        <w:t>)</w:t>
      </w:r>
    </w:p>
    <w:p w:rsidR="00806052"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br/>
      </w:r>
      <w:r w:rsidR="002E7B63" w:rsidRPr="00AF036D">
        <w:rPr>
          <w:rFonts w:ascii="Times New Roman" w:eastAsia="Times New Roman" w:hAnsi="Times New Roman" w:cs="Times New Roman"/>
          <w:sz w:val="24"/>
          <w:szCs w:val="24"/>
        </w:rPr>
        <w:t>Yet</w:t>
      </w:r>
      <w:r w:rsidRPr="00527508">
        <w:rPr>
          <w:rFonts w:ascii="Times New Roman" w:eastAsia="Times New Roman" w:hAnsi="Times New Roman" w:cs="Times New Roman"/>
          <w:sz w:val="24"/>
          <w:szCs w:val="24"/>
        </w:rPr>
        <w:t xml:space="preserve"> many respondents also indicated that they would support further planning for the future management of groundwater resource</w:t>
      </w:r>
      <w:ins w:id="19" w:author="Jan Boll" w:date="2011-10-11T11:42:00Z">
        <w:r w:rsidR="00E56C72">
          <w:rPr>
            <w:rFonts w:ascii="Times New Roman" w:eastAsia="Times New Roman" w:hAnsi="Times New Roman" w:cs="Times New Roman"/>
            <w:sz w:val="24"/>
            <w:szCs w:val="24"/>
          </w:rPr>
          <w:t>s</w:t>
        </w:r>
      </w:ins>
      <w:r w:rsidRPr="00527508">
        <w:rPr>
          <w:rFonts w:ascii="Times New Roman" w:eastAsia="Times New Roman" w:hAnsi="Times New Roman" w:cs="Times New Roman"/>
          <w:sz w:val="24"/>
          <w:szCs w:val="24"/>
        </w:rPr>
        <w:t>, thus indicating that some awareness of a problem with regard to aquifer levels. (</w:t>
      </w:r>
      <w:r w:rsidR="002E7B63" w:rsidRPr="00AF036D">
        <w:rPr>
          <w:rFonts w:ascii="Times New Roman" w:eastAsia="Times New Roman" w:hAnsi="Times New Roman" w:cs="Times New Roman"/>
          <w:sz w:val="24"/>
          <w:szCs w:val="24"/>
        </w:rPr>
        <w:t>Id.</w:t>
      </w:r>
      <w:r w:rsidRPr="00527508">
        <w:rPr>
          <w:rFonts w:ascii="Times New Roman" w:eastAsia="Times New Roman" w:hAnsi="Times New Roman" w:cs="Times New Roman"/>
          <w:sz w:val="24"/>
          <w:szCs w:val="24"/>
        </w:rPr>
        <w:t xml:space="preserve">) Taking this information together with the low level of community understanding of the declining aquifer problem, it seems clear that the public is vaguely supportive of increasing our understanding of the Palouse basin’s hydrology. Somewhat contradictorily, however, the public is also fairly unwilling to personally support the advancement in knowledge, at least in an economic context. The inference that can be drawn is that while residents recognize a problem exists they do not understand how, or even if, it applies to them. </w:t>
      </w:r>
      <w:r w:rsidR="00CD065B">
        <w:rPr>
          <w:rFonts w:ascii="Times New Roman" w:eastAsia="Times New Roman" w:hAnsi="Times New Roman" w:cs="Times New Roman"/>
          <w:sz w:val="24"/>
          <w:szCs w:val="24"/>
        </w:rPr>
        <w:t>Therefore</w:t>
      </w:r>
      <w:r w:rsidRPr="00527508">
        <w:rPr>
          <w:rFonts w:ascii="Times New Roman" w:eastAsia="Times New Roman" w:hAnsi="Times New Roman" w:cs="Times New Roman"/>
          <w:sz w:val="24"/>
          <w:szCs w:val="24"/>
        </w:rPr>
        <w:t>, the average resident is largely indifferent to an issue that could become a crisis within his or her lifetime.</w:t>
      </w:r>
    </w:p>
    <w:p w:rsidR="00806052"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 xml:space="preserve">The thematic gauge used by </w:t>
      </w:r>
      <w:del w:id="20" w:author="bcosens" w:date="2011-10-06T19:47:00Z">
        <w:r w:rsidRPr="00527508" w:rsidDel="005B7AF6">
          <w:rPr>
            <w:rFonts w:ascii="Times New Roman" w:eastAsia="Times New Roman" w:hAnsi="Times New Roman" w:cs="Times New Roman"/>
            <w:sz w:val="24"/>
            <w:szCs w:val="24"/>
          </w:rPr>
          <w:delText xml:space="preserve">the </w:delText>
        </w:r>
      </w:del>
      <w:r w:rsidR="002E7B63" w:rsidRPr="00AF036D">
        <w:rPr>
          <w:rFonts w:ascii="Times New Roman" w:eastAsia="Times New Roman" w:hAnsi="Times New Roman" w:cs="Times New Roman"/>
          <w:sz w:val="24"/>
          <w:szCs w:val="24"/>
        </w:rPr>
        <w:t>Bilodeau</w:t>
      </w:r>
      <w:r w:rsidRPr="00527508">
        <w:rPr>
          <w:rFonts w:ascii="Times New Roman" w:eastAsia="Times New Roman" w:hAnsi="Times New Roman" w:cs="Times New Roman"/>
          <w:sz w:val="24"/>
          <w:szCs w:val="24"/>
        </w:rPr>
        <w:t xml:space="preserve">, a willingness to pay for water conservation  revealed that residents’ views of the declining aquifer problem were not influenced by gender, age, or socio-economic factors (Id.). The results indicated that a resident’s level of knowledge </w:t>
      </w:r>
      <w:r w:rsidRPr="00527508">
        <w:rPr>
          <w:rFonts w:ascii="Times New Roman" w:eastAsia="Times New Roman" w:hAnsi="Times New Roman" w:cs="Times New Roman"/>
          <w:sz w:val="24"/>
          <w:szCs w:val="24"/>
        </w:rPr>
        <w:lastRenderedPageBreak/>
        <w:t>regarding water resource problems correlated with his or her willingness to p</w:t>
      </w:r>
      <w:del w:id="21" w:author="Jan Boll" w:date="2011-10-11T11:43:00Z">
        <w:r w:rsidRPr="00527508" w:rsidDel="00E56C72">
          <w:rPr>
            <w:rFonts w:ascii="Times New Roman" w:eastAsia="Times New Roman" w:hAnsi="Times New Roman" w:cs="Times New Roman"/>
            <w:sz w:val="24"/>
            <w:szCs w:val="24"/>
          </w:rPr>
          <w:delText>l</w:delText>
        </w:r>
      </w:del>
      <w:r w:rsidRPr="00527508">
        <w:rPr>
          <w:rFonts w:ascii="Times New Roman" w:eastAsia="Times New Roman" w:hAnsi="Times New Roman" w:cs="Times New Roman"/>
          <w:sz w:val="24"/>
          <w:szCs w:val="24"/>
        </w:rPr>
        <w:t xml:space="preserve">ay for water conservation (Id.). Municipal water users, as compared to private well owners, were likewise more willing to pay (Id.). These </w:t>
      </w:r>
      <w:r w:rsidR="00CD065B">
        <w:rPr>
          <w:rFonts w:ascii="Times New Roman" w:eastAsia="Times New Roman" w:hAnsi="Times New Roman" w:cs="Times New Roman"/>
          <w:sz w:val="24"/>
          <w:szCs w:val="24"/>
        </w:rPr>
        <w:t xml:space="preserve">qualitative </w:t>
      </w:r>
      <w:r w:rsidRPr="00527508">
        <w:rPr>
          <w:rFonts w:ascii="Times New Roman" w:eastAsia="Times New Roman" w:hAnsi="Times New Roman" w:cs="Times New Roman"/>
          <w:sz w:val="24"/>
          <w:szCs w:val="24"/>
        </w:rPr>
        <w:t xml:space="preserve">results suggest that public apathy toward the declining aquifer problem is more of a communicative issue than a societal one. </w:t>
      </w:r>
      <w:commentRangeStart w:id="22"/>
      <w:r w:rsidRPr="00527508">
        <w:rPr>
          <w:rFonts w:ascii="Times New Roman" w:eastAsia="Times New Roman" w:hAnsi="Times New Roman" w:cs="Times New Roman"/>
          <w:sz w:val="24"/>
          <w:szCs w:val="24"/>
        </w:rPr>
        <w:t>And this is underscored by the fact that the organization charged with addressing the problem, the Palouse Basin Aquifer Committee, is largely unknown to the public (</w:t>
      </w:r>
      <w:r w:rsidR="00704830" w:rsidRPr="00AF036D">
        <w:rPr>
          <w:rFonts w:ascii="Times New Roman" w:eastAsia="Times New Roman" w:hAnsi="Times New Roman" w:cs="Times New Roman"/>
          <w:sz w:val="24"/>
          <w:szCs w:val="24"/>
        </w:rPr>
        <w:t>Id.</w:t>
      </w:r>
      <w:r w:rsidRPr="00527508">
        <w:rPr>
          <w:rFonts w:ascii="Times New Roman" w:eastAsia="Times New Roman" w:hAnsi="Times New Roman" w:cs="Times New Roman"/>
          <w:sz w:val="24"/>
          <w:szCs w:val="24"/>
        </w:rPr>
        <w:t>), but has been in existence for 44 years (</w:t>
      </w:r>
      <w:r w:rsidR="00704830" w:rsidRPr="00AF036D">
        <w:rPr>
          <w:rFonts w:ascii="Times New Roman" w:eastAsia="Times New Roman" w:hAnsi="Times New Roman" w:cs="Times New Roman"/>
          <w:sz w:val="24"/>
          <w:szCs w:val="24"/>
        </w:rPr>
        <w:t xml:space="preserve">PBAC report, </w:t>
      </w:r>
      <w:r w:rsidRPr="00527508">
        <w:rPr>
          <w:rFonts w:ascii="Times New Roman" w:eastAsia="Times New Roman" w:hAnsi="Times New Roman" w:cs="Times New Roman"/>
          <w:sz w:val="24"/>
          <w:szCs w:val="24"/>
        </w:rPr>
        <w:t>2009</w:t>
      </w:r>
      <w:r w:rsidR="00704830" w:rsidRPr="00AF036D">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w:t>
      </w:r>
      <w:commentRangeEnd w:id="22"/>
      <w:r w:rsidR="00E56C72">
        <w:rPr>
          <w:rStyle w:val="CommentReference"/>
        </w:rPr>
        <w:commentReference w:id="22"/>
      </w:r>
    </w:p>
    <w:p w:rsidR="00806052"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 xml:space="preserve">The challenge is finding a way to relate information that tells the public more about the declining aquifer problem than simply that a problem exists. </w:t>
      </w:r>
      <w:r w:rsidR="00CD065B">
        <w:rPr>
          <w:rFonts w:ascii="Times New Roman" w:eastAsia="Times New Roman" w:hAnsi="Times New Roman" w:cs="Times New Roman"/>
          <w:sz w:val="24"/>
          <w:szCs w:val="24"/>
        </w:rPr>
        <w:t>T</w:t>
      </w:r>
      <w:r w:rsidRPr="00527508">
        <w:rPr>
          <w:rFonts w:ascii="Times New Roman" w:eastAsia="Times New Roman" w:hAnsi="Times New Roman" w:cs="Times New Roman"/>
          <w:sz w:val="24"/>
          <w:szCs w:val="24"/>
        </w:rPr>
        <w:t>he issue assuredly lies in the conveyance of the information and/or reception thereof.</w:t>
      </w:r>
      <w:r w:rsidR="00CD065B">
        <w:rPr>
          <w:rFonts w:ascii="Times New Roman" w:eastAsia="Times New Roman" w:hAnsi="Times New Roman" w:cs="Times New Roman"/>
          <w:sz w:val="24"/>
          <w:szCs w:val="24"/>
        </w:rPr>
        <w:t xml:space="preserve"> Only when that point is finally driven home will the community recognize the necessity of addressing the problem.</w:t>
      </w:r>
    </w:p>
    <w:p w:rsidR="00143AB0" w:rsidRPr="00AF036D" w:rsidRDefault="00143AB0" w:rsidP="00E5338C">
      <w:pPr>
        <w:spacing w:after="0" w:line="480" w:lineRule="auto"/>
        <w:jc w:val="both"/>
        <w:rPr>
          <w:rFonts w:ascii="Times New Roman" w:eastAsia="Times New Roman" w:hAnsi="Times New Roman" w:cs="Times New Roman"/>
          <w:b/>
          <w:sz w:val="24"/>
          <w:szCs w:val="24"/>
        </w:rPr>
      </w:pPr>
      <w:commentRangeStart w:id="23"/>
      <w:r w:rsidRPr="00AF036D">
        <w:rPr>
          <w:rFonts w:ascii="Times New Roman" w:eastAsia="Times New Roman" w:hAnsi="Times New Roman" w:cs="Times New Roman"/>
          <w:b/>
          <w:sz w:val="24"/>
          <w:szCs w:val="24"/>
        </w:rPr>
        <w:t>Problems with communication</w:t>
      </w:r>
      <w:commentRangeEnd w:id="23"/>
      <w:r w:rsidR="00735307">
        <w:rPr>
          <w:rStyle w:val="CommentReference"/>
        </w:rPr>
        <w:commentReference w:id="23"/>
      </w:r>
    </w:p>
    <w:p w:rsidR="00143AB0" w:rsidRPr="00AF036D" w:rsidRDefault="00143AB0"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 xml:space="preserve">According to </w:t>
      </w:r>
      <w:r w:rsidRPr="00AF036D">
        <w:rPr>
          <w:rFonts w:ascii="Times New Roman" w:eastAsia="Times New Roman" w:hAnsi="Times New Roman" w:cs="Times New Roman"/>
          <w:sz w:val="24"/>
          <w:szCs w:val="24"/>
        </w:rPr>
        <w:t>Bilodeau</w:t>
      </w:r>
      <w:r w:rsidRPr="00527508">
        <w:rPr>
          <w:rFonts w:ascii="Times New Roman" w:eastAsia="Times New Roman" w:hAnsi="Times New Roman" w:cs="Times New Roman"/>
          <w:sz w:val="24"/>
          <w:szCs w:val="24"/>
        </w:rPr>
        <w:t xml:space="preserve">, Palouse Basin residents viewed, in order, newspapers, word of mouth, and municipal water departments as the three most important information sources where water resource issues are concerned (Bilodeau, </w:t>
      </w:r>
      <w:r w:rsidRPr="00AF036D">
        <w:rPr>
          <w:rFonts w:ascii="Times New Roman" w:eastAsia="Times New Roman" w:hAnsi="Times New Roman" w:cs="Times New Roman"/>
          <w:sz w:val="24"/>
          <w:szCs w:val="24"/>
        </w:rPr>
        <w:t>2009</w:t>
      </w:r>
      <w:r w:rsidRPr="00527508">
        <w:rPr>
          <w:rFonts w:ascii="Times New Roman" w:eastAsia="Times New Roman" w:hAnsi="Times New Roman" w:cs="Times New Roman"/>
          <w:sz w:val="24"/>
          <w:szCs w:val="24"/>
        </w:rPr>
        <w:t>). Each medium presents levels of effectiveness as well as limitations.</w:t>
      </w:r>
    </w:p>
    <w:p w:rsidR="00143AB0" w:rsidRPr="00AF036D" w:rsidRDefault="00143AB0" w:rsidP="00E5338C">
      <w:pPr>
        <w:spacing w:after="0" w:line="480" w:lineRule="auto"/>
        <w:ind w:firstLine="720"/>
        <w:jc w:val="both"/>
        <w:rPr>
          <w:rFonts w:ascii="Times New Roman" w:eastAsia="Times New Roman" w:hAnsi="Times New Roman" w:cs="Times New Roman"/>
          <w:sz w:val="24"/>
          <w:szCs w:val="24"/>
        </w:rPr>
      </w:pPr>
      <w:r w:rsidRPr="00AF036D">
        <w:rPr>
          <w:rFonts w:ascii="Times New Roman" w:eastAsia="Times New Roman" w:hAnsi="Times New Roman" w:cs="Times New Roman"/>
          <w:b/>
          <w:bCs/>
          <w:sz w:val="24"/>
          <w:szCs w:val="24"/>
        </w:rPr>
        <w:t>Newspapers:</w:t>
      </w:r>
      <w:r w:rsidRPr="00527508">
        <w:rPr>
          <w:rFonts w:ascii="Times New Roman" w:eastAsia="Times New Roman" w:hAnsi="Times New Roman" w:cs="Times New Roman"/>
          <w:sz w:val="24"/>
          <w:szCs w:val="24"/>
        </w:rPr>
        <w:t xml:space="preserve"> Of these three sources, only newspapers are designed—and ethically obliged—to provide an objective point of view. While word of mouth is understandably slanted—not to mention notoriously inaccurate—and information emanating from a public utility reflects that body’s perspective rather than a unified front, media groups presumably have no vested interest in the subject matter. But that objectivity can have a detrimental effect on the information’s potential impact; a reporter who resists the urge to downplay issues is just as likely to avoid an interpretation that could be construed as sensationalism. Consequently,</w:t>
      </w:r>
      <w:r w:rsidR="00EA5CEE">
        <w:rPr>
          <w:rFonts w:ascii="Times New Roman" w:eastAsia="Times New Roman" w:hAnsi="Times New Roman" w:cs="Times New Roman"/>
          <w:sz w:val="24"/>
          <w:szCs w:val="24"/>
        </w:rPr>
        <w:t xml:space="preserve"> </w:t>
      </w:r>
      <w:r w:rsidRPr="00527508">
        <w:rPr>
          <w:rFonts w:ascii="Times New Roman" w:eastAsia="Times New Roman" w:hAnsi="Times New Roman" w:cs="Times New Roman"/>
          <w:sz w:val="24"/>
          <w:szCs w:val="24"/>
        </w:rPr>
        <w:t>information that ends up in print is filtered by a reporter’s judgment.</w:t>
      </w:r>
    </w:p>
    <w:p w:rsidR="00143AB0" w:rsidRPr="00AF036D" w:rsidRDefault="00EA5CEE" w:rsidP="00E5338C">
      <w:pPr>
        <w:spacing w:after="0"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w:t>
      </w:r>
      <w:r w:rsidR="00143AB0" w:rsidRPr="00527508">
        <w:rPr>
          <w:rFonts w:ascii="Times New Roman" w:eastAsia="Times New Roman" w:hAnsi="Times New Roman" w:cs="Times New Roman"/>
          <w:sz w:val="24"/>
          <w:szCs w:val="24"/>
        </w:rPr>
        <w:t xml:space="preserve">he </w:t>
      </w:r>
      <w:r>
        <w:rPr>
          <w:rFonts w:ascii="Times New Roman" w:eastAsia="Times New Roman" w:hAnsi="Times New Roman" w:cs="Times New Roman"/>
          <w:sz w:val="24"/>
          <w:szCs w:val="24"/>
        </w:rPr>
        <w:t xml:space="preserve">Moscow-Pullman </w:t>
      </w:r>
      <w:r w:rsidR="00143AB0" w:rsidRPr="00527508">
        <w:rPr>
          <w:rFonts w:ascii="Times New Roman" w:eastAsia="Times New Roman" w:hAnsi="Times New Roman" w:cs="Times New Roman"/>
          <w:sz w:val="24"/>
          <w:szCs w:val="24"/>
        </w:rPr>
        <w:t>Daily News</w:t>
      </w:r>
      <w:r>
        <w:rPr>
          <w:rFonts w:ascii="Times New Roman" w:eastAsia="Times New Roman" w:hAnsi="Times New Roman" w:cs="Times New Roman"/>
          <w:sz w:val="24"/>
          <w:szCs w:val="24"/>
        </w:rPr>
        <w:t xml:space="preserve">, a 6,200-circulation publication (Editor &amp; Publisher, 2010) whose subscribers reside entirely within Latah County, Idaho, and Whitman County, Wash., </w:t>
      </w:r>
      <w:r w:rsidR="00143AB0" w:rsidRPr="00527508">
        <w:rPr>
          <w:rFonts w:ascii="Times New Roman" w:eastAsia="Times New Roman" w:hAnsi="Times New Roman" w:cs="Times New Roman"/>
          <w:sz w:val="24"/>
          <w:szCs w:val="24"/>
        </w:rPr>
        <w:t>is the newspaper of record where basin water resource matters are concerned.</w:t>
      </w:r>
      <w:r>
        <w:rPr>
          <w:rFonts w:ascii="Times New Roman" w:eastAsia="Times New Roman" w:hAnsi="Times New Roman" w:cs="Times New Roman"/>
          <w:sz w:val="24"/>
          <w:szCs w:val="24"/>
        </w:rPr>
        <w:t xml:space="preserve"> </w:t>
      </w:r>
      <w:r w:rsidR="00143AB0" w:rsidRPr="00527508">
        <w:rPr>
          <w:rFonts w:ascii="Times New Roman" w:eastAsia="Times New Roman" w:hAnsi="Times New Roman" w:cs="Times New Roman"/>
          <w:sz w:val="24"/>
          <w:szCs w:val="24"/>
        </w:rPr>
        <w:t xml:space="preserve">The nature of the Daily News presents an additional complication as to how information is conveyed. As a comparatively small publication, the Daily News typically employs recent college graduates, the majority of whom remain on staff for less than a year. While media sources normally assign a particular reporter to cover a certain topic or issue, especially one featuring a high degree of complexity (scientific and otherwise), perpetual staff turnover does not afford the Daily News that ability. So a Daily News reporter presented with water-resource information is likely approaching it with only a basic knowledge of the issues involved. Invariably, the published accounts reflect an oversimplified view. The result is a significant impact on what survey respondents overwhelmingly identified as the most important source of information regarding Palouse Basin water resource issues (Bilodeau, </w:t>
      </w:r>
      <w:r w:rsidR="00143AB0" w:rsidRPr="00AF036D">
        <w:rPr>
          <w:rFonts w:ascii="Times New Roman" w:eastAsia="Times New Roman" w:hAnsi="Times New Roman" w:cs="Times New Roman"/>
          <w:sz w:val="24"/>
          <w:szCs w:val="24"/>
        </w:rPr>
        <w:t>2009</w:t>
      </w:r>
      <w:r w:rsidR="00143AB0" w:rsidRPr="00527508">
        <w:rPr>
          <w:rFonts w:ascii="Times New Roman" w:eastAsia="Times New Roman" w:hAnsi="Times New Roman" w:cs="Times New Roman"/>
          <w:sz w:val="24"/>
          <w:szCs w:val="24"/>
        </w:rPr>
        <w:t>).</w:t>
      </w:r>
    </w:p>
    <w:p w:rsidR="00143AB0" w:rsidRPr="00AF036D" w:rsidRDefault="00143AB0" w:rsidP="00E5338C">
      <w:pPr>
        <w:spacing w:after="0" w:line="480" w:lineRule="auto"/>
        <w:ind w:firstLine="720"/>
        <w:jc w:val="both"/>
        <w:rPr>
          <w:rFonts w:ascii="Times New Roman" w:eastAsia="Times New Roman" w:hAnsi="Times New Roman" w:cs="Times New Roman"/>
          <w:sz w:val="24"/>
          <w:szCs w:val="24"/>
        </w:rPr>
      </w:pPr>
      <w:r w:rsidRPr="00AF036D">
        <w:rPr>
          <w:rFonts w:ascii="Times New Roman" w:eastAsia="Times New Roman" w:hAnsi="Times New Roman" w:cs="Times New Roman"/>
          <w:b/>
          <w:bCs/>
          <w:sz w:val="24"/>
          <w:szCs w:val="24"/>
        </w:rPr>
        <w:t>Word of mouth:</w:t>
      </w:r>
      <w:r w:rsidRPr="00527508">
        <w:rPr>
          <w:rFonts w:ascii="Times New Roman" w:eastAsia="Times New Roman" w:hAnsi="Times New Roman" w:cs="Times New Roman"/>
          <w:sz w:val="24"/>
          <w:szCs w:val="24"/>
        </w:rPr>
        <w:t xml:space="preserve"> Although respondents considered this medium far less important than newspapers—only 10.5% considered it the top source of water-source information, as compared to the 45.7% who identified newspapers (Id.)—its susceptibility to opinion is disquieting. Considering how few Palouse Basin residents view the declining aquifer problem as a pressing concern, it is fair to presume that residents who rely on the word of their neighbor view the problem with a comparable lack of urgency. Moreover, the manner in which information spreads through this medium is beyond any instrument of control. The only way to counteract it is for entities to provide accurate, understandable data—and hope that candor prevails.</w:t>
      </w:r>
    </w:p>
    <w:p w:rsidR="00143AB0" w:rsidRPr="00AF036D" w:rsidRDefault="00143AB0" w:rsidP="00E5338C">
      <w:pPr>
        <w:spacing w:after="0" w:line="480" w:lineRule="auto"/>
        <w:ind w:firstLine="720"/>
        <w:jc w:val="both"/>
        <w:rPr>
          <w:rFonts w:ascii="Times New Roman" w:eastAsia="Times New Roman" w:hAnsi="Times New Roman" w:cs="Times New Roman"/>
          <w:sz w:val="24"/>
          <w:szCs w:val="24"/>
        </w:rPr>
      </w:pPr>
      <w:r w:rsidRPr="00AF036D">
        <w:rPr>
          <w:rFonts w:ascii="Times New Roman" w:eastAsia="Times New Roman" w:hAnsi="Times New Roman" w:cs="Times New Roman"/>
          <w:b/>
          <w:bCs/>
          <w:sz w:val="24"/>
          <w:szCs w:val="24"/>
        </w:rPr>
        <w:t>Water department literature:</w:t>
      </w:r>
      <w:r w:rsidRPr="00527508">
        <w:rPr>
          <w:rFonts w:ascii="Times New Roman" w:eastAsia="Times New Roman" w:hAnsi="Times New Roman" w:cs="Times New Roman"/>
          <w:sz w:val="24"/>
          <w:szCs w:val="24"/>
        </w:rPr>
        <w:t xml:space="preserve"> The problem here is</w:t>
      </w:r>
      <w:ins w:id="24" w:author="Jan Boll" w:date="2011-10-11T11:46:00Z">
        <w:r w:rsidR="00E56C72">
          <w:rPr>
            <w:rFonts w:ascii="Times New Roman" w:eastAsia="Times New Roman" w:hAnsi="Times New Roman" w:cs="Times New Roman"/>
            <w:sz w:val="24"/>
            <w:szCs w:val="24"/>
          </w:rPr>
          <w:t xml:space="preserve"> </w:t>
        </w:r>
      </w:ins>
      <w:r w:rsidRPr="00527508">
        <w:rPr>
          <w:rFonts w:ascii="Times New Roman" w:eastAsia="Times New Roman" w:hAnsi="Times New Roman" w:cs="Times New Roman"/>
          <w:sz w:val="24"/>
          <w:szCs w:val="24"/>
        </w:rPr>
        <w:t>n</w:t>
      </w:r>
      <w:ins w:id="25" w:author="Jan Boll" w:date="2011-10-11T11:46:00Z">
        <w:r w:rsidR="00E56C72">
          <w:rPr>
            <w:rFonts w:ascii="Times New Roman" w:eastAsia="Times New Roman" w:hAnsi="Times New Roman" w:cs="Times New Roman"/>
            <w:sz w:val="24"/>
            <w:szCs w:val="24"/>
          </w:rPr>
          <w:t>o</w:t>
        </w:r>
      </w:ins>
      <w:del w:id="26" w:author="Jan Boll" w:date="2011-10-11T11:46:00Z">
        <w:r w:rsidRPr="00527508" w:rsidDel="00E56C72">
          <w:rPr>
            <w:rFonts w:ascii="Times New Roman" w:eastAsia="Times New Roman" w:hAnsi="Times New Roman" w:cs="Times New Roman"/>
            <w:sz w:val="24"/>
            <w:szCs w:val="24"/>
          </w:rPr>
          <w:delText>’</w:delText>
        </w:r>
      </w:del>
      <w:r w:rsidRPr="00527508">
        <w:rPr>
          <w:rFonts w:ascii="Times New Roman" w:eastAsia="Times New Roman" w:hAnsi="Times New Roman" w:cs="Times New Roman"/>
          <w:sz w:val="24"/>
          <w:szCs w:val="24"/>
        </w:rPr>
        <w:t xml:space="preserve">t with accuracy, it’s with uniformity and completeness. Although the issues being presented to the six primary entities—four cities, two universities—appear relatively consistent under the direction of the PBAC, the rural resident who draws water from a private well isn’t apt to be sensitive to any municipal </w:t>
      </w:r>
      <w:r w:rsidRPr="00527508">
        <w:rPr>
          <w:rFonts w:ascii="Times New Roman" w:eastAsia="Times New Roman" w:hAnsi="Times New Roman" w:cs="Times New Roman"/>
          <w:sz w:val="24"/>
          <w:szCs w:val="24"/>
        </w:rPr>
        <w:lastRenderedPageBreak/>
        <w:t xml:space="preserve">concerns. To be effective, information provided needs to be the product of a coordinated effort that encompasses all entities—including rural residents of Whitman and Latah counties. PBAC literature noticeably lacks any data regarding the groundwater consumption of private well owners. By implication, or rather omission thereof, these well owners probably do not consider themselves to be part of the problem. That would explain why they are as a group </w:t>
      </w:r>
      <w:del w:id="27" w:author="Jan Boll" w:date="2011-10-11T11:47:00Z">
        <w:r w:rsidRPr="00527508" w:rsidDel="00E56C72">
          <w:rPr>
            <w:rFonts w:ascii="Times New Roman" w:eastAsia="Times New Roman" w:hAnsi="Times New Roman" w:cs="Times New Roman"/>
            <w:sz w:val="24"/>
            <w:szCs w:val="24"/>
          </w:rPr>
          <w:delText xml:space="preserve">are </w:delText>
        </w:r>
      </w:del>
      <w:r w:rsidRPr="00527508">
        <w:rPr>
          <w:rFonts w:ascii="Times New Roman" w:eastAsia="Times New Roman" w:hAnsi="Times New Roman" w:cs="Times New Roman"/>
          <w:sz w:val="24"/>
          <w:szCs w:val="24"/>
        </w:rPr>
        <w:t>reluctant to participate in or fund water-conservation measur</w:t>
      </w:r>
      <w:r w:rsidRPr="00AF036D">
        <w:rPr>
          <w:rFonts w:ascii="Times New Roman" w:eastAsia="Times New Roman" w:hAnsi="Times New Roman" w:cs="Times New Roman"/>
          <w:sz w:val="24"/>
          <w:szCs w:val="24"/>
        </w:rPr>
        <w:t>es (Id.</w:t>
      </w:r>
      <w:r w:rsidRPr="00527508">
        <w:rPr>
          <w:rFonts w:ascii="Times New Roman" w:eastAsia="Times New Roman" w:hAnsi="Times New Roman" w:cs="Times New Roman"/>
          <w:sz w:val="24"/>
          <w:szCs w:val="24"/>
        </w:rPr>
        <w:t>).</w:t>
      </w:r>
    </w:p>
    <w:p w:rsidR="00AC60DC" w:rsidRPr="00AF036D" w:rsidRDefault="00527508" w:rsidP="00E5338C">
      <w:pPr>
        <w:spacing w:after="0" w:line="480" w:lineRule="auto"/>
        <w:jc w:val="both"/>
        <w:rPr>
          <w:rFonts w:ascii="Times New Roman" w:eastAsia="Times New Roman" w:hAnsi="Times New Roman" w:cs="Times New Roman"/>
          <w:b/>
          <w:bCs/>
          <w:sz w:val="24"/>
          <w:szCs w:val="24"/>
        </w:rPr>
      </w:pPr>
      <w:r w:rsidRPr="00AF036D">
        <w:rPr>
          <w:rFonts w:ascii="Times New Roman" w:eastAsia="Times New Roman" w:hAnsi="Times New Roman" w:cs="Times New Roman"/>
          <w:b/>
          <w:bCs/>
          <w:sz w:val="24"/>
          <w:szCs w:val="24"/>
        </w:rPr>
        <w:t>Outreach</w:t>
      </w:r>
    </w:p>
    <w:p w:rsidR="0010473C" w:rsidRPr="00AF036D" w:rsidRDefault="0010473C"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Given the well-documented decline of newspapers and the inefficiency of the other aforementioned sources, it is advisable if not imperative to incorporate additional mediums into the process of informing and educating the public about the declining aquifer problem. Internet-based social media outlets are a logical focus, although it would be difficult to convey the urgency and complexity of the situation in a medium that encourages informality. At this point of communicative development, the most prudent approach would be to make sure that information is readily available to those who want it, and to present it in a straightforward manner that can be grasped by the general citizenry.</w:t>
      </w:r>
      <w:r w:rsidR="00EA5CEE">
        <w:rPr>
          <w:rFonts w:ascii="Times New Roman" w:eastAsia="Times New Roman" w:hAnsi="Times New Roman" w:cs="Times New Roman"/>
          <w:sz w:val="24"/>
          <w:szCs w:val="24"/>
        </w:rPr>
        <w:t xml:space="preserve">  A good first step would be to revise the PBAC website to make educational resources the central focus and the source for all information relevant to the declining aquifer problem.</w:t>
      </w:r>
    </w:p>
    <w:p w:rsidR="00806052"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Using ideas and practices like utilizing new media, inquiry</w:t>
      </w:r>
      <w:r w:rsidR="003E4C7F">
        <w:rPr>
          <w:rFonts w:ascii="Times New Roman" w:eastAsia="Times New Roman" w:hAnsi="Times New Roman" w:cs="Times New Roman"/>
          <w:sz w:val="24"/>
          <w:szCs w:val="24"/>
        </w:rPr>
        <w:t>-</w:t>
      </w:r>
      <w:r w:rsidRPr="00527508">
        <w:rPr>
          <w:rFonts w:ascii="Times New Roman" w:eastAsia="Times New Roman" w:hAnsi="Times New Roman" w:cs="Times New Roman"/>
          <w:sz w:val="24"/>
          <w:szCs w:val="24"/>
        </w:rPr>
        <w:t xml:space="preserve">based learning, and participatory </w:t>
      </w:r>
      <w:commentRangeStart w:id="28"/>
      <w:r w:rsidRPr="00527508">
        <w:rPr>
          <w:rFonts w:ascii="Times New Roman" w:eastAsia="Times New Roman" w:hAnsi="Times New Roman" w:cs="Times New Roman"/>
          <w:sz w:val="24"/>
          <w:szCs w:val="24"/>
        </w:rPr>
        <w:t>metacognition</w:t>
      </w:r>
      <w:commentRangeEnd w:id="28"/>
      <w:r w:rsidR="00735307">
        <w:rPr>
          <w:rStyle w:val="CommentReference"/>
        </w:rPr>
        <w:commentReference w:id="28"/>
      </w:r>
      <w:r w:rsidRPr="00527508">
        <w:rPr>
          <w:rFonts w:ascii="Times New Roman" w:eastAsia="Times New Roman" w:hAnsi="Times New Roman" w:cs="Times New Roman"/>
          <w:sz w:val="24"/>
          <w:szCs w:val="24"/>
        </w:rPr>
        <w:t xml:space="preserve"> </w:t>
      </w:r>
      <w:r w:rsidR="003E4C7F">
        <w:rPr>
          <w:rFonts w:ascii="Times New Roman" w:eastAsia="Times New Roman" w:hAnsi="Times New Roman" w:cs="Times New Roman"/>
          <w:sz w:val="24"/>
          <w:szCs w:val="24"/>
        </w:rPr>
        <w:t>can</w:t>
      </w:r>
      <w:r w:rsidRPr="00527508">
        <w:rPr>
          <w:rFonts w:ascii="Times New Roman" w:eastAsia="Times New Roman" w:hAnsi="Times New Roman" w:cs="Times New Roman"/>
          <w:sz w:val="24"/>
          <w:szCs w:val="24"/>
        </w:rPr>
        <w:t xml:space="preserve"> be some of the methods to better help the community grasp the science, history, and reasoned pertinence of the declining aquifer problem. The complexity of this issue, and the stakeholders of said concerns, will have to be truthfully </w:t>
      </w:r>
      <w:r w:rsidR="003E4C7F">
        <w:rPr>
          <w:rFonts w:ascii="Times New Roman" w:eastAsia="Times New Roman" w:hAnsi="Times New Roman" w:cs="Times New Roman"/>
          <w:sz w:val="24"/>
          <w:szCs w:val="24"/>
        </w:rPr>
        <w:t xml:space="preserve">and thoroughly </w:t>
      </w:r>
      <w:r w:rsidRPr="00527508">
        <w:rPr>
          <w:rFonts w:ascii="Times New Roman" w:eastAsia="Times New Roman" w:hAnsi="Times New Roman" w:cs="Times New Roman"/>
          <w:sz w:val="24"/>
          <w:szCs w:val="24"/>
        </w:rPr>
        <w:t xml:space="preserve">illustrated in order for individuals to have the framework in which to place the declining aquifer problem. Engaging the community, and placing trust in </w:t>
      </w:r>
      <w:r w:rsidR="003E4C7F">
        <w:rPr>
          <w:rFonts w:ascii="Times New Roman" w:eastAsia="Times New Roman" w:hAnsi="Times New Roman" w:cs="Times New Roman"/>
          <w:sz w:val="24"/>
          <w:szCs w:val="24"/>
        </w:rPr>
        <w:t xml:space="preserve">the public’s </w:t>
      </w:r>
      <w:r w:rsidRPr="00527508">
        <w:rPr>
          <w:rFonts w:ascii="Times New Roman" w:eastAsia="Times New Roman" w:hAnsi="Times New Roman" w:cs="Times New Roman"/>
          <w:sz w:val="24"/>
          <w:szCs w:val="24"/>
        </w:rPr>
        <w:t xml:space="preserve">understanding and stewardship, will bring further insights and ideas to the decision space. Interdisciplinary methods </w:t>
      </w:r>
      <w:r w:rsidRPr="00527508">
        <w:rPr>
          <w:rFonts w:ascii="Times New Roman" w:eastAsia="Times New Roman" w:hAnsi="Times New Roman" w:cs="Times New Roman"/>
          <w:sz w:val="24"/>
          <w:szCs w:val="24"/>
        </w:rPr>
        <w:lastRenderedPageBreak/>
        <w:t>of information integration and delivery will be needed if the communities of the Palouse are expected to further their own understanding of aquifer issues in our local ecoregion.</w:t>
      </w:r>
    </w:p>
    <w:p w:rsidR="0010473C"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As land use may be indicative of water use and recharge, these figures may guide recommendations that encourage group specific conservation techniques. This could also create a market for alternative sources with consideration given to land/water use and the associated costs and benefits for the additional resources.</w:t>
      </w:r>
    </w:p>
    <w:p w:rsidR="00310F2B" w:rsidRPr="00AF036D" w:rsidRDefault="00527508" w:rsidP="00E5338C">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Through the use of geologic maps and climate data, instructive graphics or models (such as that presented by PBAC and W</w:t>
      </w:r>
      <w:r w:rsidR="00EA6075" w:rsidRPr="00AF036D">
        <w:rPr>
          <w:rFonts w:ascii="Times New Roman" w:eastAsia="Times New Roman" w:hAnsi="Times New Roman" w:cs="Times New Roman"/>
          <w:sz w:val="24"/>
          <w:szCs w:val="24"/>
        </w:rPr>
        <w:t>aters of the West)</w:t>
      </w:r>
      <w:r w:rsidRPr="00527508">
        <w:rPr>
          <w:rFonts w:ascii="Times New Roman" w:eastAsia="Times New Roman" w:hAnsi="Times New Roman" w:cs="Times New Roman"/>
          <w:sz w:val="24"/>
          <w:szCs w:val="24"/>
        </w:rPr>
        <w:t xml:space="preserve"> may emerge that will easily convey the issues for the visual learners in our audience. Effective maps, models, or even </w:t>
      </w:r>
      <w:r w:rsidR="00EA6075" w:rsidRPr="00AF036D">
        <w:rPr>
          <w:rFonts w:ascii="Times New Roman" w:eastAsia="Times New Roman" w:hAnsi="Times New Roman" w:cs="Times New Roman"/>
          <w:sz w:val="24"/>
          <w:szCs w:val="24"/>
        </w:rPr>
        <w:t>three</w:t>
      </w:r>
      <w:r w:rsidRPr="00527508">
        <w:rPr>
          <w:rFonts w:ascii="Times New Roman" w:eastAsia="Times New Roman" w:hAnsi="Times New Roman" w:cs="Times New Roman"/>
          <w:sz w:val="24"/>
          <w:szCs w:val="24"/>
        </w:rPr>
        <w:t>-dimensional aquifer models showing the basaltic composition of the aquifer and relative rates of recharge and discharge with respect to an appropriately sized basin may increase understanding public comprehension of the situational uncertainty and ultimately conservation. By including the hydrologic cycle and per capita use as well as the effects of increased consumption or varied degrees of consumption or conservation in the total resource, quantification of aquifer storage, the water balance equation, and any potential for outside water resources (i.e. reservoirs or treatment and reuse of waste water) could be more easily understood.</w:t>
      </w:r>
    </w:p>
    <w:p w:rsidR="00357828" w:rsidRPr="00AF036D" w:rsidRDefault="00357828" w:rsidP="00357828">
      <w:pPr>
        <w:spacing w:after="0" w:line="48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Conclusion: the need for an educational campaign</w:t>
      </w:r>
    </w:p>
    <w:p w:rsidR="00F363AF" w:rsidRDefault="00357828" w:rsidP="00F363AF">
      <w:pPr>
        <w:spacing w:after="0"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Based on </w:t>
      </w:r>
      <w:r w:rsidR="00F363AF">
        <w:rPr>
          <w:rFonts w:ascii="Times New Roman" w:eastAsia="Times New Roman" w:hAnsi="Times New Roman" w:cs="Times New Roman"/>
          <w:sz w:val="24"/>
          <w:szCs w:val="24"/>
        </w:rPr>
        <w:t>our</w:t>
      </w:r>
      <w:r>
        <w:rPr>
          <w:rFonts w:ascii="Times New Roman" w:eastAsia="Times New Roman" w:hAnsi="Times New Roman" w:cs="Times New Roman"/>
          <w:sz w:val="24"/>
          <w:szCs w:val="24"/>
        </w:rPr>
        <w:t xml:space="preserve"> conceptual model </w:t>
      </w:r>
      <w:r w:rsidR="00F363AF">
        <w:rPr>
          <w:rFonts w:ascii="Times New Roman" w:eastAsia="Times New Roman" w:hAnsi="Times New Roman" w:cs="Times New Roman"/>
          <w:sz w:val="24"/>
          <w:szCs w:val="24"/>
        </w:rPr>
        <w:t>and the findings of</w:t>
      </w:r>
      <w:r>
        <w:rPr>
          <w:rFonts w:ascii="Times New Roman" w:eastAsia="Times New Roman" w:hAnsi="Times New Roman" w:cs="Times New Roman"/>
          <w:sz w:val="24"/>
          <w:szCs w:val="24"/>
        </w:rPr>
        <w:t xml:space="preserve"> social science research </w:t>
      </w:r>
      <w:r w:rsidRPr="00527508">
        <w:rPr>
          <w:rFonts w:ascii="Times New Roman" w:eastAsia="Times New Roman" w:hAnsi="Times New Roman" w:cs="Times New Roman"/>
          <w:sz w:val="24"/>
          <w:szCs w:val="24"/>
        </w:rPr>
        <w:t xml:space="preserve">(Bilodeau, </w:t>
      </w:r>
      <w:r w:rsidRPr="00AF036D">
        <w:rPr>
          <w:rFonts w:ascii="Times New Roman" w:eastAsia="Times New Roman" w:hAnsi="Times New Roman" w:cs="Times New Roman"/>
          <w:sz w:val="24"/>
          <w:szCs w:val="24"/>
        </w:rPr>
        <w:t>2009</w:t>
      </w:r>
      <w:r w:rsidRPr="00527508">
        <w:rPr>
          <w:rFonts w:ascii="Times New Roman" w:eastAsia="Times New Roman" w:hAnsi="Times New Roman" w:cs="Times New Roman"/>
          <w:sz w:val="24"/>
          <w:szCs w:val="24"/>
        </w:rPr>
        <w:t>)</w:t>
      </w:r>
      <w:r>
        <w:rPr>
          <w:rFonts w:ascii="Times New Roman" w:eastAsia="Times New Roman" w:hAnsi="Times New Roman" w:cs="Times New Roman"/>
          <w:sz w:val="24"/>
          <w:szCs w:val="24"/>
        </w:rPr>
        <w:t>, we feel the most critical step to resolve the declining aquifer problem is for either PBAC or the universities to carry out an educational campaign to inform the public of the issue at hand. This is a community problem</w:t>
      </w:r>
      <w:r w:rsidR="00F363A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and </w:t>
      </w:r>
      <w:r w:rsidR="00F363AF">
        <w:rPr>
          <w:rFonts w:ascii="Times New Roman" w:eastAsia="Times New Roman" w:hAnsi="Times New Roman" w:cs="Times New Roman"/>
          <w:sz w:val="24"/>
          <w:szCs w:val="24"/>
        </w:rPr>
        <w:t xml:space="preserve">it can be fixed </w:t>
      </w:r>
      <w:r>
        <w:rPr>
          <w:rFonts w:ascii="Times New Roman" w:eastAsia="Times New Roman" w:hAnsi="Times New Roman" w:cs="Times New Roman"/>
          <w:sz w:val="24"/>
          <w:szCs w:val="24"/>
        </w:rPr>
        <w:t xml:space="preserve">only </w:t>
      </w:r>
      <w:r w:rsidR="00F363AF">
        <w:rPr>
          <w:rFonts w:ascii="Times New Roman" w:eastAsia="Times New Roman" w:hAnsi="Times New Roman" w:cs="Times New Roman"/>
          <w:sz w:val="24"/>
          <w:szCs w:val="24"/>
        </w:rPr>
        <w:t xml:space="preserve">through the collaboration of the </w:t>
      </w:r>
      <w:r>
        <w:rPr>
          <w:rFonts w:ascii="Times New Roman" w:eastAsia="Times New Roman" w:hAnsi="Times New Roman" w:cs="Times New Roman"/>
          <w:sz w:val="24"/>
          <w:szCs w:val="24"/>
        </w:rPr>
        <w:t>communit</w:t>
      </w:r>
      <w:r w:rsidR="00F363AF">
        <w:rPr>
          <w:rFonts w:ascii="Times New Roman" w:eastAsia="Times New Roman" w:hAnsi="Times New Roman" w:cs="Times New Roman"/>
          <w:sz w:val="24"/>
          <w:szCs w:val="24"/>
        </w:rPr>
        <w:t>ies involved</w:t>
      </w:r>
      <w:r>
        <w:rPr>
          <w:rFonts w:ascii="Times New Roman" w:eastAsia="Times New Roman" w:hAnsi="Times New Roman" w:cs="Times New Roman"/>
          <w:sz w:val="24"/>
          <w:szCs w:val="24"/>
        </w:rPr>
        <w:t xml:space="preserve">. While </w:t>
      </w:r>
      <w:r w:rsidR="00F363AF">
        <w:rPr>
          <w:rFonts w:ascii="Times New Roman" w:eastAsia="Times New Roman" w:hAnsi="Times New Roman" w:cs="Times New Roman"/>
          <w:sz w:val="24"/>
          <w:szCs w:val="24"/>
        </w:rPr>
        <w:t xml:space="preserve">neither </w:t>
      </w:r>
      <w:r>
        <w:rPr>
          <w:rFonts w:ascii="Times New Roman" w:eastAsia="Times New Roman" w:hAnsi="Times New Roman" w:cs="Times New Roman"/>
          <w:sz w:val="24"/>
          <w:szCs w:val="24"/>
        </w:rPr>
        <w:t>PBAC</w:t>
      </w:r>
      <w:r w:rsidR="00F363AF">
        <w:rPr>
          <w:rFonts w:ascii="Times New Roman" w:eastAsia="Times New Roman" w:hAnsi="Times New Roman" w:cs="Times New Roman"/>
          <w:sz w:val="24"/>
          <w:szCs w:val="24"/>
        </w:rPr>
        <w:t xml:space="preserve"> nor the universities are presently in a position </w:t>
      </w:r>
      <w:r>
        <w:rPr>
          <w:rFonts w:ascii="Times New Roman" w:eastAsia="Times New Roman" w:hAnsi="Times New Roman" w:cs="Times New Roman"/>
          <w:sz w:val="24"/>
          <w:szCs w:val="24"/>
        </w:rPr>
        <w:t xml:space="preserve">to promote a solution, it would be wise </w:t>
      </w:r>
      <w:r w:rsidR="00F363AF">
        <w:rPr>
          <w:rFonts w:ascii="Times New Roman" w:eastAsia="Times New Roman" w:hAnsi="Times New Roman" w:cs="Times New Roman"/>
          <w:sz w:val="24"/>
          <w:szCs w:val="24"/>
        </w:rPr>
        <w:t>for these entities to</w:t>
      </w:r>
      <w:r>
        <w:rPr>
          <w:rFonts w:ascii="Times New Roman" w:eastAsia="Times New Roman" w:hAnsi="Times New Roman" w:cs="Times New Roman"/>
          <w:sz w:val="24"/>
          <w:szCs w:val="24"/>
        </w:rPr>
        <w:t xml:space="preserve"> initiate public dialogue</w:t>
      </w:r>
      <w:r w:rsidR="00F363AF">
        <w:rPr>
          <w:rFonts w:ascii="Times New Roman" w:eastAsia="Times New Roman" w:hAnsi="Times New Roman" w:cs="Times New Roman"/>
          <w:sz w:val="24"/>
          <w:szCs w:val="24"/>
        </w:rPr>
        <w:t xml:space="preserve"> on the topic.</w:t>
      </w:r>
    </w:p>
    <w:p w:rsidR="00357828" w:rsidRPr="00AF036D" w:rsidRDefault="00357828" w:rsidP="00F363AF">
      <w:pPr>
        <w:spacing w:after="0" w:line="480" w:lineRule="auto"/>
        <w:ind w:firstLine="720"/>
        <w:jc w:val="both"/>
        <w:rPr>
          <w:rFonts w:ascii="Times New Roman" w:eastAsia="Times New Roman" w:hAnsi="Times New Roman" w:cs="Times New Roman"/>
          <w:sz w:val="24"/>
          <w:szCs w:val="24"/>
        </w:rPr>
      </w:pPr>
      <w:r w:rsidRPr="00527508">
        <w:rPr>
          <w:rFonts w:ascii="Times New Roman" w:eastAsia="Times New Roman" w:hAnsi="Times New Roman" w:cs="Times New Roman"/>
          <w:sz w:val="24"/>
          <w:szCs w:val="24"/>
        </w:rPr>
        <w:t xml:space="preserve">As a group we feel </w:t>
      </w:r>
      <w:r>
        <w:rPr>
          <w:rFonts w:ascii="Times New Roman" w:eastAsia="Times New Roman" w:hAnsi="Times New Roman" w:cs="Times New Roman"/>
          <w:sz w:val="24"/>
          <w:szCs w:val="24"/>
        </w:rPr>
        <w:t>that the most important issues to convey to the public are:</w:t>
      </w:r>
    </w:p>
    <w:p w:rsidR="00357828" w:rsidRDefault="00357828" w:rsidP="00357828">
      <w:pPr>
        <w:pStyle w:val="ListParagraph"/>
        <w:numPr>
          <w:ilvl w:val="0"/>
          <w:numId w:val="3"/>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Scientists are a long way from understanding </w:t>
      </w:r>
      <w:r w:rsidR="00F363AF">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aquifer.</w:t>
      </w:r>
    </w:p>
    <w:p w:rsidR="00357828" w:rsidRPr="00AF036D" w:rsidRDefault="00357828" w:rsidP="00357828">
      <w:pPr>
        <w:pStyle w:val="ListParagraph"/>
        <w:numPr>
          <w:ilvl w:val="0"/>
          <w:numId w:val="3"/>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Historic and scientific evidence indicates that we are</w:t>
      </w:r>
      <w:r w:rsidRPr="00AF036D">
        <w:rPr>
          <w:rFonts w:ascii="Times New Roman" w:eastAsia="Times New Roman" w:hAnsi="Times New Roman" w:cs="Times New Roman"/>
          <w:sz w:val="24"/>
          <w:szCs w:val="24"/>
        </w:rPr>
        <w:t xml:space="preserve"> mining the aquifer.</w:t>
      </w:r>
    </w:p>
    <w:p w:rsidR="00357828" w:rsidRPr="00AF036D" w:rsidRDefault="00357828" w:rsidP="00357828">
      <w:pPr>
        <w:pStyle w:val="ListParagraph"/>
        <w:numPr>
          <w:ilvl w:val="0"/>
          <w:numId w:val="3"/>
        </w:numPr>
        <w:spacing w:after="0" w:line="480" w:lineRule="auto"/>
        <w:jc w:val="both"/>
        <w:rPr>
          <w:rFonts w:ascii="Times New Roman" w:eastAsia="Times New Roman" w:hAnsi="Times New Roman" w:cs="Times New Roman"/>
          <w:sz w:val="24"/>
          <w:szCs w:val="24"/>
        </w:rPr>
      </w:pPr>
      <w:commentRangeStart w:id="29"/>
      <w:r w:rsidRPr="00AF036D">
        <w:rPr>
          <w:rFonts w:ascii="Times New Roman" w:eastAsia="Times New Roman" w:hAnsi="Times New Roman" w:cs="Times New Roman"/>
          <w:sz w:val="24"/>
          <w:szCs w:val="24"/>
        </w:rPr>
        <w:t xml:space="preserve">Conservation </w:t>
      </w:r>
      <w:r>
        <w:rPr>
          <w:rFonts w:ascii="Times New Roman" w:eastAsia="Times New Roman" w:hAnsi="Times New Roman" w:cs="Times New Roman"/>
          <w:sz w:val="24"/>
          <w:szCs w:val="24"/>
        </w:rPr>
        <w:t>in itself is not a solution to aquifer mining</w:t>
      </w:r>
      <w:r w:rsidRPr="00AF036D">
        <w:rPr>
          <w:rFonts w:ascii="Times New Roman" w:eastAsia="Times New Roman" w:hAnsi="Times New Roman" w:cs="Times New Roman"/>
          <w:sz w:val="24"/>
          <w:szCs w:val="24"/>
        </w:rPr>
        <w:t>.</w:t>
      </w:r>
      <w:commentRangeEnd w:id="29"/>
      <w:r w:rsidR="009463E8">
        <w:rPr>
          <w:rStyle w:val="CommentReference"/>
        </w:rPr>
        <w:commentReference w:id="29"/>
      </w:r>
    </w:p>
    <w:p w:rsidR="00357828" w:rsidRPr="00AF036D" w:rsidRDefault="00357828" w:rsidP="00357828">
      <w:pPr>
        <w:pStyle w:val="ListParagraph"/>
        <w:numPr>
          <w:ilvl w:val="0"/>
          <w:numId w:val="3"/>
        </w:numPr>
        <w:spacing w:after="0" w:line="480" w:lineRule="auto"/>
        <w:jc w:val="both"/>
        <w:rPr>
          <w:rFonts w:ascii="Times New Roman" w:eastAsia="Times New Roman" w:hAnsi="Times New Roman" w:cs="Times New Roman"/>
          <w:sz w:val="24"/>
          <w:szCs w:val="24"/>
        </w:rPr>
      </w:pPr>
      <w:r w:rsidRPr="00AF036D">
        <w:rPr>
          <w:rFonts w:ascii="Times New Roman" w:eastAsia="Times New Roman" w:hAnsi="Times New Roman" w:cs="Times New Roman"/>
          <w:sz w:val="24"/>
          <w:szCs w:val="24"/>
        </w:rPr>
        <w:t>What is the possibility of building a storage reservoir to serve the communities? What would the long</w:t>
      </w:r>
      <w:r w:rsidR="004A1D99">
        <w:rPr>
          <w:rFonts w:ascii="Times New Roman" w:eastAsia="Times New Roman" w:hAnsi="Times New Roman" w:cs="Times New Roman"/>
          <w:sz w:val="24"/>
          <w:szCs w:val="24"/>
        </w:rPr>
        <w:t>-</w:t>
      </w:r>
      <w:r w:rsidRPr="00AF036D">
        <w:rPr>
          <w:rFonts w:ascii="Times New Roman" w:eastAsia="Times New Roman" w:hAnsi="Times New Roman" w:cs="Times New Roman"/>
          <w:sz w:val="24"/>
          <w:szCs w:val="24"/>
        </w:rPr>
        <w:t>term costs be, what legal hurdles would have to be overcome? What environmental issues are at stake?</w:t>
      </w:r>
    </w:p>
    <w:p w:rsidR="00357828" w:rsidRPr="00AF036D" w:rsidRDefault="00357828" w:rsidP="00357828">
      <w:pPr>
        <w:pStyle w:val="ListParagraph"/>
        <w:numPr>
          <w:ilvl w:val="0"/>
          <w:numId w:val="3"/>
        </w:numPr>
        <w:spacing w:after="0" w:line="480" w:lineRule="auto"/>
        <w:jc w:val="both"/>
        <w:rPr>
          <w:rFonts w:ascii="Times New Roman" w:eastAsia="Times New Roman" w:hAnsi="Times New Roman" w:cs="Times New Roman"/>
          <w:sz w:val="24"/>
          <w:szCs w:val="24"/>
        </w:rPr>
      </w:pPr>
      <w:r w:rsidRPr="00AF036D">
        <w:rPr>
          <w:rFonts w:ascii="Times New Roman" w:eastAsia="Times New Roman" w:hAnsi="Times New Roman" w:cs="Times New Roman"/>
          <w:sz w:val="24"/>
          <w:szCs w:val="24"/>
        </w:rPr>
        <w:t xml:space="preserve">Is aquifer recharge possible? A pilot program should be initiated to recharge the aquifer based on where </w:t>
      </w:r>
      <w:r>
        <w:rPr>
          <w:rFonts w:ascii="Times New Roman" w:eastAsia="Times New Roman" w:hAnsi="Times New Roman" w:cs="Times New Roman"/>
          <w:sz w:val="24"/>
          <w:szCs w:val="24"/>
        </w:rPr>
        <w:t>scientists</w:t>
      </w:r>
      <w:r w:rsidRPr="00AF036D">
        <w:rPr>
          <w:rFonts w:ascii="Times New Roman" w:eastAsia="Times New Roman" w:hAnsi="Times New Roman" w:cs="Times New Roman"/>
          <w:sz w:val="24"/>
          <w:szCs w:val="24"/>
        </w:rPr>
        <w:t xml:space="preserve"> think it is possible, and then test the region for response. Secondly the costs, environmental constraints, and legal issues explored related to the recharge of the aquifer using injection wells.</w:t>
      </w:r>
    </w:p>
    <w:p w:rsidR="00357828" w:rsidRDefault="00F363AF" w:rsidP="00357828">
      <w:pPr>
        <w:pStyle w:val="ListParagraph"/>
        <w:numPr>
          <w:ilvl w:val="0"/>
          <w:numId w:val="3"/>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And perhaps most importantly, w</w:t>
      </w:r>
      <w:r w:rsidR="00357828">
        <w:rPr>
          <w:rFonts w:ascii="Times New Roman" w:eastAsia="Times New Roman" w:hAnsi="Times New Roman" w:cs="Times New Roman"/>
          <w:sz w:val="24"/>
          <w:szCs w:val="24"/>
        </w:rPr>
        <w:t>hat is the economic and community</w:t>
      </w:r>
      <w:r w:rsidR="00357828" w:rsidRPr="00AF036D">
        <w:rPr>
          <w:rFonts w:ascii="Times New Roman" w:eastAsia="Times New Roman" w:hAnsi="Times New Roman" w:cs="Times New Roman"/>
          <w:sz w:val="24"/>
          <w:szCs w:val="24"/>
        </w:rPr>
        <w:t xml:space="preserve"> risk of doing nothing</w:t>
      </w:r>
      <w:r w:rsidR="00357828">
        <w:rPr>
          <w:rFonts w:ascii="Times New Roman" w:eastAsia="Times New Roman" w:hAnsi="Times New Roman" w:cs="Times New Roman"/>
          <w:sz w:val="24"/>
          <w:szCs w:val="24"/>
        </w:rPr>
        <w:t>?</w:t>
      </w:r>
    </w:p>
    <w:p w:rsidR="00806E7C" w:rsidRDefault="00806E7C">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357828" w:rsidRPr="00357828" w:rsidRDefault="00357828" w:rsidP="00357828">
      <w:pPr>
        <w:spacing w:after="0" w:line="480" w:lineRule="auto"/>
        <w:jc w:val="both"/>
        <w:rPr>
          <w:rFonts w:ascii="Times New Roman" w:eastAsia="Times New Roman" w:hAnsi="Times New Roman" w:cs="Times New Roman"/>
          <w:b/>
          <w:sz w:val="24"/>
          <w:szCs w:val="24"/>
        </w:rPr>
      </w:pPr>
      <w:r w:rsidRPr="00357828">
        <w:rPr>
          <w:rFonts w:ascii="Times New Roman" w:eastAsia="Times New Roman" w:hAnsi="Times New Roman" w:cs="Times New Roman"/>
          <w:b/>
          <w:sz w:val="24"/>
          <w:szCs w:val="24"/>
        </w:rPr>
        <w:lastRenderedPageBreak/>
        <w:t>References:</w:t>
      </w:r>
    </w:p>
    <w:p w:rsidR="00357828" w:rsidRPr="00357828" w:rsidRDefault="00357828" w:rsidP="00357828">
      <w:pPr>
        <w:spacing w:after="0" w:line="480" w:lineRule="auto"/>
        <w:rPr>
          <w:rFonts w:ascii="Times New Roman" w:eastAsia="Times New Roman" w:hAnsi="Times New Roman" w:cs="Times New Roman"/>
          <w:sz w:val="24"/>
          <w:szCs w:val="24"/>
        </w:rPr>
      </w:pPr>
      <w:r w:rsidRPr="00357828">
        <w:rPr>
          <w:rFonts w:ascii="Times New Roman" w:eastAsia="Times New Roman" w:hAnsi="Times New Roman" w:cs="Times New Roman"/>
          <w:sz w:val="24"/>
          <w:szCs w:val="24"/>
        </w:rPr>
        <w:t xml:space="preserve">Bilodeau, K. A. (2009).  </w:t>
      </w:r>
      <w:r w:rsidRPr="00357828">
        <w:rPr>
          <w:rFonts w:ascii="Times New Roman" w:eastAsia="Times New Roman" w:hAnsi="Times New Roman" w:cs="Times New Roman"/>
          <w:i/>
          <w:sz w:val="24"/>
          <w:szCs w:val="24"/>
        </w:rPr>
        <w:t xml:space="preserve">Pooling Our Water Resource Knowledge: Public Knowledge, Concerns, Opinions, and Dynamics Related to Palouse Basin Water Resources Issues.  </w:t>
      </w:r>
      <w:r w:rsidRPr="00357828">
        <w:rPr>
          <w:rFonts w:ascii="Times New Roman" w:eastAsia="Times New Roman" w:hAnsi="Times New Roman" w:cs="Times New Roman"/>
          <w:sz w:val="24"/>
          <w:szCs w:val="24"/>
        </w:rPr>
        <w:t>thesis, University of Idaho, Moscow, ID.</w:t>
      </w:r>
    </w:p>
    <w:p w:rsidR="00A814E2" w:rsidRDefault="00A814E2" w:rsidP="00357828">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Editor &amp; Publisher International Year Book, </w:t>
      </w:r>
      <w:r>
        <w:rPr>
          <w:rFonts w:ascii="Times New Roman" w:eastAsia="Times New Roman" w:hAnsi="Times New Roman" w:cs="Times New Roman"/>
          <w:sz w:val="24"/>
          <w:szCs w:val="24"/>
        </w:rPr>
        <w:t>2010</w:t>
      </w:r>
    </w:p>
    <w:p w:rsidR="00357828" w:rsidRPr="00357828" w:rsidRDefault="00357828" w:rsidP="00357828">
      <w:pPr>
        <w:spacing w:after="0" w:line="480" w:lineRule="auto"/>
        <w:jc w:val="both"/>
        <w:rPr>
          <w:rFonts w:ascii="Times New Roman" w:eastAsia="Times New Roman" w:hAnsi="Times New Roman" w:cs="Times New Roman"/>
          <w:sz w:val="24"/>
          <w:szCs w:val="24"/>
        </w:rPr>
      </w:pPr>
      <w:r w:rsidRPr="00357828">
        <w:rPr>
          <w:rFonts w:ascii="Times New Roman" w:eastAsia="Times New Roman" w:hAnsi="Times New Roman" w:cs="Times New Roman"/>
          <w:sz w:val="24"/>
          <w:szCs w:val="24"/>
        </w:rPr>
        <w:t xml:space="preserve">Liebman J. C. (1976).  “Some Simple-Minded Observations on the Role of Optimization in Public Systems Decision-Making.”  </w:t>
      </w:r>
      <w:r w:rsidRPr="00357828">
        <w:rPr>
          <w:rFonts w:ascii="Times New Roman" w:eastAsia="Times New Roman" w:hAnsi="Times New Roman" w:cs="Times New Roman"/>
          <w:i/>
          <w:sz w:val="24"/>
          <w:szCs w:val="24"/>
        </w:rPr>
        <w:t xml:space="preserve">Interfaces </w:t>
      </w:r>
      <w:r w:rsidRPr="00357828">
        <w:rPr>
          <w:rFonts w:ascii="Times New Roman" w:eastAsia="Times New Roman" w:hAnsi="Times New Roman" w:cs="Times New Roman"/>
          <w:sz w:val="24"/>
          <w:szCs w:val="24"/>
        </w:rPr>
        <w:t>6(4): 102-108.</w:t>
      </w:r>
    </w:p>
    <w:p w:rsidR="00A814E2" w:rsidRDefault="00A814E2" w:rsidP="00357828">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Palouse Ground Water Basin Water Use Report, </w:t>
      </w:r>
      <w:r>
        <w:rPr>
          <w:rFonts w:ascii="Times New Roman" w:eastAsia="Times New Roman" w:hAnsi="Times New Roman" w:cs="Times New Roman"/>
          <w:sz w:val="24"/>
          <w:szCs w:val="24"/>
        </w:rPr>
        <w:t>2009</w:t>
      </w:r>
    </w:p>
    <w:p w:rsidR="00357828" w:rsidRPr="00357828" w:rsidRDefault="00357828" w:rsidP="00357828">
      <w:pPr>
        <w:spacing w:after="0" w:line="480" w:lineRule="auto"/>
        <w:jc w:val="both"/>
        <w:rPr>
          <w:rFonts w:ascii="Times New Roman" w:eastAsia="Times New Roman" w:hAnsi="Times New Roman" w:cs="Times New Roman"/>
          <w:sz w:val="24"/>
          <w:szCs w:val="24"/>
        </w:rPr>
      </w:pPr>
      <w:r w:rsidRPr="00357828">
        <w:rPr>
          <w:rFonts w:ascii="Times New Roman" w:eastAsia="Times New Roman" w:hAnsi="Times New Roman" w:cs="Times New Roman"/>
          <w:sz w:val="24"/>
          <w:szCs w:val="24"/>
        </w:rPr>
        <w:t xml:space="preserve">Pielke, R. A. (2007).  </w:t>
      </w:r>
      <w:r w:rsidRPr="00357828">
        <w:rPr>
          <w:rFonts w:ascii="Times New Roman" w:eastAsia="Times New Roman" w:hAnsi="Times New Roman" w:cs="Times New Roman"/>
          <w:i/>
          <w:sz w:val="24"/>
          <w:szCs w:val="24"/>
        </w:rPr>
        <w:t>The Honest Broker: Making sense of Science in Policy and Politics</w:t>
      </w:r>
      <w:r w:rsidRPr="00357828">
        <w:rPr>
          <w:rFonts w:ascii="Times New Roman" w:eastAsia="Times New Roman" w:hAnsi="Times New Roman" w:cs="Times New Roman"/>
          <w:sz w:val="24"/>
          <w:szCs w:val="24"/>
        </w:rPr>
        <w:t>.  Cambridge University Press, Cambridge, UK.  pp. 1-8.</w:t>
      </w:r>
    </w:p>
    <w:p w:rsidR="00357828" w:rsidRPr="00357828" w:rsidRDefault="00357828" w:rsidP="00357828">
      <w:pPr>
        <w:spacing w:after="0" w:line="480" w:lineRule="auto"/>
        <w:jc w:val="both"/>
        <w:rPr>
          <w:rFonts w:ascii="Times New Roman" w:eastAsia="Times New Roman" w:hAnsi="Times New Roman" w:cs="Times New Roman"/>
          <w:sz w:val="24"/>
          <w:szCs w:val="24"/>
        </w:rPr>
      </w:pPr>
      <w:r w:rsidRPr="00357828">
        <w:rPr>
          <w:rFonts w:ascii="Times New Roman" w:eastAsia="Times New Roman" w:hAnsi="Times New Roman" w:cs="Times New Roman"/>
          <w:sz w:val="24"/>
          <w:szCs w:val="24"/>
        </w:rPr>
        <w:t xml:space="preserve">Repko, A. F. (2008).  </w:t>
      </w:r>
      <w:r w:rsidRPr="00357828">
        <w:rPr>
          <w:rFonts w:ascii="Times New Roman" w:eastAsia="Times New Roman" w:hAnsi="Times New Roman" w:cs="Times New Roman"/>
          <w:i/>
          <w:sz w:val="24"/>
          <w:szCs w:val="24"/>
        </w:rPr>
        <w:t xml:space="preserve">Interdisciplinary Research: Processes and Theory.  </w:t>
      </w:r>
      <w:r w:rsidRPr="00357828">
        <w:rPr>
          <w:rFonts w:ascii="Times New Roman" w:eastAsia="Times New Roman" w:hAnsi="Times New Roman" w:cs="Times New Roman"/>
          <w:sz w:val="24"/>
          <w:szCs w:val="24"/>
        </w:rPr>
        <w:t>Sage Publications Incorporated, Los Angeles, CA.</w:t>
      </w:r>
    </w:p>
    <w:p w:rsidR="00357828" w:rsidRPr="00357828" w:rsidRDefault="00357828" w:rsidP="00357828">
      <w:pPr>
        <w:spacing w:after="0" w:line="480" w:lineRule="auto"/>
        <w:jc w:val="both"/>
        <w:rPr>
          <w:rFonts w:ascii="Times New Roman" w:eastAsia="Times New Roman" w:hAnsi="Times New Roman" w:cs="Times New Roman"/>
          <w:sz w:val="24"/>
          <w:szCs w:val="24"/>
        </w:rPr>
      </w:pPr>
      <w:r w:rsidRPr="00357828">
        <w:rPr>
          <w:rFonts w:ascii="Times New Roman" w:eastAsia="Times New Roman" w:hAnsi="Times New Roman" w:cs="Times New Roman"/>
          <w:sz w:val="24"/>
          <w:szCs w:val="24"/>
        </w:rPr>
        <w:t xml:space="preserve">Richartz, S. (2010).  </w:t>
      </w:r>
      <w:r w:rsidRPr="00357828">
        <w:rPr>
          <w:rFonts w:ascii="Times New Roman" w:eastAsia="Times New Roman" w:hAnsi="Times New Roman" w:cs="Times New Roman"/>
          <w:i/>
          <w:sz w:val="24"/>
          <w:szCs w:val="24"/>
        </w:rPr>
        <w:t xml:space="preserve">Opportunities for Collaboration: A Situational Assessment of the Palouse Basin.  </w:t>
      </w:r>
      <w:r w:rsidRPr="00357828">
        <w:rPr>
          <w:rFonts w:ascii="Times New Roman" w:eastAsia="Times New Roman" w:hAnsi="Times New Roman" w:cs="Times New Roman"/>
          <w:sz w:val="24"/>
          <w:szCs w:val="24"/>
        </w:rPr>
        <w:t>thesis, University of Idaho, Moscow, ID.</w:t>
      </w:r>
    </w:p>
    <w:p w:rsidR="00357828" w:rsidRPr="00357828" w:rsidRDefault="00357828" w:rsidP="00357828">
      <w:pPr>
        <w:spacing w:after="0" w:line="480" w:lineRule="auto"/>
        <w:jc w:val="both"/>
        <w:rPr>
          <w:rFonts w:ascii="Times New Roman" w:eastAsia="Times New Roman" w:hAnsi="Times New Roman" w:cs="Times New Roman"/>
          <w:sz w:val="24"/>
          <w:szCs w:val="24"/>
        </w:rPr>
      </w:pPr>
      <w:r w:rsidRPr="00357828">
        <w:rPr>
          <w:rFonts w:ascii="Times New Roman" w:eastAsia="Times New Roman" w:hAnsi="Times New Roman" w:cs="Times New Roman"/>
          <w:sz w:val="24"/>
          <w:szCs w:val="24"/>
        </w:rPr>
        <w:t>Rittel H.W.J. and M. M. Webber (1973).  “Dilemmas in a General Theory of Planning.”</w:t>
      </w:r>
      <w:r w:rsidRPr="00357828">
        <w:rPr>
          <w:rFonts w:ascii="Times New Roman" w:eastAsia="Times New Roman" w:hAnsi="Times New Roman" w:cs="Times New Roman"/>
          <w:i/>
          <w:sz w:val="24"/>
          <w:szCs w:val="24"/>
        </w:rPr>
        <w:t xml:space="preserve">  Policy Sciences </w:t>
      </w:r>
      <w:r w:rsidRPr="00357828">
        <w:rPr>
          <w:rFonts w:ascii="Times New Roman" w:eastAsia="Times New Roman" w:hAnsi="Times New Roman" w:cs="Times New Roman"/>
          <w:sz w:val="24"/>
          <w:szCs w:val="24"/>
        </w:rPr>
        <w:t>4: 155-169.</w:t>
      </w:r>
    </w:p>
    <w:p w:rsidR="00357828" w:rsidRPr="00357828" w:rsidRDefault="00357828" w:rsidP="00357828">
      <w:pPr>
        <w:spacing w:after="0" w:line="480" w:lineRule="auto"/>
        <w:jc w:val="both"/>
        <w:rPr>
          <w:rFonts w:ascii="Times New Roman" w:eastAsia="Times New Roman" w:hAnsi="Times New Roman" w:cs="Times New Roman"/>
          <w:sz w:val="24"/>
          <w:szCs w:val="24"/>
        </w:rPr>
      </w:pPr>
    </w:p>
    <w:sectPr w:rsidR="00357828" w:rsidRPr="00357828" w:rsidSect="00CD72CF">
      <w:headerReference w:type="default" r:id="rId9"/>
      <w:pgSz w:w="12240" w:h="15840"/>
      <w:pgMar w:top="1440" w:right="1440" w:bottom="72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bcosens" w:date="2011-10-06T20:07:00Z" w:initials="b">
    <w:p w:rsidR="00E56C72" w:rsidRDefault="00E56C72">
      <w:pPr>
        <w:pStyle w:val="CommentText"/>
      </w:pPr>
      <w:r>
        <w:rPr>
          <w:rStyle w:val="CommentReference"/>
        </w:rPr>
        <w:annotationRef/>
      </w:r>
      <w:r>
        <w:t>Nice job of setting out the problem, explaining the process and focusing in on the lack of understanding of the problem in the basin.  Your discussion of the various means to communicate is a nice addition.  The one thing I see missing is a treatment of uncertainty.  Although you acknowledge the lack of understanding of the aquifer, some of your statements suggest that if we just studied it more, we would understand this – this requires a bit more thought.  One of the things that makes this a wicked problem is that some of the uncertainty is irreducible under current economic and technology constraints – yet we have to make decisions anyway – so how do we handle uncertainty when trying to educate the public to take action?</w:t>
      </w:r>
    </w:p>
  </w:comment>
  <w:comment w:id="1" w:author="bcosens" w:date="2011-10-06T19:21:00Z" w:initials="b">
    <w:p w:rsidR="00E56C72" w:rsidRDefault="00E56C72">
      <w:pPr>
        <w:pStyle w:val="CommentText"/>
      </w:pPr>
      <w:r>
        <w:rPr>
          <w:rStyle w:val="CommentReference"/>
        </w:rPr>
        <w:annotationRef/>
      </w:r>
      <w:r>
        <w:t>Excellent – I think one of the important things everyone ultimately learns in doing this is that rather than a step by step process, it is iterative and frequently requires going back and altering previous conceptualizations of what the problem is</w:t>
      </w:r>
    </w:p>
  </w:comment>
  <w:comment w:id="2" w:author="bcosens" w:date="2011-10-06T19:37:00Z" w:initials="b">
    <w:p w:rsidR="00E56C72" w:rsidRDefault="00E56C72">
      <w:pPr>
        <w:pStyle w:val="CommentText"/>
      </w:pPr>
      <w:r>
        <w:rPr>
          <w:rStyle w:val="CommentReference"/>
        </w:rPr>
        <w:annotationRef/>
      </w:r>
      <w:r>
        <w:t>Excellent section that describes both the aquifer decline and the social use of the aquifer</w:t>
      </w:r>
    </w:p>
  </w:comment>
  <w:comment w:id="4" w:author="bcosens" w:date="2011-10-06T19:38:00Z" w:initials="b">
    <w:p w:rsidR="00E56C72" w:rsidRDefault="00E56C72">
      <w:pPr>
        <w:pStyle w:val="CommentText"/>
      </w:pPr>
      <w:r>
        <w:rPr>
          <w:rStyle w:val="CommentReference"/>
        </w:rPr>
        <w:annotationRef/>
      </w:r>
      <w:r>
        <w:t>Good, this helps identify some of the social factors in the basin</w:t>
      </w:r>
    </w:p>
  </w:comment>
  <w:comment w:id="6" w:author="Jan Boll" w:date="2011-10-11T11:26:00Z" w:initials="JB">
    <w:p w:rsidR="00E56C72" w:rsidRDefault="00E56C72">
      <w:pPr>
        <w:pStyle w:val="CommentText"/>
      </w:pPr>
      <w:r>
        <w:rPr>
          <w:rStyle w:val="CommentReference"/>
        </w:rPr>
        <w:annotationRef/>
      </w:r>
      <w:r>
        <w:t>What were these rules?</w:t>
      </w:r>
    </w:p>
  </w:comment>
  <w:comment w:id="7" w:author="Jan Boll" w:date="2011-10-11T11:28:00Z" w:initials="JB">
    <w:p w:rsidR="00E56C72" w:rsidRDefault="00E56C72">
      <w:pPr>
        <w:pStyle w:val="CommentText"/>
      </w:pPr>
      <w:r>
        <w:rPr>
          <w:rStyle w:val="CommentReference"/>
        </w:rPr>
        <w:annotationRef/>
      </w:r>
      <w:r>
        <w:t>This was a nice component of your group’s communication efforts</w:t>
      </w:r>
    </w:p>
  </w:comment>
  <w:comment w:id="8" w:author="bcosens" w:date="2011-10-06T19:37:00Z" w:initials="b">
    <w:p w:rsidR="00E56C72" w:rsidRDefault="00E56C72">
      <w:pPr>
        <w:pStyle w:val="CommentText"/>
      </w:pPr>
      <w:r>
        <w:rPr>
          <w:rStyle w:val="CommentReference"/>
        </w:rPr>
        <w:annotationRef/>
      </w:r>
      <w:r>
        <w:t>This seems appropriate given that you were limited by who was assigned to each group and could not go out and recruit participants from relevant disciplines</w:t>
      </w:r>
    </w:p>
  </w:comment>
  <w:comment w:id="9" w:author="Jan Boll" w:date="2011-10-11T11:30:00Z" w:initials="JB">
    <w:p w:rsidR="00E56C72" w:rsidRDefault="00E56C72">
      <w:pPr>
        <w:pStyle w:val="CommentText"/>
      </w:pPr>
      <w:r>
        <w:rPr>
          <w:rStyle w:val="CommentReference"/>
        </w:rPr>
        <w:annotationRef/>
      </w:r>
      <w:r>
        <w:t>6 members?</w:t>
      </w:r>
    </w:p>
  </w:comment>
  <w:comment w:id="10" w:author="Jan Boll" w:date="2011-10-11T11:32:00Z" w:initials="JB">
    <w:p w:rsidR="00E56C72" w:rsidRDefault="00E56C72">
      <w:pPr>
        <w:pStyle w:val="CommentText"/>
      </w:pPr>
      <w:r>
        <w:rPr>
          <w:rStyle w:val="CommentReference"/>
        </w:rPr>
        <w:annotationRef/>
      </w:r>
      <w:r>
        <w:t>This is very good!</w:t>
      </w:r>
    </w:p>
  </w:comment>
  <w:comment w:id="11" w:author="bcosens" w:date="2011-10-06T19:39:00Z" w:initials="b">
    <w:p w:rsidR="00E56C72" w:rsidRDefault="00E56C72">
      <w:pPr>
        <w:pStyle w:val="CommentText"/>
      </w:pPr>
      <w:r>
        <w:rPr>
          <w:rStyle w:val="CommentReference"/>
        </w:rPr>
        <w:annotationRef/>
      </w:r>
      <w:r>
        <w:t>excellent</w:t>
      </w:r>
    </w:p>
  </w:comment>
  <w:comment w:id="12" w:author="Jan Boll" w:date="2011-10-11T11:34:00Z" w:initials="JB">
    <w:p w:rsidR="00E56C72" w:rsidRDefault="00E56C72">
      <w:pPr>
        <w:pStyle w:val="CommentText"/>
      </w:pPr>
      <w:r>
        <w:rPr>
          <w:rStyle w:val="CommentReference"/>
        </w:rPr>
        <w:annotationRef/>
      </w:r>
      <w:r>
        <w:t>nice!</w:t>
      </w:r>
    </w:p>
  </w:comment>
  <w:comment w:id="13" w:author="bcosens" w:date="2011-10-06T19:41:00Z" w:initials="b">
    <w:p w:rsidR="00E56C72" w:rsidRDefault="00E56C72">
      <w:pPr>
        <w:pStyle w:val="CommentText"/>
      </w:pPr>
      <w:r>
        <w:rPr>
          <w:rStyle w:val="CommentReference"/>
        </w:rPr>
        <w:annotationRef/>
      </w:r>
      <w:r>
        <w:t>excellent</w:t>
      </w:r>
    </w:p>
  </w:comment>
  <w:comment w:id="14" w:author="bcosens" w:date="2011-10-06T19:43:00Z" w:initials="b">
    <w:p w:rsidR="00E56C72" w:rsidRDefault="00E56C72">
      <w:pPr>
        <w:pStyle w:val="CommentText"/>
      </w:pPr>
      <w:r>
        <w:rPr>
          <w:rStyle w:val="CommentReference"/>
        </w:rPr>
        <w:annotationRef/>
      </w:r>
      <w:r>
        <w:t>This is a good evolution from your first question and a good explanation of how you got there.  The one thing I see missing from your discussion is the role of irreducible uncertainty.</w:t>
      </w:r>
    </w:p>
  </w:comment>
  <w:comment w:id="16" w:author="bcosens" w:date="2011-10-06T19:46:00Z" w:initials="b">
    <w:p w:rsidR="00E56C72" w:rsidRDefault="00E56C72">
      <w:pPr>
        <w:pStyle w:val="CommentText"/>
      </w:pPr>
      <w:r>
        <w:rPr>
          <w:rStyle w:val="CommentReference"/>
        </w:rPr>
        <w:annotationRef/>
      </w:r>
      <w:r>
        <w:t>I like this</w:t>
      </w:r>
    </w:p>
  </w:comment>
  <w:comment w:id="17" w:author="Jan Boll" w:date="2011-10-11T11:51:00Z" w:initials="JB">
    <w:p w:rsidR="00E56C72" w:rsidRDefault="00E56C72">
      <w:pPr>
        <w:pStyle w:val="CommentText"/>
      </w:pPr>
      <w:r>
        <w:rPr>
          <w:rStyle w:val="CommentReference"/>
        </w:rPr>
        <w:annotationRef/>
      </w:r>
      <w:r>
        <w:t>This discussion of the conceptual model is a great section!</w:t>
      </w:r>
      <w:r w:rsidR="009463E8">
        <w:t xml:space="preserve">  You could have put an image of it with the report as an appendix.</w:t>
      </w:r>
      <w:bookmarkStart w:id="18" w:name="_GoBack"/>
      <w:bookmarkEnd w:id="18"/>
    </w:p>
  </w:comment>
  <w:comment w:id="22" w:author="Jan Boll" w:date="2011-10-11T11:45:00Z" w:initials="JB">
    <w:p w:rsidR="00E56C72" w:rsidRDefault="00E56C72">
      <w:pPr>
        <w:pStyle w:val="CommentText"/>
      </w:pPr>
      <w:r>
        <w:rPr>
          <w:rStyle w:val="CommentReference"/>
        </w:rPr>
        <w:annotationRef/>
      </w:r>
      <w:r>
        <w:t>Hitting the nail on the head!  Through the Palouse Summits, PBAC has gained more legitimacy</w:t>
      </w:r>
    </w:p>
  </w:comment>
  <w:comment w:id="23" w:author="bcosens" w:date="2011-10-06T20:01:00Z" w:initials="b">
    <w:p w:rsidR="00E56C72" w:rsidRDefault="00E56C72">
      <w:pPr>
        <w:pStyle w:val="CommentText"/>
      </w:pPr>
      <w:r>
        <w:rPr>
          <w:rStyle w:val="CommentReference"/>
        </w:rPr>
        <w:annotationRef/>
      </w:r>
      <w:r>
        <w:t>Excellent, this is an aspect few think about productively as you have done</w:t>
      </w:r>
    </w:p>
  </w:comment>
  <w:comment w:id="28" w:author="bcosens" w:date="2011-10-06T20:00:00Z" w:initials="b">
    <w:p w:rsidR="00E56C72" w:rsidRDefault="00E56C72">
      <w:pPr>
        <w:pStyle w:val="CommentText"/>
      </w:pPr>
      <w:r>
        <w:rPr>
          <w:rStyle w:val="CommentReference"/>
        </w:rPr>
        <w:annotationRef/>
      </w:r>
      <w:r>
        <w:t>Define?</w:t>
      </w:r>
    </w:p>
  </w:comment>
  <w:comment w:id="29" w:author="Jan Boll" w:date="2011-10-11T11:50:00Z" w:initials="JB">
    <w:p w:rsidR="009463E8" w:rsidRDefault="009463E8">
      <w:pPr>
        <w:pStyle w:val="CommentText"/>
      </w:pPr>
      <w:r>
        <w:rPr>
          <w:rStyle w:val="CommentReference"/>
        </w:rPr>
        <w:annotationRef/>
      </w:r>
      <w:r>
        <w:t>But it buys time for the community to find a long-term solution, and it could be part of the long-term solution.</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DBD" w:rsidRDefault="00891DBD" w:rsidP="00CD72CF">
      <w:pPr>
        <w:spacing w:after="0" w:line="240" w:lineRule="auto"/>
      </w:pPr>
      <w:r>
        <w:separator/>
      </w:r>
    </w:p>
  </w:endnote>
  <w:endnote w:type="continuationSeparator" w:id="0">
    <w:p w:rsidR="00891DBD" w:rsidRDefault="00891DBD" w:rsidP="00CD72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DBD" w:rsidRDefault="00891DBD" w:rsidP="00CD72CF">
      <w:pPr>
        <w:spacing w:after="0" w:line="240" w:lineRule="auto"/>
      </w:pPr>
      <w:r>
        <w:separator/>
      </w:r>
    </w:p>
  </w:footnote>
  <w:footnote w:type="continuationSeparator" w:id="0">
    <w:p w:rsidR="00891DBD" w:rsidRDefault="00891DBD" w:rsidP="00CD72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96454"/>
      <w:docPartObj>
        <w:docPartGallery w:val="Page Numbers (Top of Page)"/>
        <w:docPartUnique/>
      </w:docPartObj>
    </w:sdtPr>
    <w:sdtContent>
      <w:p w:rsidR="00E56C72" w:rsidRDefault="00DC178D">
        <w:pPr>
          <w:pStyle w:val="Header"/>
          <w:jc w:val="right"/>
        </w:pPr>
        <w:r>
          <w:fldChar w:fldCharType="begin"/>
        </w:r>
        <w:r w:rsidR="00E56C72">
          <w:instrText xml:space="preserve"> PAGE   \* MERGEFORMAT </w:instrText>
        </w:r>
        <w:r>
          <w:fldChar w:fldCharType="separate"/>
        </w:r>
        <w:r w:rsidR="00101CBA">
          <w:rPr>
            <w:noProof/>
          </w:rPr>
          <w:t>20</w:t>
        </w:r>
        <w:r>
          <w:rPr>
            <w:noProof/>
          </w:rPr>
          <w:fldChar w:fldCharType="end"/>
        </w:r>
      </w:p>
    </w:sdtContent>
  </w:sdt>
  <w:p w:rsidR="00E56C72" w:rsidRDefault="00E56C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07292"/>
    <w:multiLevelType w:val="hybridMultilevel"/>
    <w:tmpl w:val="5202934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B183AB5"/>
    <w:multiLevelType w:val="hybridMultilevel"/>
    <w:tmpl w:val="25662DF8"/>
    <w:lvl w:ilvl="0" w:tplc="594062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20906D7"/>
    <w:multiLevelType w:val="hybridMultilevel"/>
    <w:tmpl w:val="7DB04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27508"/>
    <w:rsid w:val="00101CBA"/>
    <w:rsid w:val="0010473C"/>
    <w:rsid w:val="00121464"/>
    <w:rsid w:val="00122AB3"/>
    <w:rsid w:val="00143AB0"/>
    <w:rsid w:val="0018514F"/>
    <w:rsid w:val="001B2B07"/>
    <w:rsid w:val="001B5BDE"/>
    <w:rsid w:val="001C20DC"/>
    <w:rsid w:val="00237BE6"/>
    <w:rsid w:val="00244DCC"/>
    <w:rsid w:val="00245780"/>
    <w:rsid w:val="002E7B63"/>
    <w:rsid w:val="00304E36"/>
    <w:rsid w:val="00310F2B"/>
    <w:rsid w:val="00327553"/>
    <w:rsid w:val="00353A5F"/>
    <w:rsid w:val="00357828"/>
    <w:rsid w:val="003819E9"/>
    <w:rsid w:val="003E2136"/>
    <w:rsid w:val="003E4C7F"/>
    <w:rsid w:val="003E5054"/>
    <w:rsid w:val="003E623D"/>
    <w:rsid w:val="00451004"/>
    <w:rsid w:val="004522F7"/>
    <w:rsid w:val="00461681"/>
    <w:rsid w:val="004646CD"/>
    <w:rsid w:val="004A1D99"/>
    <w:rsid w:val="004C4901"/>
    <w:rsid w:val="00527508"/>
    <w:rsid w:val="00550BC9"/>
    <w:rsid w:val="00557497"/>
    <w:rsid w:val="005658E3"/>
    <w:rsid w:val="00585D4D"/>
    <w:rsid w:val="005A2880"/>
    <w:rsid w:val="005B7AF6"/>
    <w:rsid w:val="0062513B"/>
    <w:rsid w:val="00626A71"/>
    <w:rsid w:val="00653008"/>
    <w:rsid w:val="00656F09"/>
    <w:rsid w:val="006636A3"/>
    <w:rsid w:val="006B378F"/>
    <w:rsid w:val="006B445A"/>
    <w:rsid w:val="00704830"/>
    <w:rsid w:val="00735307"/>
    <w:rsid w:val="007A214C"/>
    <w:rsid w:val="007A6A6D"/>
    <w:rsid w:val="00806052"/>
    <w:rsid w:val="00806E7C"/>
    <w:rsid w:val="00891DBD"/>
    <w:rsid w:val="008B0D70"/>
    <w:rsid w:val="008B3DAF"/>
    <w:rsid w:val="008B7F96"/>
    <w:rsid w:val="008D44E2"/>
    <w:rsid w:val="009463E8"/>
    <w:rsid w:val="00985361"/>
    <w:rsid w:val="009B6AEF"/>
    <w:rsid w:val="00A17822"/>
    <w:rsid w:val="00A814E2"/>
    <w:rsid w:val="00A903E3"/>
    <w:rsid w:val="00A95F0A"/>
    <w:rsid w:val="00AC60DC"/>
    <w:rsid w:val="00AF036D"/>
    <w:rsid w:val="00B962DD"/>
    <w:rsid w:val="00C21A57"/>
    <w:rsid w:val="00C84E3A"/>
    <w:rsid w:val="00CA6C4D"/>
    <w:rsid w:val="00CD065B"/>
    <w:rsid w:val="00CD72CF"/>
    <w:rsid w:val="00CE2684"/>
    <w:rsid w:val="00D25AB5"/>
    <w:rsid w:val="00DB4C32"/>
    <w:rsid w:val="00DC178D"/>
    <w:rsid w:val="00DE6F88"/>
    <w:rsid w:val="00E479E5"/>
    <w:rsid w:val="00E5338C"/>
    <w:rsid w:val="00E56C72"/>
    <w:rsid w:val="00E60552"/>
    <w:rsid w:val="00E81A2B"/>
    <w:rsid w:val="00EA5CEE"/>
    <w:rsid w:val="00EA6075"/>
    <w:rsid w:val="00EF65E3"/>
    <w:rsid w:val="00F363AF"/>
    <w:rsid w:val="00FE33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D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27508"/>
    <w:rPr>
      <w:b/>
      <w:bCs/>
    </w:rPr>
  </w:style>
  <w:style w:type="character" w:styleId="Emphasis">
    <w:name w:val="Emphasis"/>
    <w:basedOn w:val="DefaultParagraphFont"/>
    <w:uiPriority w:val="20"/>
    <w:qFormat/>
    <w:rsid w:val="00527508"/>
    <w:rPr>
      <w:i/>
      <w:iCs/>
    </w:rPr>
  </w:style>
  <w:style w:type="character" w:styleId="Hyperlink">
    <w:name w:val="Hyperlink"/>
    <w:basedOn w:val="DefaultParagraphFont"/>
    <w:uiPriority w:val="99"/>
    <w:semiHidden/>
    <w:unhideWhenUsed/>
    <w:rsid w:val="00527508"/>
    <w:rPr>
      <w:color w:val="0000FF"/>
      <w:u w:val="single"/>
    </w:rPr>
  </w:style>
  <w:style w:type="paragraph" w:styleId="BalloonText">
    <w:name w:val="Balloon Text"/>
    <w:basedOn w:val="Normal"/>
    <w:link w:val="BalloonTextChar"/>
    <w:uiPriority w:val="99"/>
    <w:semiHidden/>
    <w:unhideWhenUsed/>
    <w:rsid w:val="005275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508"/>
    <w:rPr>
      <w:rFonts w:ascii="Tahoma" w:hAnsi="Tahoma" w:cs="Tahoma"/>
      <w:sz w:val="16"/>
      <w:szCs w:val="16"/>
    </w:rPr>
  </w:style>
  <w:style w:type="paragraph" w:styleId="ListParagraph">
    <w:name w:val="List Paragraph"/>
    <w:basedOn w:val="Normal"/>
    <w:uiPriority w:val="34"/>
    <w:qFormat/>
    <w:rsid w:val="00806052"/>
    <w:pPr>
      <w:ind w:left="720"/>
      <w:contextualSpacing/>
    </w:pPr>
  </w:style>
  <w:style w:type="paragraph" w:styleId="Header">
    <w:name w:val="header"/>
    <w:basedOn w:val="Normal"/>
    <w:link w:val="HeaderChar"/>
    <w:uiPriority w:val="99"/>
    <w:unhideWhenUsed/>
    <w:rsid w:val="00CD72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2CF"/>
  </w:style>
  <w:style w:type="paragraph" w:styleId="Footer">
    <w:name w:val="footer"/>
    <w:basedOn w:val="Normal"/>
    <w:link w:val="FooterChar"/>
    <w:uiPriority w:val="99"/>
    <w:semiHidden/>
    <w:unhideWhenUsed/>
    <w:rsid w:val="00CD72C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72CF"/>
  </w:style>
  <w:style w:type="character" w:styleId="CommentReference">
    <w:name w:val="annotation reference"/>
    <w:basedOn w:val="DefaultParagraphFont"/>
    <w:uiPriority w:val="99"/>
    <w:semiHidden/>
    <w:unhideWhenUsed/>
    <w:rsid w:val="00122AB3"/>
    <w:rPr>
      <w:sz w:val="16"/>
      <w:szCs w:val="16"/>
    </w:rPr>
  </w:style>
  <w:style w:type="paragraph" w:styleId="CommentText">
    <w:name w:val="annotation text"/>
    <w:basedOn w:val="Normal"/>
    <w:link w:val="CommentTextChar"/>
    <w:uiPriority w:val="99"/>
    <w:semiHidden/>
    <w:unhideWhenUsed/>
    <w:rsid w:val="00122AB3"/>
    <w:pPr>
      <w:spacing w:line="240" w:lineRule="auto"/>
    </w:pPr>
    <w:rPr>
      <w:sz w:val="20"/>
      <w:szCs w:val="20"/>
    </w:rPr>
  </w:style>
  <w:style w:type="character" w:customStyle="1" w:styleId="CommentTextChar">
    <w:name w:val="Comment Text Char"/>
    <w:basedOn w:val="DefaultParagraphFont"/>
    <w:link w:val="CommentText"/>
    <w:uiPriority w:val="99"/>
    <w:semiHidden/>
    <w:rsid w:val="00122AB3"/>
    <w:rPr>
      <w:sz w:val="20"/>
      <w:szCs w:val="20"/>
    </w:rPr>
  </w:style>
  <w:style w:type="paragraph" w:styleId="CommentSubject">
    <w:name w:val="annotation subject"/>
    <w:basedOn w:val="CommentText"/>
    <w:next w:val="CommentText"/>
    <w:link w:val="CommentSubjectChar"/>
    <w:uiPriority w:val="99"/>
    <w:semiHidden/>
    <w:unhideWhenUsed/>
    <w:rsid w:val="00122AB3"/>
    <w:rPr>
      <w:b/>
      <w:bCs/>
    </w:rPr>
  </w:style>
  <w:style w:type="character" w:customStyle="1" w:styleId="CommentSubjectChar">
    <w:name w:val="Comment Subject Char"/>
    <w:basedOn w:val="CommentTextChar"/>
    <w:link w:val="CommentSubject"/>
    <w:uiPriority w:val="99"/>
    <w:semiHidden/>
    <w:rsid w:val="00122AB3"/>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D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27508"/>
    <w:rPr>
      <w:b/>
      <w:bCs/>
    </w:rPr>
  </w:style>
  <w:style w:type="character" w:styleId="Emphasis">
    <w:name w:val="Emphasis"/>
    <w:basedOn w:val="DefaultParagraphFont"/>
    <w:uiPriority w:val="20"/>
    <w:qFormat/>
    <w:rsid w:val="00527508"/>
    <w:rPr>
      <w:i/>
      <w:iCs/>
    </w:rPr>
  </w:style>
  <w:style w:type="character" w:styleId="Hyperlink">
    <w:name w:val="Hyperlink"/>
    <w:basedOn w:val="DefaultParagraphFont"/>
    <w:uiPriority w:val="99"/>
    <w:semiHidden/>
    <w:unhideWhenUsed/>
    <w:rsid w:val="00527508"/>
    <w:rPr>
      <w:color w:val="0000FF"/>
      <w:u w:val="single"/>
    </w:rPr>
  </w:style>
  <w:style w:type="paragraph" w:styleId="BalloonText">
    <w:name w:val="Balloon Text"/>
    <w:basedOn w:val="Normal"/>
    <w:link w:val="BalloonTextChar"/>
    <w:uiPriority w:val="99"/>
    <w:semiHidden/>
    <w:unhideWhenUsed/>
    <w:rsid w:val="005275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508"/>
    <w:rPr>
      <w:rFonts w:ascii="Tahoma" w:hAnsi="Tahoma" w:cs="Tahoma"/>
      <w:sz w:val="16"/>
      <w:szCs w:val="16"/>
    </w:rPr>
  </w:style>
  <w:style w:type="paragraph" w:styleId="ListParagraph">
    <w:name w:val="List Paragraph"/>
    <w:basedOn w:val="Normal"/>
    <w:uiPriority w:val="34"/>
    <w:qFormat/>
    <w:rsid w:val="00806052"/>
    <w:pPr>
      <w:ind w:left="720"/>
      <w:contextualSpacing/>
    </w:pPr>
  </w:style>
  <w:style w:type="paragraph" w:styleId="Header">
    <w:name w:val="header"/>
    <w:basedOn w:val="Normal"/>
    <w:link w:val="HeaderChar"/>
    <w:uiPriority w:val="99"/>
    <w:unhideWhenUsed/>
    <w:rsid w:val="00CD72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2CF"/>
  </w:style>
  <w:style w:type="paragraph" w:styleId="Footer">
    <w:name w:val="footer"/>
    <w:basedOn w:val="Normal"/>
    <w:link w:val="FooterChar"/>
    <w:uiPriority w:val="99"/>
    <w:semiHidden/>
    <w:unhideWhenUsed/>
    <w:rsid w:val="00CD72C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D72CF"/>
  </w:style>
  <w:style w:type="character" w:styleId="CommentReference">
    <w:name w:val="annotation reference"/>
    <w:basedOn w:val="DefaultParagraphFont"/>
    <w:uiPriority w:val="99"/>
    <w:semiHidden/>
    <w:unhideWhenUsed/>
    <w:rsid w:val="00122AB3"/>
    <w:rPr>
      <w:sz w:val="16"/>
      <w:szCs w:val="16"/>
    </w:rPr>
  </w:style>
  <w:style w:type="paragraph" w:styleId="CommentText">
    <w:name w:val="annotation text"/>
    <w:basedOn w:val="Normal"/>
    <w:link w:val="CommentTextChar"/>
    <w:uiPriority w:val="99"/>
    <w:semiHidden/>
    <w:unhideWhenUsed/>
    <w:rsid w:val="00122AB3"/>
    <w:pPr>
      <w:spacing w:line="240" w:lineRule="auto"/>
    </w:pPr>
    <w:rPr>
      <w:sz w:val="20"/>
      <w:szCs w:val="20"/>
    </w:rPr>
  </w:style>
  <w:style w:type="character" w:customStyle="1" w:styleId="CommentTextChar">
    <w:name w:val="Comment Text Char"/>
    <w:basedOn w:val="DefaultParagraphFont"/>
    <w:link w:val="CommentText"/>
    <w:uiPriority w:val="99"/>
    <w:semiHidden/>
    <w:rsid w:val="00122AB3"/>
    <w:rPr>
      <w:sz w:val="20"/>
      <w:szCs w:val="20"/>
    </w:rPr>
  </w:style>
  <w:style w:type="paragraph" w:styleId="CommentSubject">
    <w:name w:val="annotation subject"/>
    <w:basedOn w:val="CommentText"/>
    <w:next w:val="CommentText"/>
    <w:link w:val="CommentSubjectChar"/>
    <w:uiPriority w:val="99"/>
    <w:semiHidden/>
    <w:unhideWhenUsed/>
    <w:rsid w:val="00122AB3"/>
    <w:rPr>
      <w:b/>
      <w:bCs/>
    </w:rPr>
  </w:style>
  <w:style w:type="character" w:customStyle="1" w:styleId="CommentSubjectChar">
    <w:name w:val="Comment Subject Char"/>
    <w:basedOn w:val="CommentTextChar"/>
    <w:link w:val="CommentSubject"/>
    <w:uiPriority w:val="99"/>
    <w:semiHidden/>
    <w:rsid w:val="00122AB3"/>
    <w:rPr>
      <w:b/>
      <w:bCs/>
      <w:sz w:val="20"/>
      <w:szCs w:val="20"/>
    </w:rPr>
  </w:style>
</w:styles>
</file>

<file path=word/webSettings.xml><?xml version="1.0" encoding="utf-8"?>
<w:webSettings xmlns:r="http://schemas.openxmlformats.org/officeDocument/2006/relationships" xmlns:w="http://schemas.openxmlformats.org/wordprocessingml/2006/main">
  <w:divs>
    <w:div w:id="1271887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r506group4.wikispaces.com/home" TargetMode="External"/><Relationship Id="rId3" Type="http://schemas.openxmlformats.org/officeDocument/2006/relationships/settings" Target="settings.xml"/><Relationship Id="rId7" Type="http://schemas.openxmlformats.org/officeDocument/2006/relationships/comments" Target="comments.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6041</Words>
  <Characters>34436</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40397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jbrowitt</dc:creator>
  <cp:lastModifiedBy>jbrowitt</cp:lastModifiedBy>
  <cp:revision>2</cp:revision>
  <dcterms:created xsi:type="dcterms:W3CDTF">2011-10-18T02:41:00Z</dcterms:created>
  <dcterms:modified xsi:type="dcterms:W3CDTF">2011-10-18T02:41:00Z</dcterms:modified>
</cp:coreProperties>
</file>