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C54BA" w14:textId="77777777" w:rsidR="00C270E6" w:rsidRDefault="00C270E6" w:rsidP="00C270E6">
      <w:pPr>
        <w:spacing w:after="0" w:line="480" w:lineRule="auto"/>
        <w:jc w:val="center"/>
        <w:rPr>
          <w:rFonts w:ascii="Times New Roman" w:hAnsi="Times New Roman"/>
          <w:b/>
          <w:sz w:val="32"/>
        </w:rPr>
      </w:pPr>
    </w:p>
    <w:p w14:paraId="4E4B3072" w14:textId="77777777" w:rsidR="00C270E6" w:rsidRDefault="00C270E6" w:rsidP="00C270E6">
      <w:pPr>
        <w:spacing w:after="0" w:line="480" w:lineRule="auto"/>
        <w:jc w:val="center"/>
        <w:rPr>
          <w:rFonts w:ascii="Times New Roman" w:hAnsi="Times New Roman"/>
          <w:b/>
          <w:sz w:val="32"/>
        </w:rPr>
      </w:pPr>
    </w:p>
    <w:p w14:paraId="358E6D31" w14:textId="77777777" w:rsidR="00C270E6" w:rsidRDefault="00C270E6" w:rsidP="00C270E6">
      <w:pPr>
        <w:spacing w:after="0" w:line="480" w:lineRule="auto"/>
        <w:jc w:val="center"/>
        <w:rPr>
          <w:rFonts w:ascii="Times New Roman" w:hAnsi="Times New Roman"/>
          <w:b/>
          <w:sz w:val="32"/>
        </w:rPr>
      </w:pPr>
    </w:p>
    <w:p w14:paraId="33FFBA3B" w14:textId="77777777" w:rsidR="00C270E6" w:rsidRDefault="00C270E6" w:rsidP="00C270E6">
      <w:pPr>
        <w:spacing w:after="0" w:line="480" w:lineRule="auto"/>
        <w:jc w:val="center"/>
        <w:rPr>
          <w:rFonts w:ascii="Times New Roman" w:hAnsi="Times New Roman"/>
          <w:b/>
          <w:sz w:val="32"/>
        </w:rPr>
      </w:pPr>
      <w:bookmarkStart w:id="0" w:name="_GoBack"/>
      <w:bookmarkEnd w:id="0"/>
    </w:p>
    <w:p w14:paraId="74984392" w14:textId="77777777" w:rsidR="00C270E6" w:rsidRPr="00C270E6" w:rsidRDefault="00C270E6" w:rsidP="00C270E6">
      <w:pPr>
        <w:spacing w:after="0" w:line="480" w:lineRule="auto"/>
        <w:jc w:val="center"/>
        <w:rPr>
          <w:rFonts w:ascii="Times New Roman" w:hAnsi="Times New Roman"/>
          <w:b/>
          <w:sz w:val="32"/>
        </w:rPr>
      </w:pPr>
      <w:commentRangeStart w:id="1"/>
      <w:r w:rsidRPr="00C270E6">
        <w:rPr>
          <w:rFonts w:ascii="Times New Roman" w:hAnsi="Times New Roman"/>
          <w:b/>
          <w:sz w:val="32"/>
        </w:rPr>
        <w:t>The Declining Aquifers of the Palouse Basin:</w:t>
      </w:r>
    </w:p>
    <w:p w14:paraId="10652596" w14:textId="77777777" w:rsidR="00C270E6" w:rsidRDefault="00C270E6" w:rsidP="00C270E6">
      <w:pPr>
        <w:spacing w:after="0" w:line="480" w:lineRule="auto"/>
        <w:jc w:val="center"/>
        <w:rPr>
          <w:rFonts w:ascii="Times New Roman" w:hAnsi="Times New Roman"/>
          <w:b/>
          <w:sz w:val="32"/>
        </w:rPr>
      </w:pPr>
      <w:r w:rsidRPr="00C270E6">
        <w:rPr>
          <w:rFonts w:ascii="Times New Roman" w:hAnsi="Times New Roman"/>
          <w:b/>
          <w:sz w:val="32"/>
        </w:rPr>
        <w:t>An Attempt at the Interdisciplinary Process</w:t>
      </w:r>
      <w:commentRangeEnd w:id="1"/>
      <w:r w:rsidR="00052FFB">
        <w:rPr>
          <w:rStyle w:val="CommentReference"/>
        </w:rPr>
        <w:commentReference w:id="1"/>
      </w:r>
    </w:p>
    <w:p w14:paraId="135FB48D" w14:textId="77777777" w:rsidR="00C270E6" w:rsidRDefault="00C270E6" w:rsidP="00C270E6">
      <w:pPr>
        <w:spacing w:after="0" w:line="480" w:lineRule="auto"/>
        <w:jc w:val="center"/>
        <w:rPr>
          <w:rFonts w:ascii="Times New Roman" w:hAnsi="Times New Roman"/>
          <w:b/>
          <w:sz w:val="32"/>
        </w:rPr>
      </w:pPr>
    </w:p>
    <w:p w14:paraId="599E3C85" w14:textId="77777777" w:rsidR="00772243" w:rsidRDefault="00772243" w:rsidP="00C270E6">
      <w:pPr>
        <w:spacing w:after="0" w:line="480" w:lineRule="auto"/>
        <w:jc w:val="center"/>
        <w:rPr>
          <w:rFonts w:ascii="Times New Roman" w:hAnsi="Times New Roman"/>
        </w:rPr>
      </w:pPr>
    </w:p>
    <w:p w14:paraId="2684961B" w14:textId="77777777" w:rsidR="00772243" w:rsidRDefault="00C270E6" w:rsidP="00C270E6">
      <w:pPr>
        <w:spacing w:after="0" w:line="480" w:lineRule="auto"/>
        <w:jc w:val="center"/>
        <w:rPr>
          <w:rFonts w:ascii="Times New Roman" w:hAnsi="Times New Roman"/>
        </w:rPr>
      </w:pPr>
      <w:commentRangeStart w:id="2"/>
      <w:r>
        <w:rPr>
          <w:rFonts w:ascii="Times New Roman" w:hAnsi="Times New Roman"/>
        </w:rPr>
        <w:t xml:space="preserve">John Boyd, Liza Mitchell, </w:t>
      </w:r>
      <w:r w:rsidR="00772243">
        <w:rPr>
          <w:rFonts w:ascii="Times New Roman" w:hAnsi="Times New Roman"/>
        </w:rPr>
        <w:t xml:space="preserve">Allison Parker, </w:t>
      </w:r>
      <w:r>
        <w:rPr>
          <w:rFonts w:ascii="Times New Roman" w:hAnsi="Times New Roman"/>
        </w:rPr>
        <w:t xml:space="preserve">Ross Phillips, </w:t>
      </w:r>
      <w:r w:rsidR="00772243">
        <w:rPr>
          <w:rFonts w:ascii="Times New Roman" w:hAnsi="Times New Roman"/>
        </w:rPr>
        <w:t>Heidi Schott</w:t>
      </w:r>
      <w:r w:rsidR="008138B5">
        <w:rPr>
          <w:rFonts w:ascii="Times New Roman" w:hAnsi="Times New Roman"/>
        </w:rPr>
        <w:t>,</w:t>
      </w:r>
      <w:r w:rsidR="00772243">
        <w:rPr>
          <w:rFonts w:ascii="Times New Roman" w:hAnsi="Times New Roman"/>
        </w:rPr>
        <w:t xml:space="preserve"> and </w:t>
      </w:r>
      <w:r>
        <w:rPr>
          <w:rFonts w:ascii="Times New Roman" w:hAnsi="Times New Roman"/>
        </w:rPr>
        <w:t>Audrey Squires</w:t>
      </w:r>
      <w:commentRangeEnd w:id="2"/>
      <w:r w:rsidR="00A04ADD">
        <w:rPr>
          <w:rStyle w:val="CommentReference"/>
        </w:rPr>
        <w:commentReference w:id="2"/>
      </w:r>
    </w:p>
    <w:p w14:paraId="477F50D7" w14:textId="77777777" w:rsidR="00772243" w:rsidRDefault="00772243" w:rsidP="00C270E6">
      <w:pPr>
        <w:spacing w:after="0" w:line="480" w:lineRule="auto"/>
        <w:jc w:val="center"/>
        <w:rPr>
          <w:rFonts w:ascii="Times New Roman" w:hAnsi="Times New Roman"/>
        </w:rPr>
      </w:pPr>
      <w:r>
        <w:rPr>
          <w:rFonts w:ascii="Times New Roman" w:hAnsi="Times New Roman"/>
        </w:rPr>
        <w:t>WR 506: Interdisciplinary Methods in Water Resources</w:t>
      </w:r>
    </w:p>
    <w:p w14:paraId="7A4D296F" w14:textId="77777777" w:rsidR="00772243" w:rsidRDefault="00772243" w:rsidP="00C270E6">
      <w:pPr>
        <w:spacing w:after="0" w:line="480" w:lineRule="auto"/>
        <w:jc w:val="center"/>
        <w:rPr>
          <w:rFonts w:ascii="Times New Roman" w:hAnsi="Times New Roman"/>
        </w:rPr>
      </w:pPr>
      <w:r>
        <w:rPr>
          <w:rFonts w:ascii="Times New Roman" w:hAnsi="Times New Roman"/>
        </w:rPr>
        <w:t>University of Idaho</w:t>
      </w:r>
    </w:p>
    <w:p w14:paraId="7D3B85A6" w14:textId="77777777" w:rsidR="000A65DE" w:rsidRDefault="00772243" w:rsidP="000A65DE">
      <w:pPr>
        <w:spacing w:after="0" w:line="480" w:lineRule="auto"/>
        <w:jc w:val="center"/>
        <w:rPr>
          <w:rFonts w:ascii="Times New Roman" w:hAnsi="Times New Roman"/>
        </w:rPr>
      </w:pPr>
      <w:r>
        <w:rPr>
          <w:rFonts w:ascii="Times New Roman" w:hAnsi="Times New Roman"/>
        </w:rPr>
        <w:t>29 September 2011</w:t>
      </w:r>
    </w:p>
    <w:p w14:paraId="6F833B18" w14:textId="77777777" w:rsidR="00DF6E8C" w:rsidRPr="00E85797" w:rsidRDefault="00C270E6" w:rsidP="000A65DE">
      <w:pPr>
        <w:spacing w:after="0" w:line="480" w:lineRule="auto"/>
        <w:jc w:val="both"/>
        <w:rPr>
          <w:rFonts w:ascii="Times New Roman" w:hAnsi="Times New Roman"/>
          <w:b/>
        </w:rPr>
      </w:pPr>
      <w:r>
        <w:rPr>
          <w:rFonts w:ascii="Times New Roman" w:hAnsi="Times New Roman"/>
          <w:b/>
        </w:rPr>
        <w:br w:type="page"/>
      </w:r>
      <w:commentRangeStart w:id="3"/>
      <w:r w:rsidR="002933D2" w:rsidRPr="00E85797">
        <w:rPr>
          <w:rFonts w:ascii="Times New Roman" w:hAnsi="Times New Roman"/>
          <w:b/>
        </w:rPr>
        <w:lastRenderedPageBreak/>
        <w:t>Introduction to this Interdisciplinary Project</w:t>
      </w:r>
      <w:commentRangeEnd w:id="3"/>
      <w:r w:rsidR="00782B03">
        <w:rPr>
          <w:rStyle w:val="CommentReference"/>
        </w:rPr>
        <w:commentReference w:id="3"/>
      </w:r>
    </w:p>
    <w:p w14:paraId="187F096C" w14:textId="77777777" w:rsidR="00E85797" w:rsidRPr="00E85797" w:rsidRDefault="0098291B" w:rsidP="00AC06F8">
      <w:pPr>
        <w:spacing w:after="0" w:line="480" w:lineRule="auto"/>
        <w:ind w:firstLine="720"/>
        <w:jc w:val="both"/>
        <w:rPr>
          <w:rFonts w:ascii="Times New Roman" w:hAnsi="Times New Roman"/>
        </w:rPr>
      </w:pPr>
      <w:r w:rsidRPr="00E85797">
        <w:rPr>
          <w:rFonts w:ascii="Times New Roman" w:hAnsi="Times New Roman"/>
        </w:rPr>
        <w:t>Complex physical and social problems cannot be</w:t>
      </w:r>
      <w:r w:rsidR="00E85797" w:rsidRPr="00E85797">
        <w:rPr>
          <w:rFonts w:ascii="Times New Roman" w:hAnsi="Times New Roman"/>
        </w:rPr>
        <w:t xml:space="preserve"> </w:t>
      </w:r>
      <w:r w:rsidR="008743F6" w:rsidRPr="00E85797">
        <w:rPr>
          <w:rFonts w:ascii="Times New Roman" w:hAnsi="Times New Roman"/>
        </w:rPr>
        <w:t>adequately</w:t>
      </w:r>
      <w:r w:rsidR="00E85797" w:rsidRPr="00E85797">
        <w:rPr>
          <w:rFonts w:ascii="Times New Roman" w:hAnsi="Times New Roman"/>
        </w:rPr>
        <w:t xml:space="preserve"> addressed</w:t>
      </w:r>
      <w:r w:rsidRPr="00E85797">
        <w:rPr>
          <w:rFonts w:ascii="Times New Roman" w:hAnsi="Times New Roman"/>
        </w:rPr>
        <w:t xml:space="preserve"> from a single disciplinary perspective. </w:t>
      </w:r>
      <w:r w:rsidR="00694D95" w:rsidRPr="00E85797">
        <w:rPr>
          <w:rFonts w:ascii="Times New Roman" w:hAnsi="Times New Roman"/>
        </w:rPr>
        <w:t xml:space="preserve">The importance of interdisciplinarity </w:t>
      </w:r>
      <w:r w:rsidR="00313195" w:rsidRPr="00E85797">
        <w:rPr>
          <w:rFonts w:ascii="Times New Roman" w:hAnsi="Times New Roman"/>
        </w:rPr>
        <w:t xml:space="preserve">for such </w:t>
      </w:r>
      <w:r w:rsidR="00E85797" w:rsidRPr="00E85797">
        <w:rPr>
          <w:rFonts w:ascii="Times New Roman" w:hAnsi="Times New Roman"/>
        </w:rPr>
        <w:t xml:space="preserve">complex </w:t>
      </w:r>
      <w:r w:rsidR="00313195" w:rsidRPr="00E85797">
        <w:rPr>
          <w:rFonts w:ascii="Times New Roman" w:hAnsi="Times New Roman"/>
        </w:rPr>
        <w:t xml:space="preserve">issues </w:t>
      </w:r>
      <w:r w:rsidR="00694D95" w:rsidRPr="00E85797">
        <w:rPr>
          <w:rFonts w:ascii="Times New Roman" w:hAnsi="Times New Roman"/>
        </w:rPr>
        <w:t>has been ident</w:t>
      </w:r>
      <w:r w:rsidR="002C0F3A" w:rsidRPr="00E85797">
        <w:rPr>
          <w:rFonts w:ascii="Times New Roman" w:hAnsi="Times New Roman"/>
        </w:rPr>
        <w:t>ified in recent decades (Newell</w:t>
      </w:r>
      <w:r w:rsidR="00694D95" w:rsidRPr="00E85797">
        <w:rPr>
          <w:rFonts w:ascii="Times New Roman" w:hAnsi="Times New Roman"/>
        </w:rPr>
        <w:t xml:space="preserve"> 2001;</w:t>
      </w:r>
      <w:r w:rsidR="002C0F3A" w:rsidRPr="00E85797">
        <w:rPr>
          <w:rFonts w:ascii="Times New Roman" w:hAnsi="Times New Roman"/>
        </w:rPr>
        <w:t xml:space="preserve"> </w:t>
      </w:r>
      <w:proofErr w:type="spellStart"/>
      <w:r w:rsidR="002C0F3A" w:rsidRPr="00E85797">
        <w:rPr>
          <w:rFonts w:ascii="Times New Roman" w:hAnsi="Times New Roman"/>
        </w:rPr>
        <w:t>Repko</w:t>
      </w:r>
      <w:proofErr w:type="spellEnd"/>
      <w:r w:rsidR="00313195" w:rsidRPr="00E85797">
        <w:rPr>
          <w:rFonts w:ascii="Times New Roman" w:hAnsi="Times New Roman"/>
        </w:rPr>
        <w:t xml:space="preserve"> 2008). </w:t>
      </w:r>
      <w:r w:rsidR="00E85797" w:rsidRPr="00E85797">
        <w:rPr>
          <w:rFonts w:ascii="Times New Roman" w:hAnsi="Times New Roman"/>
        </w:rPr>
        <w:t>Rather than</w:t>
      </w:r>
      <w:r w:rsidR="00313195" w:rsidRPr="00E85797">
        <w:rPr>
          <w:rFonts w:ascii="Times New Roman" w:hAnsi="Times New Roman"/>
        </w:rPr>
        <w:t xml:space="preserve"> simply looking at the problem from different disciplinary perspectives,</w:t>
      </w:r>
      <w:r w:rsidR="00E85797" w:rsidRPr="00E85797">
        <w:rPr>
          <w:rFonts w:ascii="Times New Roman" w:hAnsi="Times New Roman"/>
        </w:rPr>
        <w:t xml:space="preserve"> an interdisciplinary method integrates </w:t>
      </w:r>
      <w:r w:rsidR="00313195" w:rsidRPr="00E85797">
        <w:rPr>
          <w:rFonts w:ascii="Times New Roman" w:hAnsi="Times New Roman"/>
        </w:rPr>
        <w:t>each discipline</w:t>
      </w:r>
      <w:r w:rsidR="00E85797" w:rsidRPr="00E85797">
        <w:rPr>
          <w:rFonts w:ascii="Times New Roman" w:hAnsi="Times New Roman"/>
        </w:rPr>
        <w:t>’s approach to</w:t>
      </w:r>
      <w:r w:rsidR="00313195" w:rsidRPr="00E85797">
        <w:rPr>
          <w:rFonts w:ascii="Times New Roman" w:hAnsi="Times New Roman"/>
        </w:rPr>
        <w:t xml:space="preserve"> the problem to form </w:t>
      </w:r>
      <w:r w:rsidR="00E85797" w:rsidRPr="00E85797">
        <w:rPr>
          <w:rFonts w:ascii="Times New Roman" w:hAnsi="Times New Roman"/>
        </w:rPr>
        <w:t>a</w:t>
      </w:r>
      <w:r w:rsidR="00313195" w:rsidRPr="00E85797">
        <w:rPr>
          <w:rFonts w:ascii="Times New Roman" w:hAnsi="Times New Roman"/>
        </w:rPr>
        <w:t xml:space="preserve"> new, more complete perspective. In this paper, we address the complex problem of declining </w:t>
      </w:r>
      <w:r w:rsidR="00EB5020" w:rsidRPr="00E85797">
        <w:rPr>
          <w:rFonts w:ascii="Times New Roman" w:hAnsi="Times New Roman"/>
        </w:rPr>
        <w:t>aquifer levels in the Palouse Basin, the communities that rely upon them</w:t>
      </w:r>
      <w:r w:rsidR="00E85797" w:rsidRPr="00E85797">
        <w:rPr>
          <w:rFonts w:ascii="Times New Roman" w:hAnsi="Times New Roman"/>
        </w:rPr>
        <w:t>,</w:t>
      </w:r>
      <w:r w:rsidR="00EB5020" w:rsidRPr="00E85797">
        <w:rPr>
          <w:rFonts w:ascii="Times New Roman" w:hAnsi="Times New Roman"/>
        </w:rPr>
        <w:t xml:space="preserve"> and the scientific and social barriers to securing a long-</w:t>
      </w:r>
      <w:r w:rsidR="008138B5">
        <w:rPr>
          <w:rFonts w:ascii="Times New Roman" w:hAnsi="Times New Roman"/>
        </w:rPr>
        <w:t>term viable water supply well into the future</w:t>
      </w:r>
      <w:r w:rsidR="00313195" w:rsidRPr="00E85797">
        <w:rPr>
          <w:rFonts w:ascii="Times New Roman" w:hAnsi="Times New Roman"/>
        </w:rPr>
        <w:t>. In order to fully understand the problem and identify possible solutions</w:t>
      </w:r>
      <w:r w:rsidR="00EB5020" w:rsidRPr="00E85797">
        <w:rPr>
          <w:rFonts w:ascii="Times New Roman" w:hAnsi="Times New Roman"/>
        </w:rPr>
        <w:t xml:space="preserve"> to these barriers</w:t>
      </w:r>
      <w:r w:rsidR="00313195" w:rsidRPr="00E85797">
        <w:rPr>
          <w:rFonts w:ascii="Times New Roman" w:hAnsi="Times New Roman"/>
        </w:rPr>
        <w:t xml:space="preserve">, we integrated perspectives from the natural sciences, social sciences and </w:t>
      </w:r>
      <w:r w:rsidR="00E85797" w:rsidRPr="00E85797">
        <w:rPr>
          <w:rFonts w:ascii="Times New Roman" w:hAnsi="Times New Roman"/>
        </w:rPr>
        <w:t>public policy</w:t>
      </w:r>
      <w:r w:rsidR="00313195" w:rsidRPr="00E85797">
        <w:rPr>
          <w:rFonts w:ascii="Times New Roman" w:hAnsi="Times New Roman"/>
        </w:rPr>
        <w:t>.</w:t>
      </w:r>
      <w:r w:rsidR="00EB5020" w:rsidRPr="00E85797">
        <w:rPr>
          <w:rFonts w:ascii="Times New Roman" w:hAnsi="Times New Roman"/>
        </w:rPr>
        <w:t xml:space="preserve">  </w:t>
      </w:r>
    </w:p>
    <w:p w14:paraId="5C9937E5" w14:textId="77777777" w:rsidR="007E7BA8" w:rsidRPr="00E85797" w:rsidRDefault="00EB5020" w:rsidP="00AC06F8">
      <w:pPr>
        <w:spacing w:after="0" w:line="480" w:lineRule="auto"/>
        <w:ind w:firstLine="720"/>
        <w:jc w:val="both"/>
        <w:rPr>
          <w:rFonts w:ascii="Times New Roman" w:hAnsi="Times New Roman"/>
        </w:rPr>
      </w:pPr>
      <w:r w:rsidRPr="00E85797">
        <w:rPr>
          <w:rFonts w:ascii="Times New Roman" w:hAnsi="Times New Roman"/>
        </w:rPr>
        <w:t xml:space="preserve">Section I is a </w:t>
      </w:r>
      <w:r w:rsidR="007E7BA8" w:rsidRPr="00E85797">
        <w:rPr>
          <w:rFonts w:ascii="Times New Roman" w:hAnsi="Times New Roman"/>
        </w:rPr>
        <w:t xml:space="preserve">chronological </w:t>
      </w:r>
      <w:r w:rsidRPr="00E85797">
        <w:rPr>
          <w:rFonts w:ascii="Times New Roman" w:hAnsi="Times New Roman"/>
        </w:rPr>
        <w:t xml:space="preserve">report of the interdisciplinary </w:t>
      </w:r>
      <w:r w:rsidR="007E7BA8" w:rsidRPr="00E85797">
        <w:rPr>
          <w:rFonts w:ascii="Times New Roman" w:hAnsi="Times New Roman"/>
        </w:rPr>
        <w:t xml:space="preserve">steps taken and the </w:t>
      </w:r>
      <w:r w:rsidRPr="00E85797">
        <w:rPr>
          <w:rFonts w:ascii="Times New Roman" w:hAnsi="Times New Roman"/>
        </w:rPr>
        <w:t>processes used in</w:t>
      </w:r>
      <w:r w:rsidR="007E7BA8" w:rsidRPr="00E85797">
        <w:rPr>
          <w:rFonts w:ascii="Times New Roman" w:hAnsi="Times New Roman"/>
        </w:rPr>
        <w:t xml:space="preserve"> this integrative experience. Section II explores the problem from the integrated perspective we gained and includes recommendations for moving forward with this issue. </w:t>
      </w:r>
    </w:p>
    <w:p w14:paraId="7D0226DA" w14:textId="77777777" w:rsidR="007E7BA8" w:rsidRPr="00E85797" w:rsidRDefault="007E7BA8" w:rsidP="00AC06F8">
      <w:pPr>
        <w:spacing w:after="0" w:line="480" w:lineRule="auto"/>
        <w:ind w:firstLine="720"/>
        <w:jc w:val="both"/>
        <w:rPr>
          <w:rFonts w:ascii="Times New Roman" w:hAnsi="Times New Roman"/>
        </w:rPr>
      </w:pPr>
    </w:p>
    <w:p w14:paraId="56997128" w14:textId="77777777" w:rsidR="002933D2" w:rsidRPr="00C270E6" w:rsidRDefault="007E7BA8" w:rsidP="00AC06F8">
      <w:pPr>
        <w:spacing w:after="0" w:line="480" w:lineRule="auto"/>
        <w:jc w:val="both"/>
        <w:rPr>
          <w:rFonts w:ascii="Times New Roman" w:hAnsi="Times New Roman"/>
          <w:b/>
          <w:szCs w:val="28"/>
        </w:rPr>
      </w:pPr>
      <w:r w:rsidRPr="00C270E6">
        <w:rPr>
          <w:rFonts w:ascii="Times New Roman" w:hAnsi="Times New Roman"/>
          <w:b/>
          <w:szCs w:val="28"/>
        </w:rPr>
        <w:t>Section I</w:t>
      </w:r>
      <w:r w:rsidR="00C270E6" w:rsidRPr="00C270E6">
        <w:rPr>
          <w:rFonts w:ascii="Times New Roman" w:hAnsi="Times New Roman"/>
          <w:b/>
          <w:szCs w:val="28"/>
        </w:rPr>
        <w:t xml:space="preserve">: </w:t>
      </w:r>
      <w:r w:rsidR="002933D2" w:rsidRPr="00C270E6">
        <w:rPr>
          <w:rFonts w:ascii="Times New Roman" w:hAnsi="Times New Roman"/>
          <w:b/>
          <w:szCs w:val="28"/>
        </w:rPr>
        <w:t>Methods of Integration: A Journal of the Interdisciplinary Process</w:t>
      </w:r>
    </w:p>
    <w:p w14:paraId="5796DE07" w14:textId="77777777" w:rsidR="002933D2" w:rsidRPr="00E85797" w:rsidRDefault="002933D2" w:rsidP="00AC06F8">
      <w:pPr>
        <w:pStyle w:val="NoSpacing"/>
        <w:spacing w:line="480" w:lineRule="auto"/>
        <w:jc w:val="both"/>
        <w:rPr>
          <w:rFonts w:ascii="Times New Roman" w:hAnsi="Times New Roman"/>
          <w:u w:val="single"/>
        </w:rPr>
      </w:pPr>
      <w:r w:rsidRPr="00E85797">
        <w:rPr>
          <w:rFonts w:ascii="Times New Roman" w:hAnsi="Times New Roman"/>
          <w:u w:val="single"/>
        </w:rPr>
        <w:t xml:space="preserve">Week 1: </w:t>
      </w:r>
    </w:p>
    <w:p w14:paraId="51D08BDB" w14:textId="77777777" w:rsidR="00E6223C" w:rsidRDefault="007E7BA8" w:rsidP="00AC06F8">
      <w:pPr>
        <w:spacing w:after="0" w:line="480" w:lineRule="auto"/>
        <w:ind w:firstLine="360"/>
        <w:jc w:val="both"/>
        <w:rPr>
          <w:rFonts w:ascii="Times New Roman" w:hAnsi="Times New Roman"/>
        </w:rPr>
      </w:pPr>
      <w:r w:rsidRPr="00E85797">
        <w:rPr>
          <w:rFonts w:ascii="Times New Roman" w:hAnsi="Times New Roman"/>
        </w:rPr>
        <w:t xml:space="preserve">In our initial meeting </w:t>
      </w:r>
      <w:r w:rsidR="002933D2" w:rsidRPr="00E85797">
        <w:rPr>
          <w:rFonts w:ascii="Times New Roman" w:hAnsi="Times New Roman"/>
        </w:rPr>
        <w:t xml:space="preserve">and as a part of a workshop/guest lecture from Professor </w:t>
      </w:r>
      <w:r w:rsidR="00697EE3">
        <w:rPr>
          <w:rFonts w:ascii="Times New Roman" w:hAnsi="Times New Roman"/>
        </w:rPr>
        <w:t xml:space="preserve">Maureen </w:t>
      </w:r>
      <w:r w:rsidR="002933D2" w:rsidRPr="00E85797">
        <w:rPr>
          <w:rFonts w:ascii="Times New Roman" w:hAnsi="Times New Roman"/>
        </w:rPr>
        <w:t xml:space="preserve">Laflin, we </w:t>
      </w:r>
      <w:r w:rsidRPr="00E85797">
        <w:rPr>
          <w:rFonts w:ascii="Times New Roman" w:hAnsi="Times New Roman"/>
        </w:rPr>
        <w:t xml:space="preserve">introduced ourselves and </w:t>
      </w:r>
      <w:r w:rsidR="002933D2" w:rsidRPr="00E85797">
        <w:rPr>
          <w:rFonts w:ascii="Times New Roman" w:hAnsi="Times New Roman"/>
        </w:rPr>
        <w:t>established a basic frame</w:t>
      </w:r>
      <w:r w:rsidRPr="00E85797">
        <w:rPr>
          <w:rFonts w:ascii="Times New Roman" w:hAnsi="Times New Roman"/>
        </w:rPr>
        <w:t>work for the way our group wanted</w:t>
      </w:r>
      <w:r w:rsidR="002933D2" w:rsidRPr="00E85797">
        <w:rPr>
          <w:rFonts w:ascii="Times New Roman" w:hAnsi="Times New Roman"/>
        </w:rPr>
        <w:t xml:space="preserve"> to operate. We discussed</w:t>
      </w:r>
      <w:r w:rsidRPr="00E85797">
        <w:rPr>
          <w:rFonts w:ascii="Times New Roman" w:hAnsi="Times New Roman"/>
        </w:rPr>
        <w:t xml:space="preserve"> and agreed upon the </w:t>
      </w:r>
      <w:r w:rsidR="002933D2" w:rsidRPr="00E85797">
        <w:rPr>
          <w:rFonts w:ascii="Times New Roman" w:hAnsi="Times New Roman"/>
        </w:rPr>
        <w:t>ground</w:t>
      </w:r>
      <w:r w:rsidR="0098291B" w:rsidRPr="00E85797">
        <w:rPr>
          <w:rFonts w:ascii="Times New Roman" w:hAnsi="Times New Roman"/>
        </w:rPr>
        <w:t xml:space="preserve"> </w:t>
      </w:r>
      <w:r w:rsidRPr="00E85797">
        <w:rPr>
          <w:rFonts w:ascii="Times New Roman" w:hAnsi="Times New Roman"/>
        </w:rPr>
        <w:t>rules</w:t>
      </w:r>
      <w:r w:rsidR="002C0F3A" w:rsidRPr="00E85797">
        <w:rPr>
          <w:rFonts w:ascii="Times New Roman" w:hAnsi="Times New Roman"/>
        </w:rPr>
        <w:t xml:space="preserve"> list</w:t>
      </w:r>
      <w:r w:rsidR="00A36E24" w:rsidRPr="00E85797">
        <w:rPr>
          <w:rFonts w:ascii="Times New Roman" w:hAnsi="Times New Roman"/>
        </w:rPr>
        <w:t>ed</w:t>
      </w:r>
      <w:r w:rsidR="002C0F3A" w:rsidRPr="00E85797">
        <w:rPr>
          <w:rFonts w:ascii="Times New Roman" w:hAnsi="Times New Roman"/>
        </w:rPr>
        <w:t xml:space="preserve"> in Table 1.</w:t>
      </w:r>
    </w:p>
    <w:p w14:paraId="48923E2E" w14:textId="77777777" w:rsidR="00C270E6" w:rsidRDefault="00C270E6" w:rsidP="00AC06F8">
      <w:pPr>
        <w:spacing w:after="0" w:line="480" w:lineRule="auto"/>
        <w:ind w:firstLine="360"/>
        <w:jc w:val="both"/>
        <w:rPr>
          <w:rFonts w:ascii="Times New Roman" w:hAnsi="Times New Roman"/>
        </w:rPr>
      </w:pPr>
    </w:p>
    <w:p w14:paraId="2D683A96" w14:textId="77777777" w:rsidR="00C270E6" w:rsidRDefault="00C270E6" w:rsidP="00AC06F8">
      <w:pPr>
        <w:spacing w:after="0" w:line="480" w:lineRule="auto"/>
        <w:ind w:firstLine="360"/>
        <w:jc w:val="both"/>
        <w:rPr>
          <w:rFonts w:ascii="Times New Roman" w:hAnsi="Times New Roman"/>
        </w:rPr>
      </w:pPr>
    </w:p>
    <w:p w14:paraId="129C5819" w14:textId="77777777" w:rsidR="00C270E6" w:rsidRPr="00E85797" w:rsidRDefault="00C270E6" w:rsidP="00AC06F8">
      <w:pPr>
        <w:spacing w:after="0" w:line="480" w:lineRule="auto"/>
        <w:ind w:firstLine="360"/>
        <w:jc w:val="both"/>
        <w:rPr>
          <w:rFonts w:ascii="Times New Roman" w:hAnsi="Times New Roman"/>
        </w:rPr>
      </w:pPr>
    </w:p>
    <w:tbl>
      <w:tblPr>
        <w:tblStyle w:val="TableGrid"/>
        <w:tblW w:w="0" w:type="auto"/>
        <w:tblLook w:val="04A0" w:firstRow="1" w:lastRow="0" w:firstColumn="1" w:lastColumn="0" w:noHBand="0" w:noVBand="1"/>
      </w:tblPr>
      <w:tblGrid>
        <w:gridCol w:w="4788"/>
        <w:gridCol w:w="4788"/>
      </w:tblGrid>
      <w:tr w:rsidR="00E6223C" w:rsidRPr="00E85797" w14:paraId="14560F64" w14:textId="77777777">
        <w:tc>
          <w:tcPr>
            <w:tcW w:w="9576" w:type="dxa"/>
            <w:gridSpan w:val="2"/>
            <w:shd w:val="clear" w:color="auto" w:fill="C0C0C0"/>
          </w:tcPr>
          <w:p w14:paraId="12EC7520" w14:textId="77777777" w:rsidR="00E6223C" w:rsidRPr="00E85797" w:rsidRDefault="002C0F3A" w:rsidP="00C270E6">
            <w:pPr>
              <w:pStyle w:val="ListParagraph"/>
              <w:spacing w:line="480" w:lineRule="auto"/>
              <w:ind w:left="90"/>
              <w:rPr>
                <w:rFonts w:ascii="Times New Roman" w:hAnsi="Times New Roman"/>
                <w:highlight w:val="lightGray"/>
              </w:rPr>
            </w:pPr>
            <w:r w:rsidRPr="00E85797">
              <w:rPr>
                <w:rFonts w:ascii="Times New Roman" w:hAnsi="Times New Roman"/>
                <w:b/>
              </w:rPr>
              <w:t>Table 1</w:t>
            </w:r>
            <w:r w:rsidR="00E6223C" w:rsidRPr="00E85797">
              <w:rPr>
                <w:rFonts w:ascii="Times New Roman" w:hAnsi="Times New Roman"/>
                <w:b/>
              </w:rPr>
              <w:t>.</w:t>
            </w:r>
            <w:r w:rsidR="00C270E6">
              <w:rPr>
                <w:rFonts w:ascii="Times New Roman" w:hAnsi="Times New Roman"/>
              </w:rPr>
              <w:t xml:space="preserve"> Team Ronde House G</w:t>
            </w:r>
            <w:r w:rsidR="00E6223C" w:rsidRPr="00E85797">
              <w:rPr>
                <w:rFonts w:ascii="Times New Roman" w:hAnsi="Times New Roman"/>
              </w:rPr>
              <w:t xml:space="preserve">round </w:t>
            </w:r>
            <w:r w:rsidR="00C270E6">
              <w:rPr>
                <w:rFonts w:ascii="Times New Roman" w:hAnsi="Times New Roman"/>
              </w:rPr>
              <w:t>R</w:t>
            </w:r>
            <w:r w:rsidR="00E6223C" w:rsidRPr="00E85797">
              <w:rPr>
                <w:rFonts w:ascii="Times New Roman" w:hAnsi="Times New Roman"/>
              </w:rPr>
              <w:t>ules</w:t>
            </w:r>
          </w:p>
        </w:tc>
      </w:tr>
      <w:tr w:rsidR="00A36E24" w:rsidRPr="00E85797" w14:paraId="5A2D7579" w14:textId="77777777">
        <w:trPr>
          <w:trHeight w:val="485"/>
        </w:trPr>
        <w:tc>
          <w:tcPr>
            <w:tcW w:w="4788" w:type="dxa"/>
            <w:shd w:val="clear" w:color="auto" w:fill="E5B8B7" w:themeFill="accent2" w:themeFillTint="66"/>
            <w:vAlign w:val="center"/>
          </w:tcPr>
          <w:p w14:paraId="44991CBC" w14:textId="77777777" w:rsidR="00A36E24" w:rsidRPr="00E85797" w:rsidRDefault="00A36E24" w:rsidP="00697EE3">
            <w:pPr>
              <w:pStyle w:val="ListParagraph"/>
              <w:spacing w:line="480" w:lineRule="auto"/>
              <w:ind w:left="90"/>
              <w:rPr>
                <w:rFonts w:ascii="Times New Roman" w:hAnsi="Times New Roman"/>
                <w:b/>
              </w:rPr>
            </w:pPr>
            <w:r w:rsidRPr="00E85797">
              <w:rPr>
                <w:rFonts w:ascii="Times New Roman" w:hAnsi="Times New Roman"/>
                <w:b/>
              </w:rPr>
              <w:t>Challenge</w:t>
            </w:r>
          </w:p>
        </w:tc>
        <w:tc>
          <w:tcPr>
            <w:tcW w:w="4788" w:type="dxa"/>
            <w:shd w:val="clear" w:color="auto" w:fill="E5B8B7" w:themeFill="accent2" w:themeFillTint="66"/>
            <w:vAlign w:val="center"/>
          </w:tcPr>
          <w:p w14:paraId="40F034FC" w14:textId="77777777" w:rsidR="00A36E24" w:rsidRPr="00E85797" w:rsidRDefault="00A36E24" w:rsidP="00697EE3">
            <w:pPr>
              <w:pStyle w:val="ListParagraph"/>
              <w:spacing w:line="480" w:lineRule="auto"/>
              <w:ind w:left="0"/>
              <w:rPr>
                <w:rFonts w:ascii="Times New Roman" w:hAnsi="Times New Roman"/>
                <w:b/>
              </w:rPr>
            </w:pPr>
            <w:r w:rsidRPr="00E85797">
              <w:rPr>
                <w:rFonts w:ascii="Times New Roman" w:hAnsi="Times New Roman"/>
                <w:b/>
              </w:rPr>
              <w:t>Decision to address challenge</w:t>
            </w:r>
          </w:p>
        </w:tc>
      </w:tr>
      <w:tr w:rsidR="00E6223C" w:rsidRPr="00E85797" w14:paraId="62594A4B" w14:textId="77777777">
        <w:tc>
          <w:tcPr>
            <w:tcW w:w="4788" w:type="dxa"/>
          </w:tcPr>
          <w:p w14:paraId="1D007934" w14:textId="77777777" w:rsidR="00E6223C" w:rsidRPr="00E85797" w:rsidRDefault="00A36E24" w:rsidP="00697EE3">
            <w:pPr>
              <w:pStyle w:val="ListParagraph"/>
              <w:spacing w:line="360" w:lineRule="auto"/>
              <w:ind w:left="90"/>
              <w:rPr>
                <w:rFonts w:ascii="Times New Roman" w:hAnsi="Times New Roman"/>
              </w:rPr>
            </w:pPr>
            <w:r w:rsidRPr="00E85797">
              <w:rPr>
                <w:rFonts w:ascii="Times New Roman" w:hAnsi="Times New Roman"/>
              </w:rPr>
              <w:t>Decision making s</w:t>
            </w:r>
            <w:r w:rsidR="00E6223C" w:rsidRPr="00E85797">
              <w:rPr>
                <w:rFonts w:ascii="Times New Roman" w:hAnsi="Times New Roman"/>
              </w:rPr>
              <w:t>tyle</w:t>
            </w:r>
          </w:p>
        </w:tc>
        <w:tc>
          <w:tcPr>
            <w:tcW w:w="4788" w:type="dxa"/>
          </w:tcPr>
          <w:p w14:paraId="363675FD" w14:textId="77777777" w:rsidR="00E6223C" w:rsidRPr="00E85797" w:rsidRDefault="00E6223C" w:rsidP="00697EE3">
            <w:pPr>
              <w:pStyle w:val="ListParagraph"/>
              <w:spacing w:line="360" w:lineRule="auto"/>
              <w:ind w:left="0"/>
              <w:rPr>
                <w:rFonts w:ascii="Times New Roman" w:hAnsi="Times New Roman"/>
              </w:rPr>
            </w:pPr>
            <w:r w:rsidRPr="00E85797">
              <w:rPr>
                <w:rFonts w:ascii="Times New Roman" w:hAnsi="Times New Roman"/>
              </w:rPr>
              <w:t>Consensus, with focus on efficiency of time</w:t>
            </w:r>
          </w:p>
        </w:tc>
      </w:tr>
      <w:tr w:rsidR="00E6223C" w:rsidRPr="00E85797" w14:paraId="1DF0C25B" w14:textId="77777777">
        <w:tc>
          <w:tcPr>
            <w:tcW w:w="4788" w:type="dxa"/>
          </w:tcPr>
          <w:p w14:paraId="168401DB" w14:textId="77777777" w:rsidR="00E6223C" w:rsidRPr="00E85797" w:rsidRDefault="00A36E24" w:rsidP="00697EE3">
            <w:pPr>
              <w:pStyle w:val="ListParagraph"/>
              <w:spacing w:line="360" w:lineRule="auto"/>
              <w:ind w:left="90"/>
              <w:rPr>
                <w:rFonts w:ascii="Times New Roman" w:hAnsi="Times New Roman"/>
              </w:rPr>
            </w:pPr>
            <w:r w:rsidRPr="00E85797">
              <w:rPr>
                <w:rFonts w:ascii="Times New Roman" w:hAnsi="Times New Roman"/>
              </w:rPr>
              <w:t>Where/h</w:t>
            </w:r>
            <w:r w:rsidR="00E6223C" w:rsidRPr="00E85797">
              <w:rPr>
                <w:rFonts w:ascii="Times New Roman" w:hAnsi="Times New Roman"/>
              </w:rPr>
              <w:t>ow often to meet</w:t>
            </w:r>
          </w:p>
        </w:tc>
        <w:tc>
          <w:tcPr>
            <w:tcW w:w="4788" w:type="dxa"/>
          </w:tcPr>
          <w:p w14:paraId="6147E388" w14:textId="77777777" w:rsidR="00E6223C" w:rsidRPr="00E85797" w:rsidRDefault="00E6223C" w:rsidP="00697EE3">
            <w:pPr>
              <w:pStyle w:val="ListParagraph"/>
              <w:spacing w:line="360" w:lineRule="auto"/>
              <w:ind w:left="0"/>
              <w:rPr>
                <w:rFonts w:ascii="Times New Roman" w:hAnsi="Times New Roman"/>
              </w:rPr>
            </w:pPr>
            <w:r w:rsidRPr="00E85797">
              <w:rPr>
                <w:rFonts w:ascii="Times New Roman" w:hAnsi="Times New Roman"/>
              </w:rPr>
              <w:t>One time per week, until we feel the need for more frequent meetings</w:t>
            </w:r>
          </w:p>
        </w:tc>
      </w:tr>
      <w:tr w:rsidR="00E6223C" w:rsidRPr="00E85797" w14:paraId="1A264A6E" w14:textId="77777777">
        <w:tc>
          <w:tcPr>
            <w:tcW w:w="4788" w:type="dxa"/>
          </w:tcPr>
          <w:p w14:paraId="385CF0C1" w14:textId="77777777" w:rsidR="00E6223C" w:rsidRPr="00E85797" w:rsidRDefault="00E6223C" w:rsidP="00697EE3">
            <w:pPr>
              <w:pStyle w:val="ListParagraph"/>
              <w:spacing w:line="360" w:lineRule="auto"/>
              <w:ind w:left="90"/>
              <w:rPr>
                <w:rFonts w:ascii="Times New Roman" w:hAnsi="Times New Roman"/>
              </w:rPr>
            </w:pPr>
            <w:r w:rsidRPr="00E85797">
              <w:rPr>
                <w:rFonts w:ascii="Times New Roman" w:hAnsi="Times New Roman"/>
              </w:rPr>
              <w:t>How to schedule meetings</w:t>
            </w:r>
          </w:p>
        </w:tc>
        <w:tc>
          <w:tcPr>
            <w:tcW w:w="4788" w:type="dxa"/>
          </w:tcPr>
          <w:p w14:paraId="608CF1D4" w14:textId="77777777" w:rsidR="00E6223C" w:rsidRPr="00E85797" w:rsidRDefault="00E6223C" w:rsidP="00697EE3">
            <w:pPr>
              <w:pStyle w:val="ListParagraph"/>
              <w:spacing w:line="360" w:lineRule="auto"/>
              <w:ind w:left="0"/>
              <w:rPr>
                <w:rFonts w:ascii="Times New Roman" w:hAnsi="Times New Roman"/>
              </w:rPr>
            </w:pPr>
            <w:r w:rsidRPr="00E85797">
              <w:rPr>
                <w:rFonts w:ascii="Times New Roman" w:hAnsi="Times New Roman"/>
              </w:rPr>
              <w:t>Doodle polls online</w:t>
            </w:r>
          </w:p>
        </w:tc>
      </w:tr>
      <w:tr w:rsidR="00E6223C" w:rsidRPr="00E85797" w14:paraId="5650019B" w14:textId="77777777">
        <w:tc>
          <w:tcPr>
            <w:tcW w:w="4788" w:type="dxa"/>
          </w:tcPr>
          <w:p w14:paraId="4A020D77" w14:textId="77777777" w:rsidR="00E6223C" w:rsidRPr="00E85797" w:rsidRDefault="00E6223C" w:rsidP="00697EE3">
            <w:pPr>
              <w:pStyle w:val="ListParagraph"/>
              <w:spacing w:line="360" w:lineRule="auto"/>
              <w:ind w:left="90"/>
              <w:rPr>
                <w:rFonts w:ascii="Times New Roman" w:hAnsi="Times New Roman"/>
              </w:rPr>
            </w:pPr>
            <w:r w:rsidRPr="00E85797">
              <w:rPr>
                <w:rFonts w:ascii="Times New Roman" w:hAnsi="Times New Roman"/>
              </w:rPr>
              <w:t>How to meet with people in remote locations</w:t>
            </w:r>
          </w:p>
        </w:tc>
        <w:tc>
          <w:tcPr>
            <w:tcW w:w="4788" w:type="dxa"/>
          </w:tcPr>
          <w:p w14:paraId="4BCB6E37" w14:textId="77777777" w:rsidR="00E6223C" w:rsidRPr="00E85797" w:rsidRDefault="00E6223C" w:rsidP="00697EE3">
            <w:pPr>
              <w:pStyle w:val="ListParagraph"/>
              <w:spacing w:line="360" w:lineRule="auto"/>
              <w:ind w:left="0"/>
              <w:rPr>
                <w:rFonts w:ascii="Times New Roman" w:hAnsi="Times New Roman"/>
              </w:rPr>
            </w:pPr>
            <w:r w:rsidRPr="00E85797">
              <w:rPr>
                <w:rFonts w:ascii="Times New Roman" w:hAnsi="Times New Roman"/>
              </w:rPr>
              <w:t>Skype, using Liza and John’s accounts</w:t>
            </w:r>
          </w:p>
        </w:tc>
      </w:tr>
      <w:tr w:rsidR="00E6223C" w:rsidRPr="00E85797" w14:paraId="33087FA7" w14:textId="77777777">
        <w:tc>
          <w:tcPr>
            <w:tcW w:w="4788" w:type="dxa"/>
          </w:tcPr>
          <w:p w14:paraId="565A780A" w14:textId="77777777" w:rsidR="00E6223C" w:rsidRPr="00E85797" w:rsidRDefault="00A95F0C" w:rsidP="00697EE3">
            <w:pPr>
              <w:pStyle w:val="ListParagraph"/>
              <w:spacing w:line="360" w:lineRule="auto"/>
              <w:ind w:left="90"/>
              <w:rPr>
                <w:rFonts w:ascii="Times New Roman" w:hAnsi="Times New Roman"/>
              </w:rPr>
            </w:pPr>
            <w:r>
              <w:rPr>
                <w:rFonts w:ascii="Times New Roman" w:hAnsi="Times New Roman"/>
              </w:rPr>
              <w:t>How to share documents</w:t>
            </w:r>
          </w:p>
        </w:tc>
        <w:tc>
          <w:tcPr>
            <w:tcW w:w="4788" w:type="dxa"/>
          </w:tcPr>
          <w:p w14:paraId="67BC0494" w14:textId="77777777" w:rsidR="00E6223C" w:rsidRPr="00E85797" w:rsidRDefault="002C0F3A" w:rsidP="00697EE3">
            <w:pPr>
              <w:pStyle w:val="ListParagraph"/>
              <w:spacing w:line="360" w:lineRule="auto"/>
              <w:ind w:left="0"/>
              <w:rPr>
                <w:rFonts w:ascii="Times New Roman" w:hAnsi="Times New Roman"/>
              </w:rPr>
            </w:pPr>
            <w:proofErr w:type="spellStart"/>
            <w:r w:rsidRPr="00E85797">
              <w:rPr>
                <w:rFonts w:ascii="Times New Roman" w:hAnsi="Times New Roman"/>
              </w:rPr>
              <w:t>Dropb</w:t>
            </w:r>
            <w:r w:rsidR="00E6223C" w:rsidRPr="00E85797">
              <w:rPr>
                <w:rFonts w:ascii="Times New Roman" w:hAnsi="Times New Roman"/>
              </w:rPr>
              <w:t>ox</w:t>
            </w:r>
            <w:proofErr w:type="spellEnd"/>
          </w:p>
        </w:tc>
      </w:tr>
      <w:tr w:rsidR="00E6223C" w:rsidRPr="00E85797" w14:paraId="4CC2A894" w14:textId="77777777">
        <w:tc>
          <w:tcPr>
            <w:tcW w:w="4788" w:type="dxa"/>
          </w:tcPr>
          <w:p w14:paraId="6815F3FF" w14:textId="77777777" w:rsidR="00E6223C" w:rsidRPr="00E85797" w:rsidRDefault="00E6223C" w:rsidP="00697EE3">
            <w:pPr>
              <w:pStyle w:val="ListParagraph"/>
              <w:spacing w:line="360" w:lineRule="auto"/>
              <w:ind w:left="90"/>
              <w:rPr>
                <w:rFonts w:ascii="Times New Roman" w:hAnsi="Times New Roman"/>
              </w:rPr>
            </w:pPr>
            <w:r w:rsidRPr="00E85797">
              <w:rPr>
                <w:rFonts w:ascii="Times New Roman" w:hAnsi="Times New Roman"/>
              </w:rPr>
              <w:t>How to deal with group dynamic problems if they arise</w:t>
            </w:r>
          </w:p>
        </w:tc>
        <w:tc>
          <w:tcPr>
            <w:tcW w:w="4788" w:type="dxa"/>
          </w:tcPr>
          <w:p w14:paraId="2D3E5EAC" w14:textId="77777777" w:rsidR="00E6223C" w:rsidRPr="00E85797" w:rsidRDefault="00E6223C" w:rsidP="00697EE3">
            <w:pPr>
              <w:pStyle w:val="ListParagraph"/>
              <w:spacing w:line="360" w:lineRule="auto"/>
              <w:ind w:left="0"/>
              <w:rPr>
                <w:rFonts w:ascii="Times New Roman" w:hAnsi="Times New Roman"/>
              </w:rPr>
            </w:pPr>
            <w:r w:rsidRPr="00E85797">
              <w:rPr>
                <w:rFonts w:ascii="Times New Roman" w:hAnsi="Times New Roman"/>
              </w:rPr>
              <w:t>Focus on open communication and early warnings about personal conflicts with meetings, deadlines, etc. Use group meetings as a time/place to deal with issues when appropriate.</w:t>
            </w:r>
          </w:p>
        </w:tc>
      </w:tr>
    </w:tbl>
    <w:p w14:paraId="62CA032A" w14:textId="77777777" w:rsidR="00C270E6" w:rsidRDefault="00C270E6" w:rsidP="00C270E6">
      <w:pPr>
        <w:pStyle w:val="NoSpacing"/>
        <w:jc w:val="both"/>
        <w:rPr>
          <w:rFonts w:ascii="Times New Roman" w:hAnsi="Times New Roman"/>
          <w:u w:val="single"/>
        </w:rPr>
      </w:pPr>
    </w:p>
    <w:p w14:paraId="7AE85472" w14:textId="77777777" w:rsidR="002933D2" w:rsidRPr="00E85797" w:rsidRDefault="002933D2" w:rsidP="00AC06F8">
      <w:pPr>
        <w:pStyle w:val="NoSpacing"/>
        <w:spacing w:line="480" w:lineRule="auto"/>
        <w:jc w:val="both"/>
        <w:rPr>
          <w:rFonts w:ascii="Times New Roman" w:hAnsi="Times New Roman"/>
          <w:u w:val="single"/>
        </w:rPr>
      </w:pPr>
      <w:r w:rsidRPr="00E85797">
        <w:rPr>
          <w:rFonts w:ascii="Times New Roman" w:hAnsi="Times New Roman"/>
          <w:u w:val="single"/>
        </w:rPr>
        <w:t xml:space="preserve">Week 2: </w:t>
      </w:r>
    </w:p>
    <w:p w14:paraId="3DFC92B9" w14:textId="77777777" w:rsidR="003A71F6" w:rsidRPr="00E85797" w:rsidRDefault="002933D2" w:rsidP="00AC06F8">
      <w:pPr>
        <w:spacing w:after="0" w:line="480" w:lineRule="auto"/>
        <w:ind w:firstLine="360"/>
        <w:jc w:val="both"/>
        <w:rPr>
          <w:rFonts w:ascii="Times New Roman" w:hAnsi="Times New Roman"/>
        </w:rPr>
      </w:pPr>
      <w:r w:rsidRPr="00E85797">
        <w:rPr>
          <w:rFonts w:ascii="Times New Roman" w:hAnsi="Times New Roman"/>
        </w:rPr>
        <w:t xml:space="preserve">This was in many ways the formative </w:t>
      </w:r>
      <w:r w:rsidR="007E7BA8" w:rsidRPr="00E85797">
        <w:rPr>
          <w:rFonts w:ascii="Times New Roman" w:hAnsi="Times New Roman"/>
        </w:rPr>
        <w:t>stage</w:t>
      </w:r>
      <w:r w:rsidRPr="00E85797">
        <w:rPr>
          <w:rFonts w:ascii="Times New Roman" w:hAnsi="Times New Roman"/>
        </w:rPr>
        <w:t xml:space="preserve"> of our group. We established connections within the group and grew into </w:t>
      </w:r>
      <w:r w:rsidR="007E7BA8" w:rsidRPr="00E85797">
        <w:rPr>
          <w:rFonts w:ascii="Times New Roman" w:hAnsi="Times New Roman"/>
        </w:rPr>
        <w:t xml:space="preserve">a team with a common goal. We </w:t>
      </w:r>
      <w:r w:rsidR="003A71F6" w:rsidRPr="00E85797">
        <w:rPr>
          <w:rFonts w:ascii="Times New Roman" w:hAnsi="Times New Roman"/>
        </w:rPr>
        <w:t xml:space="preserve">even chose a </w:t>
      </w:r>
      <w:r w:rsidR="007E7BA8" w:rsidRPr="00E85797">
        <w:rPr>
          <w:rFonts w:ascii="Times New Roman" w:hAnsi="Times New Roman"/>
        </w:rPr>
        <w:t>group</w:t>
      </w:r>
      <w:r w:rsidR="003A71F6" w:rsidRPr="00E85797">
        <w:rPr>
          <w:rFonts w:ascii="Times New Roman" w:hAnsi="Times New Roman"/>
        </w:rPr>
        <w:t xml:space="preserve"> name</w:t>
      </w:r>
      <w:r w:rsidR="007E7BA8" w:rsidRPr="00E85797">
        <w:rPr>
          <w:rFonts w:ascii="Times New Roman" w:hAnsi="Times New Roman"/>
        </w:rPr>
        <w:t xml:space="preserve"> -</w:t>
      </w:r>
      <w:r w:rsidR="003A71F6" w:rsidRPr="00E85797">
        <w:rPr>
          <w:rFonts w:ascii="Times New Roman" w:hAnsi="Times New Roman"/>
        </w:rPr>
        <w:t xml:space="preserve"> </w:t>
      </w:r>
      <w:r w:rsidR="007E7BA8" w:rsidRPr="00E85797">
        <w:rPr>
          <w:rFonts w:ascii="Times New Roman" w:hAnsi="Times New Roman"/>
        </w:rPr>
        <w:t xml:space="preserve">Team Ronde House - </w:t>
      </w:r>
      <w:r w:rsidR="003A71F6" w:rsidRPr="00E85797">
        <w:rPr>
          <w:rFonts w:ascii="Times New Roman" w:hAnsi="Times New Roman"/>
        </w:rPr>
        <w:t xml:space="preserve">to build camaraderie and foster a </w:t>
      </w:r>
      <w:r w:rsidR="0034191E" w:rsidRPr="00E85797">
        <w:rPr>
          <w:rFonts w:ascii="Times New Roman" w:hAnsi="Times New Roman"/>
        </w:rPr>
        <w:t xml:space="preserve">unique </w:t>
      </w:r>
      <w:r w:rsidR="003A71F6" w:rsidRPr="00E85797">
        <w:rPr>
          <w:rFonts w:ascii="Times New Roman" w:hAnsi="Times New Roman"/>
        </w:rPr>
        <w:t xml:space="preserve">sense of </w:t>
      </w:r>
      <w:r w:rsidR="007E7BA8" w:rsidRPr="00E85797">
        <w:rPr>
          <w:rFonts w:ascii="Times New Roman" w:hAnsi="Times New Roman"/>
        </w:rPr>
        <w:t xml:space="preserve">ownership </w:t>
      </w:r>
      <w:r w:rsidR="0034191E" w:rsidRPr="00E85797">
        <w:rPr>
          <w:rFonts w:ascii="Times New Roman" w:hAnsi="Times New Roman"/>
        </w:rPr>
        <w:t>of</w:t>
      </w:r>
      <w:r w:rsidR="007E7BA8" w:rsidRPr="00E85797">
        <w:rPr>
          <w:rFonts w:ascii="Times New Roman" w:hAnsi="Times New Roman"/>
        </w:rPr>
        <w:t xml:space="preserve"> the project.</w:t>
      </w:r>
      <w:r w:rsidR="003A71F6" w:rsidRPr="00E85797">
        <w:rPr>
          <w:rFonts w:ascii="Times New Roman" w:hAnsi="Times New Roman"/>
        </w:rPr>
        <w:t xml:space="preserve"> Following the general steps outlined by </w:t>
      </w:r>
      <w:r w:rsidR="0034191E" w:rsidRPr="00E85797">
        <w:rPr>
          <w:rFonts w:ascii="Times New Roman" w:hAnsi="Times New Roman"/>
        </w:rPr>
        <w:t xml:space="preserve">Allen F. </w:t>
      </w:r>
      <w:proofErr w:type="spellStart"/>
      <w:r w:rsidR="003A71F6" w:rsidRPr="00E85797">
        <w:rPr>
          <w:rFonts w:ascii="Times New Roman" w:hAnsi="Times New Roman"/>
        </w:rPr>
        <w:t>Repko</w:t>
      </w:r>
      <w:proofErr w:type="spellEnd"/>
      <w:r w:rsidR="003A71F6" w:rsidRPr="00E85797">
        <w:rPr>
          <w:rFonts w:ascii="Times New Roman" w:hAnsi="Times New Roman"/>
        </w:rPr>
        <w:t xml:space="preserve"> </w:t>
      </w:r>
      <w:r w:rsidR="0034191E" w:rsidRPr="00E85797">
        <w:rPr>
          <w:rFonts w:ascii="Times New Roman" w:hAnsi="Times New Roman"/>
        </w:rPr>
        <w:t xml:space="preserve">(2008) </w:t>
      </w:r>
      <w:r w:rsidR="003A71F6" w:rsidRPr="00E85797">
        <w:rPr>
          <w:rFonts w:ascii="Times New Roman" w:hAnsi="Times New Roman"/>
        </w:rPr>
        <w:t>in his book</w:t>
      </w:r>
      <w:r w:rsidR="00E85797" w:rsidRPr="00E85797">
        <w:rPr>
          <w:rFonts w:ascii="Times New Roman" w:hAnsi="Times New Roman"/>
        </w:rPr>
        <w:t>,</w:t>
      </w:r>
      <w:r w:rsidR="003A71F6" w:rsidRPr="00E85797">
        <w:rPr>
          <w:rFonts w:ascii="Times New Roman" w:hAnsi="Times New Roman"/>
        </w:rPr>
        <w:t xml:space="preserve"> </w:t>
      </w:r>
      <w:r w:rsidR="0034191E" w:rsidRPr="00E85797">
        <w:rPr>
          <w:rFonts w:ascii="Times New Roman" w:hAnsi="Times New Roman"/>
        </w:rPr>
        <w:t xml:space="preserve">we </w:t>
      </w:r>
      <w:r w:rsidR="003A71F6" w:rsidRPr="00E85797">
        <w:rPr>
          <w:rFonts w:ascii="Times New Roman" w:hAnsi="Times New Roman"/>
        </w:rPr>
        <w:t xml:space="preserve">spent the majority of this meeting identifying relevant disciplines and discussing which would be worthwhile and appropriate to include in this project. </w:t>
      </w:r>
    </w:p>
    <w:p w14:paraId="1D95A00C" w14:textId="77777777" w:rsidR="002933D2" w:rsidRPr="00E85797" w:rsidRDefault="0034191E" w:rsidP="00AC06F8">
      <w:pPr>
        <w:spacing w:after="0" w:line="480" w:lineRule="auto"/>
        <w:ind w:firstLine="360"/>
        <w:jc w:val="both"/>
        <w:rPr>
          <w:rFonts w:ascii="Times New Roman" w:hAnsi="Times New Roman"/>
        </w:rPr>
      </w:pPr>
      <w:r w:rsidRPr="00E85797">
        <w:rPr>
          <w:rFonts w:ascii="Times New Roman" w:hAnsi="Times New Roman"/>
        </w:rPr>
        <w:t>To begin the process e</w:t>
      </w:r>
      <w:r w:rsidR="00764D33" w:rsidRPr="00E85797">
        <w:rPr>
          <w:rFonts w:ascii="Times New Roman" w:hAnsi="Times New Roman"/>
        </w:rPr>
        <w:t>ach individual shared</w:t>
      </w:r>
      <w:r w:rsidR="002933D2" w:rsidRPr="00E85797">
        <w:rPr>
          <w:rFonts w:ascii="Times New Roman" w:hAnsi="Times New Roman"/>
        </w:rPr>
        <w:t xml:space="preserve"> past educational and academic training, job history, relevant past experiences and current </w:t>
      </w:r>
      <w:r w:rsidR="00697EE3">
        <w:rPr>
          <w:rFonts w:ascii="Times New Roman" w:hAnsi="Times New Roman"/>
        </w:rPr>
        <w:t>research</w:t>
      </w:r>
      <w:r w:rsidR="002933D2" w:rsidRPr="00E85797">
        <w:rPr>
          <w:rFonts w:ascii="Times New Roman" w:hAnsi="Times New Roman"/>
        </w:rPr>
        <w:t>. Everyone als</w:t>
      </w:r>
      <w:r w:rsidRPr="00E85797">
        <w:rPr>
          <w:rFonts w:ascii="Times New Roman" w:hAnsi="Times New Roman"/>
        </w:rPr>
        <w:t>o shared what int</w:t>
      </w:r>
      <w:r w:rsidR="00764D33" w:rsidRPr="00E85797">
        <w:rPr>
          <w:rFonts w:ascii="Times New Roman" w:hAnsi="Times New Roman"/>
        </w:rPr>
        <w:t>erested them</w:t>
      </w:r>
      <w:r w:rsidR="002933D2" w:rsidRPr="00E85797">
        <w:rPr>
          <w:rFonts w:ascii="Times New Roman" w:hAnsi="Times New Roman"/>
        </w:rPr>
        <w:t xml:space="preserve"> the most about the decli</w:t>
      </w:r>
      <w:r w:rsidRPr="00E85797">
        <w:rPr>
          <w:rFonts w:ascii="Times New Roman" w:hAnsi="Times New Roman"/>
        </w:rPr>
        <w:t>ning aquifer problem</w:t>
      </w:r>
      <w:r w:rsidR="002933D2" w:rsidRPr="00E85797">
        <w:rPr>
          <w:rFonts w:ascii="Times New Roman" w:hAnsi="Times New Roman"/>
        </w:rPr>
        <w:t xml:space="preserve"> based on </w:t>
      </w:r>
      <w:r w:rsidR="008138B5">
        <w:rPr>
          <w:rFonts w:ascii="Times New Roman" w:hAnsi="Times New Roman"/>
        </w:rPr>
        <w:t>its</w:t>
      </w:r>
      <w:r w:rsidR="002933D2" w:rsidRPr="00E85797">
        <w:rPr>
          <w:rFonts w:ascii="Times New Roman" w:hAnsi="Times New Roman"/>
        </w:rPr>
        <w:t xml:space="preserve"> brief</w:t>
      </w:r>
      <w:r w:rsidR="00384C79" w:rsidRPr="00E85797">
        <w:rPr>
          <w:rFonts w:ascii="Times New Roman" w:hAnsi="Times New Roman"/>
        </w:rPr>
        <w:t xml:space="preserve"> introduction</w:t>
      </w:r>
      <w:r w:rsidR="002933D2" w:rsidRPr="00E85797">
        <w:rPr>
          <w:rFonts w:ascii="Times New Roman" w:hAnsi="Times New Roman"/>
        </w:rPr>
        <w:t xml:space="preserve">. </w:t>
      </w:r>
      <w:r w:rsidRPr="00E85797">
        <w:rPr>
          <w:rFonts w:ascii="Times New Roman" w:hAnsi="Times New Roman"/>
        </w:rPr>
        <w:t>W</w:t>
      </w:r>
      <w:r w:rsidR="003A71F6" w:rsidRPr="00E85797">
        <w:rPr>
          <w:rFonts w:ascii="Times New Roman" w:hAnsi="Times New Roman"/>
        </w:rPr>
        <w:t xml:space="preserve">e </w:t>
      </w:r>
      <w:r w:rsidRPr="00E85797">
        <w:rPr>
          <w:rFonts w:ascii="Times New Roman" w:hAnsi="Times New Roman"/>
        </w:rPr>
        <w:t xml:space="preserve">wrote key words from these answers on a white board, which made it relatively easy to </w:t>
      </w:r>
      <w:r w:rsidR="003A71F6" w:rsidRPr="00E85797">
        <w:rPr>
          <w:rFonts w:ascii="Times New Roman" w:hAnsi="Times New Roman"/>
        </w:rPr>
        <w:t>identify emergent themes and common are</w:t>
      </w:r>
      <w:r w:rsidR="00384C79" w:rsidRPr="00E85797">
        <w:rPr>
          <w:rFonts w:ascii="Times New Roman" w:hAnsi="Times New Roman"/>
        </w:rPr>
        <w:t xml:space="preserve">as of experience and </w:t>
      </w:r>
      <w:r w:rsidR="003A71F6" w:rsidRPr="00E85797">
        <w:rPr>
          <w:rFonts w:ascii="Times New Roman" w:hAnsi="Times New Roman"/>
        </w:rPr>
        <w:t>interest</w:t>
      </w:r>
      <w:r w:rsidR="00384C79" w:rsidRPr="00E85797">
        <w:rPr>
          <w:rFonts w:ascii="Times New Roman" w:hAnsi="Times New Roman"/>
        </w:rPr>
        <w:t>s</w:t>
      </w:r>
      <w:r w:rsidR="003A71F6" w:rsidRPr="00E85797">
        <w:rPr>
          <w:rFonts w:ascii="Times New Roman" w:hAnsi="Times New Roman"/>
        </w:rPr>
        <w:t xml:space="preserve"> within our group.   </w:t>
      </w:r>
      <w:r w:rsidRPr="00E85797">
        <w:rPr>
          <w:rFonts w:ascii="Times New Roman" w:hAnsi="Times New Roman"/>
        </w:rPr>
        <w:t xml:space="preserve">Collectively, we had a good deal of background in the natural sciences (environmental sciences, hydrology, biology) and some in </w:t>
      </w:r>
      <w:r w:rsidR="00C270E6">
        <w:rPr>
          <w:rFonts w:ascii="Times New Roman" w:hAnsi="Times New Roman"/>
        </w:rPr>
        <w:t xml:space="preserve">public policy and law. </w:t>
      </w:r>
      <w:r w:rsidRPr="00E85797">
        <w:rPr>
          <w:rFonts w:ascii="Times New Roman" w:hAnsi="Times New Roman"/>
        </w:rPr>
        <w:t>Notably, everyone had a relatively high level of interest in social and natural science intersection (</w:t>
      </w:r>
      <w:r w:rsidR="00D77EED" w:rsidRPr="00E85797">
        <w:rPr>
          <w:rFonts w:ascii="Times New Roman" w:hAnsi="Times New Roman"/>
        </w:rPr>
        <w:t>land use planning, conservation</w:t>
      </w:r>
      <w:r w:rsidR="00121E21" w:rsidRPr="00E85797">
        <w:rPr>
          <w:rFonts w:ascii="Times New Roman" w:hAnsi="Times New Roman"/>
        </w:rPr>
        <w:t>,</w:t>
      </w:r>
      <w:r w:rsidR="00D77EED" w:rsidRPr="00E85797">
        <w:rPr>
          <w:rFonts w:ascii="Times New Roman" w:hAnsi="Times New Roman"/>
        </w:rPr>
        <w:t xml:space="preserve"> and</w:t>
      </w:r>
      <w:r w:rsidRPr="00E85797">
        <w:rPr>
          <w:rFonts w:ascii="Times New Roman" w:hAnsi="Times New Roman"/>
        </w:rPr>
        <w:t xml:space="preserve"> water engineering).</w:t>
      </w:r>
      <w:r w:rsidR="00582C23" w:rsidRPr="00E85797">
        <w:rPr>
          <w:rFonts w:ascii="Times New Roman" w:hAnsi="Times New Roman"/>
        </w:rPr>
        <w:t xml:space="preserve">  </w:t>
      </w:r>
    </w:p>
    <w:p w14:paraId="1029A1DD" w14:textId="77777777" w:rsidR="003A71F6" w:rsidRPr="00E85797" w:rsidRDefault="000B3194" w:rsidP="00AC06F8">
      <w:pPr>
        <w:spacing w:after="0" w:line="480" w:lineRule="auto"/>
        <w:ind w:firstLine="360"/>
        <w:jc w:val="both"/>
        <w:rPr>
          <w:rFonts w:ascii="Times New Roman" w:hAnsi="Times New Roman"/>
        </w:rPr>
      </w:pPr>
      <w:r w:rsidRPr="00E85797">
        <w:rPr>
          <w:rFonts w:ascii="Times New Roman" w:hAnsi="Times New Roman"/>
        </w:rPr>
        <w:t>We decided to break up into working groups</w:t>
      </w:r>
      <w:r w:rsidR="002933D2" w:rsidRPr="00E85797">
        <w:rPr>
          <w:rFonts w:ascii="Times New Roman" w:hAnsi="Times New Roman"/>
        </w:rPr>
        <w:t xml:space="preserve"> to </w:t>
      </w:r>
      <w:r w:rsidR="00697EE3">
        <w:rPr>
          <w:rFonts w:ascii="Times New Roman" w:hAnsi="Times New Roman"/>
        </w:rPr>
        <w:t>develop disciplinary adequacy</w:t>
      </w:r>
      <w:r w:rsidR="002933D2" w:rsidRPr="00E85797">
        <w:rPr>
          <w:rFonts w:ascii="Times New Roman" w:hAnsi="Times New Roman"/>
        </w:rPr>
        <w:t xml:space="preserve">, </w:t>
      </w:r>
      <w:commentRangeStart w:id="4"/>
      <w:r w:rsidR="002933D2" w:rsidRPr="00E85797">
        <w:rPr>
          <w:rFonts w:ascii="Times New Roman" w:hAnsi="Times New Roman"/>
        </w:rPr>
        <w:t>pa</w:t>
      </w:r>
      <w:r w:rsidR="0034191E" w:rsidRPr="00E85797">
        <w:rPr>
          <w:rFonts w:ascii="Times New Roman" w:hAnsi="Times New Roman"/>
        </w:rPr>
        <w:t>i</w:t>
      </w:r>
      <w:r w:rsidR="002933D2" w:rsidRPr="00E85797">
        <w:rPr>
          <w:rFonts w:ascii="Times New Roman" w:hAnsi="Times New Roman"/>
        </w:rPr>
        <w:t xml:space="preserve">ring up into teams of two </w:t>
      </w:r>
      <w:commentRangeEnd w:id="4"/>
      <w:r w:rsidR="00782B03">
        <w:rPr>
          <w:rStyle w:val="CommentReference"/>
        </w:rPr>
        <w:commentReference w:id="4"/>
      </w:r>
      <w:r w:rsidR="002933D2" w:rsidRPr="00E85797">
        <w:rPr>
          <w:rFonts w:ascii="Times New Roman" w:hAnsi="Times New Roman"/>
        </w:rPr>
        <w:t>based on academic int</w:t>
      </w:r>
      <w:r w:rsidR="00582C23" w:rsidRPr="00E85797">
        <w:rPr>
          <w:rFonts w:ascii="Times New Roman" w:hAnsi="Times New Roman"/>
        </w:rPr>
        <w:t>erest, experience, and expertise</w:t>
      </w:r>
      <w:r w:rsidR="008138B5">
        <w:rPr>
          <w:rFonts w:ascii="Times New Roman" w:hAnsi="Times New Roman"/>
        </w:rPr>
        <w:t>. Group member backgrounds</w:t>
      </w:r>
      <w:r w:rsidR="002933D2" w:rsidRPr="00E85797">
        <w:rPr>
          <w:rFonts w:ascii="Times New Roman" w:hAnsi="Times New Roman"/>
        </w:rPr>
        <w:t xml:space="preserve"> were generally known from the initial introductions in class, but we also went through a more f</w:t>
      </w:r>
      <w:r w:rsidRPr="00E85797">
        <w:rPr>
          <w:rFonts w:ascii="Times New Roman" w:hAnsi="Times New Roman"/>
        </w:rPr>
        <w:t>ormal process to determine the</w:t>
      </w:r>
      <w:r w:rsidR="002933D2" w:rsidRPr="00E85797">
        <w:rPr>
          <w:rFonts w:ascii="Times New Roman" w:hAnsi="Times New Roman"/>
        </w:rPr>
        <w:t xml:space="preserve"> roles. </w:t>
      </w:r>
      <w:r w:rsidR="00121E21" w:rsidRPr="00E85797">
        <w:rPr>
          <w:rFonts w:ascii="Times New Roman" w:hAnsi="Times New Roman"/>
        </w:rPr>
        <w:t>Ross and Allison accepted the policy</w:t>
      </w:r>
      <w:r w:rsidRPr="00E85797">
        <w:rPr>
          <w:rFonts w:ascii="Times New Roman" w:hAnsi="Times New Roman"/>
        </w:rPr>
        <w:t xml:space="preserve"> </w:t>
      </w:r>
      <w:proofErr w:type="gramStart"/>
      <w:r w:rsidR="00697EE3" w:rsidRPr="00E85797">
        <w:rPr>
          <w:rFonts w:ascii="Times New Roman" w:hAnsi="Times New Roman"/>
        </w:rPr>
        <w:t>component</w:t>
      </w:r>
      <w:r w:rsidR="00697EE3">
        <w:rPr>
          <w:rFonts w:ascii="Times New Roman" w:hAnsi="Times New Roman"/>
        </w:rPr>
        <w:t>,</w:t>
      </w:r>
      <w:proofErr w:type="gramEnd"/>
      <w:r w:rsidR="00582C23" w:rsidRPr="00E85797">
        <w:rPr>
          <w:rFonts w:ascii="Times New Roman" w:hAnsi="Times New Roman"/>
        </w:rPr>
        <w:t xml:space="preserve"> Liza and Audrey</w:t>
      </w:r>
      <w:r w:rsidRPr="00E85797">
        <w:rPr>
          <w:rFonts w:ascii="Times New Roman" w:hAnsi="Times New Roman"/>
        </w:rPr>
        <w:t xml:space="preserve"> accepted</w:t>
      </w:r>
      <w:r w:rsidR="00121E21" w:rsidRPr="00E85797">
        <w:rPr>
          <w:rFonts w:ascii="Times New Roman" w:hAnsi="Times New Roman"/>
        </w:rPr>
        <w:t xml:space="preserve"> the </w:t>
      </w:r>
      <w:r w:rsidR="00582C23" w:rsidRPr="00E85797">
        <w:rPr>
          <w:rFonts w:ascii="Times New Roman" w:hAnsi="Times New Roman"/>
        </w:rPr>
        <w:t>c</w:t>
      </w:r>
      <w:r w:rsidR="00121E21" w:rsidRPr="00E85797">
        <w:rPr>
          <w:rFonts w:ascii="Times New Roman" w:hAnsi="Times New Roman"/>
        </w:rPr>
        <w:t xml:space="preserve">ommunity </w:t>
      </w:r>
      <w:r w:rsidR="00732DAD" w:rsidRPr="00E85797">
        <w:rPr>
          <w:rFonts w:ascii="Times New Roman" w:hAnsi="Times New Roman"/>
        </w:rPr>
        <w:t xml:space="preserve">education </w:t>
      </w:r>
      <w:r w:rsidR="00121E21" w:rsidRPr="00E85797">
        <w:rPr>
          <w:rFonts w:ascii="Times New Roman" w:hAnsi="Times New Roman"/>
        </w:rPr>
        <w:t>component</w:t>
      </w:r>
      <w:r w:rsidR="00C74ACF" w:rsidRPr="00E85797">
        <w:rPr>
          <w:rFonts w:ascii="Times New Roman" w:hAnsi="Times New Roman"/>
        </w:rPr>
        <w:t>, while</w:t>
      </w:r>
      <w:r w:rsidR="00582C23" w:rsidRPr="00E85797">
        <w:rPr>
          <w:rFonts w:ascii="Times New Roman" w:hAnsi="Times New Roman"/>
        </w:rPr>
        <w:t xml:space="preserve"> Heidi and John</w:t>
      </w:r>
      <w:r w:rsidR="00121E21" w:rsidRPr="00E85797">
        <w:rPr>
          <w:rFonts w:ascii="Times New Roman" w:hAnsi="Times New Roman"/>
        </w:rPr>
        <w:t xml:space="preserve"> </w:t>
      </w:r>
      <w:r w:rsidRPr="00E85797">
        <w:rPr>
          <w:rFonts w:ascii="Times New Roman" w:hAnsi="Times New Roman"/>
        </w:rPr>
        <w:t xml:space="preserve">accepted </w:t>
      </w:r>
      <w:r w:rsidR="00121E21" w:rsidRPr="00E85797">
        <w:rPr>
          <w:rFonts w:ascii="Times New Roman" w:hAnsi="Times New Roman"/>
        </w:rPr>
        <w:t>the hydrologic component</w:t>
      </w:r>
      <w:r w:rsidR="00582C23" w:rsidRPr="00E85797">
        <w:rPr>
          <w:rFonts w:ascii="Times New Roman" w:hAnsi="Times New Roman"/>
        </w:rPr>
        <w:t xml:space="preserve">. </w:t>
      </w:r>
      <w:r w:rsidR="002933D2" w:rsidRPr="00E85797">
        <w:rPr>
          <w:rFonts w:ascii="Times New Roman" w:hAnsi="Times New Roman"/>
        </w:rPr>
        <w:t xml:space="preserve">Forming these </w:t>
      </w:r>
      <w:commentRangeStart w:id="5"/>
      <w:r w:rsidR="00B8420E" w:rsidRPr="00E85797">
        <w:rPr>
          <w:rFonts w:ascii="Times New Roman" w:hAnsi="Times New Roman"/>
        </w:rPr>
        <w:t xml:space="preserve">disciplinary </w:t>
      </w:r>
      <w:r w:rsidR="002933D2" w:rsidRPr="00E85797">
        <w:rPr>
          <w:rFonts w:ascii="Times New Roman" w:hAnsi="Times New Roman"/>
        </w:rPr>
        <w:t xml:space="preserve">pairs </w:t>
      </w:r>
      <w:commentRangeEnd w:id="5"/>
      <w:r w:rsidR="00782B03">
        <w:rPr>
          <w:rStyle w:val="CommentReference"/>
        </w:rPr>
        <w:commentReference w:id="5"/>
      </w:r>
      <w:r w:rsidR="002933D2" w:rsidRPr="00E85797">
        <w:rPr>
          <w:rFonts w:ascii="Times New Roman" w:hAnsi="Times New Roman"/>
        </w:rPr>
        <w:t>turned out to be very effective in the integration process.  Drawing on the analogy of interdisciplinarity as a fruit smoothie (</w:t>
      </w:r>
      <w:proofErr w:type="spellStart"/>
      <w:r w:rsidR="002933D2" w:rsidRPr="00E85797">
        <w:rPr>
          <w:rFonts w:ascii="Times New Roman" w:hAnsi="Times New Roman"/>
        </w:rPr>
        <w:t>Nissani</w:t>
      </w:r>
      <w:proofErr w:type="spellEnd"/>
      <w:r w:rsidR="00582C23" w:rsidRPr="00E85797">
        <w:rPr>
          <w:rFonts w:ascii="Times New Roman" w:hAnsi="Times New Roman"/>
        </w:rPr>
        <w:t>,</w:t>
      </w:r>
      <w:r w:rsidR="002933D2" w:rsidRPr="00E85797">
        <w:rPr>
          <w:rFonts w:ascii="Times New Roman" w:hAnsi="Times New Roman"/>
        </w:rPr>
        <w:t xml:space="preserve"> 1995) in which disciplines are seamlessly blended together, the formation of these working groups was like making </w:t>
      </w:r>
      <w:commentRangeStart w:id="6"/>
      <w:r w:rsidR="002933D2" w:rsidRPr="00E85797">
        <w:rPr>
          <w:rFonts w:ascii="Times New Roman" w:hAnsi="Times New Roman"/>
        </w:rPr>
        <w:t xml:space="preserve">hybrid fruits even before attempting to blend them </w:t>
      </w:r>
      <w:commentRangeEnd w:id="6"/>
      <w:r w:rsidR="00782B03">
        <w:rPr>
          <w:rStyle w:val="CommentReference"/>
        </w:rPr>
        <w:commentReference w:id="6"/>
      </w:r>
      <w:r w:rsidR="002933D2" w:rsidRPr="00E85797">
        <w:rPr>
          <w:rFonts w:ascii="Times New Roman" w:hAnsi="Times New Roman"/>
        </w:rPr>
        <w:t>together. It made the final p</w:t>
      </w:r>
      <w:r w:rsidR="008138B5">
        <w:rPr>
          <w:rFonts w:ascii="Times New Roman" w:hAnsi="Times New Roman"/>
        </w:rPr>
        <w:t>roduct much easier to integrate.</w:t>
      </w:r>
      <w:r w:rsidR="002933D2" w:rsidRPr="00E85797">
        <w:rPr>
          <w:rFonts w:ascii="Times New Roman" w:hAnsi="Times New Roman"/>
        </w:rPr>
        <w:t xml:space="preserve"> </w:t>
      </w:r>
    </w:p>
    <w:p w14:paraId="283342ED" w14:textId="77777777" w:rsidR="002933D2" w:rsidRPr="00E85797" w:rsidRDefault="00582C23" w:rsidP="00AC06F8">
      <w:pPr>
        <w:spacing w:after="0" w:line="480" w:lineRule="auto"/>
        <w:ind w:firstLine="360"/>
        <w:jc w:val="both"/>
        <w:rPr>
          <w:rFonts w:ascii="Times New Roman" w:hAnsi="Times New Roman"/>
        </w:rPr>
      </w:pPr>
      <w:r w:rsidRPr="00E85797">
        <w:rPr>
          <w:rFonts w:ascii="Times New Roman" w:hAnsi="Times New Roman"/>
        </w:rPr>
        <w:t>During this introductory meeting</w:t>
      </w:r>
      <w:r w:rsidR="003A71F6" w:rsidRPr="00E85797">
        <w:rPr>
          <w:rFonts w:ascii="Times New Roman" w:hAnsi="Times New Roman"/>
        </w:rPr>
        <w:t xml:space="preserve"> we set valuable standards for ourselves by establishing clear</w:t>
      </w:r>
      <w:r w:rsidR="002933D2" w:rsidRPr="00E85797">
        <w:rPr>
          <w:rFonts w:ascii="Times New Roman" w:hAnsi="Times New Roman"/>
        </w:rPr>
        <w:t xml:space="preserve"> goals </w:t>
      </w:r>
      <w:r w:rsidR="003A71F6" w:rsidRPr="00E85797">
        <w:rPr>
          <w:rFonts w:ascii="Times New Roman" w:hAnsi="Times New Roman"/>
        </w:rPr>
        <w:t>for the upcoming week. We also established goals for the end of our next meeting: to</w:t>
      </w:r>
      <w:r w:rsidR="002933D2" w:rsidRPr="00E85797">
        <w:rPr>
          <w:rFonts w:ascii="Times New Roman" w:hAnsi="Times New Roman"/>
        </w:rPr>
        <w:t xml:space="preserve"> leave with an understanding of what each individual would do to</w:t>
      </w:r>
      <w:r w:rsidR="003A71F6" w:rsidRPr="00E85797">
        <w:rPr>
          <w:rFonts w:ascii="Times New Roman" w:hAnsi="Times New Roman"/>
        </w:rPr>
        <w:t xml:space="preserve"> move beyond exploratory research and</w:t>
      </w:r>
      <w:r w:rsidR="002933D2" w:rsidRPr="00E85797">
        <w:rPr>
          <w:rFonts w:ascii="Times New Roman" w:hAnsi="Times New Roman"/>
        </w:rPr>
        <w:t xml:space="preserve"> begin the</w:t>
      </w:r>
      <w:r w:rsidR="003A71F6" w:rsidRPr="00E85797">
        <w:rPr>
          <w:rFonts w:ascii="Times New Roman" w:hAnsi="Times New Roman"/>
        </w:rPr>
        <w:t xml:space="preserve"> writing</w:t>
      </w:r>
      <w:r w:rsidR="002933D2" w:rsidRPr="00E85797">
        <w:rPr>
          <w:rFonts w:ascii="Times New Roman" w:hAnsi="Times New Roman"/>
        </w:rPr>
        <w:t xml:space="preserve"> process</w:t>
      </w:r>
      <w:r w:rsidR="008138B5">
        <w:rPr>
          <w:rFonts w:ascii="Times New Roman" w:hAnsi="Times New Roman"/>
        </w:rPr>
        <w:t>. We left the meeting</w:t>
      </w:r>
      <w:r w:rsidR="002933D2" w:rsidRPr="00E85797">
        <w:rPr>
          <w:rFonts w:ascii="Times New Roman" w:hAnsi="Times New Roman"/>
        </w:rPr>
        <w:t xml:space="preserve"> with a generally defined, but flexible idea of the scope and structure our report would take. </w:t>
      </w:r>
    </w:p>
    <w:p w14:paraId="519B34F2" w14:textId="77777777" w:rsidR="002933D2" w:rsidRPr="00E85797" w:rsidRDefault="002933D2" w:rsidP="00AC06F8">
      <w:pPr>
        <w:spacing w:after="0" w:line="480" w:lineRule="auto"/>
        <w:jc w:val="both"/>
        <w:rPr>
          <w:rFonts w:ascii="Times New Roman" w:hAnsi="Times New Roman"/>
          <w:u w:val="single"/>
        </w:rPr>
      </w:pPr>
      <w:r w:rsidRPr="00E85797">
        <w:rPr>
          <w:rFonts w:ascii="Times New Roman" w:hAnsi="Times New Roman"/>
          <w:u w:val="single"/>
        </w:rPr>
        <w:t xml:space="preserve">Week 3: </w:t>
      </w:r>
    </w:p>
    <w:p w14:paraId="4A4B0041" w14:textId="77777777" w:rsidR="002933D2" w:rsidRPr="00E85797" w:rsidRDefault="00E87876" w:rsidP="00AC06F8">
      <w:pPr>
        <w:spacing w:after="0" w:line="480" w:lineRule="auto"/>
        <w:ind w:firstLine="720"/>
        <w:jc w:val="both"/>
        <w:rPr>
          <w:rFonts w:ascii="Times New Roman" w:hAnsi="Times New Roman"/>
        </w:rPr>
      </w:pPr>
      <w:r w:rsidRPr="00E85797">
        <w:rPr>
          <w:rFonts w:ascii="Times New Roman" w:hAnsi="Times New Roman"/>
        </w:rPr>
        <w:t>I</w:t>
      </w:r>
      <w:r w:rsidR="00BC3DA3" w:rsidRPr="00E85797">
        <w:rPr>
          <w:rFonts w:ascii="Times New Roman" w:hAnsi="Times New Roman"/>
        </w:rPr>
        <w:t xml:space="preserve">n our </w:t>
      </w:r>
      <w:r w:rsidRPr="00E85797">
        <w:rPr>
          <w:rFonts w:ascii="Times New Roman" w:hAnsi="Times New Roman"/>
        </w:rPr>
        <w:t>group meeting</w:t>
      </w:r>
      <w:r w:rsidR="00BC3DA3" w:rsidRPr="00E85797">
        <w:rPr>
          <w:rFonts w:ascii="Times New Roman" w:hAnsi="Times New Roman"/>
        </w:rPr>
        <w:t xml:space="preserve"> during class time</w:t>
      </w:r>
      <w:r w:rsidRPr="00E85797">
        <w:rPr>
          <w:rFonts w:ascii="Times New Roman" w:hAnsi="Times New Roman"/>
        </w:rPr>
        <w:t xml:space="preserve"> </w:t>
      </w:r>
      <w:r w:rsidR="002933D2" w:rsidRPr="00E85797">
        <w:rPr>
          <w:rFonts w:ascii="Times New Roman" w:hAnsi="Times New Roman"/>
        </w:rPr>
        <w:t xml:space="preserve">we focused on the integrative </w:t>
      </w:r>
      <w:r w:rsidRPr="00E85797">
        <w:rPr>
          <w:rFonts w:ascii="Times New Roman" w:hAnsi="Times New Roman"/>
        </w:rPr>
        <w:t xml:space="preserve">process.  We followed </w:t>
      </w:r>
      <w:r w:rsidR="00697EE3">
        <w:rPr>
          <w:rFonts w:ascii="Times New Roman" w:hAnsi="Times New Roman"/>
        </w:rPr>
        <w:t xml:space="preserve">the </w:t>
      </w:r>
      <w:r w:rsidRPr="00E85797">
        <w:rPr>
          <w:rFonts w:ascii="Times New Roman" w:hAnsi="Times New Roman"/>
        </w:rPr>
        <w:t>s</w:t>
      </w:r>
      <w:r w:rsidR="00732B07" w:rsidRPr="00E85797">
        <w:rPr>
          <w:rFonts w:ascii="Times New Roman" w:hAnsi="Times New Roman"/>
        </w:rPr>
        <w:t xml:space="preserve">teps to integration </w:t>
      </w:r>
      <w:r w:rsidR="00BC3DA3" w:rsidRPr="00E85797">
        <w:rPr>
          <w:rFonts w:ascii="Times New Roman" w:hAnsi="Times New Roman"/>
        </w:rPr>
        <w:t xml:space="preserve">as </w:t>
      </w:r>
      <w:r w:rsidR="00732B07" w:rsidRPr="00E85797">
        <w:rPr>
          <w:rFonts w:ascii="Times New Roman" w:hAnsi="Times New Roman"/>
        </w:rPr>
        <w:t xml:space="preserve">suggested by </w:t>
      </w:r>
      <w:proofErr w:type="spellStart"/>
      <w:r w:rsidR="00732B07" w:rsidRPr="00E85797">
        <w:rPr>
          <w:rFonts w:ascii="Times New Roman" w:hAnsi="Times New Roman"/>
        </w:rPr>
        <w:t>Repko</w:t>
      </w:r>
      <w:proofErr w:type="spellEnd"/>
      <w:r w:rsidR="00732B07" w:rsidRPr="00E85797">
        <w:rPr>
          <w:rFonts w:ascii="Times New Roman" w:hAnsi="Times New Roman"/>
        </w:rPr>
        <w:t xml:space="preserve"> (2008)</w:t>
      </w:r>
      <w:r w:rsidR="002933D2" w:rsidRPr="00E85797">
        <w:rPr>
          <w:rFonts w:ascii="Times New Roman" w:hAnsi="Times New Roman"/>
        </w:rPr>
        <w:t xml:space="preserve"> and defined the following for our group:</w:t>
      </w:r>
    </w:p>
    <w:p w14:paraId="3A559D5F" w14:textId="77777777" w:rsidR="002933D2" w:rsidRPr="00E85797" w:rsidRDefault="002933D2" w:rsidP="00AC06F8">
      <w:pPr>
        <w:pStyle w:val="ListParagraph"/>
        <w:numPr>
          <w:ilvl w:val="0"/>
          <w:numId w:val="6"/>
        </w:numPr>
        <w:spacing w:after="0" w:line="480" w:lineRule="auto"/>
        <w:jc w:val="both"/>
        <w:rPr>
          <w:rFonts w:ascii="Times New Roman" w:hAnsi="Times New Roman"/>
        </w:rPr>
      </w:pPr>
      <w:r w:rsidRPr="00E85797">
        <w:rPr>
          <w:rFonts w:ascii="Times New Roman" w:hAnsi="Times New Roman"/>
        </w:rPr>
        <w:t>Problem</w:t>
      </w:r>
      <w:r w:rsidR="00732B07" w:rsidRPr="00E85797">
        <w:rPr>
          <w:rFonts w:ascii="Times New Roman" w:hAnsi="Times New Roman"/>
        </w:rPr>
        <w:t>: The uncertainty of a long-</w:t>
      </w:r>
      <w:r w:rsidRPr="00E85797">
        <w:rPr>
          <w:rFonts w:ascii="Times New Roman" w:hAnsi="Times New Roman"/>
        </w:rPr>
        <w:t>term</w:t>
      </w:r>
      <w:r w:rsidR="00732B07" w:rsidRPr="00E85797">
        <w:rPr>
          <w:rFonts w:ascii="Times New Roman" w:hAnsi="Times New Roman"/>
        </w:rPr>
        <w:t>,</w:t>
      </w:r>
      <w:r w:rsidRPr="00E85797">
        <w:rPr>
          <w:rFonts w:ascii="Times New Roman" w:hAnsi="Times New Roman"/>
        </w:rPr>
        <w:t xml:space="preserve"> viable source of water for the </w:t>
      </w:r>
      <w:r w:rsidR="00BC3DA3" w:rsidRPr="00E85797">
        <w:rPr>
          <w:rFonts w:ascii="Times New Roman" w:hAnsi="Times New Roman"/>
        </w:rPr>
        <w:t>community</w:t>
      </w:r>
      <w:r w:rsidRPr="00E85797">
        <w:rPr>
          <w:rFonts w:ascii="Times New Roman" w:hAnsi="Times New Roman"/>
        </w:rPr>
        <w:t xml:space="preserve"> of the Palouse Basin</w:t>
      </w:r>
      <w:r w:rsidR="00732B07" w:rsidRPr="00E85797">
        <w:rPr>
          <w:rFonts w:ascii="Times New Roman" w:hAnsi="Times New Roman"/>
        </w:rPr>
        <w:t xml:space="preserve"> given current population growth and rates of aquifer decline</w:t>
      </w:r>
    </w:p>
    <w:p w14:paraId="0183249A" w14:textId="77777777" w:rsidR="002933D2" w:rsidRPr="00E85797" w:rsidRDefault="007025A0" w:rsidP="00AC06F8">
      <w:pPr>
        <w:pStyle w:val="ListParagraph"/>
        <w:numPr>
          <w:ilvl w:val="0"/>
          <w:numId w:val="6"/>
        </w:numPr>
        <w:spacing w:after="0" w:line="480" w:lineRule="auto"/>
        <w:jc w:val="both"/>
        <w:rPr>
          <w:rFonts w:ascii="Times New Roman" w:hAnsi="Times New Roman"/>
        </w:rPr>
      </w:pPr>
      <w:r>
        <w:rPr>
          <w:rFonts w:ascii="Times New Roman" w:hAnsi="Times New Roman"/>
        </w:rPr>
        <w:t>Common Ground—all members agreed on these three aspects of the problem:</w:t>
      </w:r>
    </w:p>
    <w:p w14:paraId="1F1FC851" w14:textId="77777777" w:rsidR="002933D2" w:rsidRPr="00E85797" w:rsidRDefault="004D40A7" w:rsidP="00AC06F8">
      <w:pPr>
        <w:pStyle w:val="ListParagraph"/>
        <w:numPr>
          <w:ilvl w:val="1"/>
          <w:numId w:val="6"/>
        </w:numPr>
        <w:spacing w:after="0" w:line="480" w:lineRule="auto"/>
        <w:jc w:val="both"/>
        <w:rPr>
          <w:rFonts w:ascii="Times New Roman" w:hAnsi="Times New Roman"/>
        </w:rPr>
      </w:pPr>
      <w:r w:rsidRPr="00E85797">
        <w:rPr>
          <w:rFonts w:ascii="Times New Roman" w:hAnsi="Times New Roman"/>
        </w:rPr>
        <w:t>Given the uncertainty of the water supply, t</w:t>
      </w:r>
      <w:r w:rsidR="002933D2" w:rsidRPr="00E85797">
        <w:rPr>
          <w:rFonts w:ascii="Times New Roman" w:hAnsi="Times New Roman"/>
        </w:rPr>
        <w:t>here is a need for action to minimize the</w:t>
      </w:r>
      <w:r w:rsidRPr="00E85797">
        <w:rPr>
          <w:rFonts w:ascii="Times New Roman" w:hAnsi="Times New Roman"/>
        </w:rPr>
        <w:t xml:space="preserve"> potential severity of a</w:t>
      </w:r>
      <w:r w:rsidR="002933D2" w:rsidRPr="00E85797">
        <w:rPr>
          <w:rFonts w:ascii="Times New Roman" w:hAnsi="Times New Roman"/>
        </w:rPr>
        <w:t xml:space="preserve"> water crisis</w:t>
      </w:r>
      <w:r w:rsidR="00732B07" w:rsidRPr="00E85797">
        <w:rPr>
          <w:rFonts w:ascii="Times New Roman" w:hAnsi="Times New Roman"/>
        </w:rPr>
        <w:t xml:space="preserve"> in the future</w:t>
      </w:r>
      <w:r w:rsidRPr="00E85797">
        <w:rPr>
          <w:rFonts w:ascii="Times New Roman" w:hAnsi="Times New Roman"/>
        </w:rPr>
        <w:t>.</w:t>
      </w:r>
    </w:p>
    <w:p w14:paraId="215490E3" w14:textId="77777777" w:rsidR="002933D2" w:rsidRPr="00E85797" w:rsidRDefault="002933D2" w:rsidP="00AC06F8">
      <w:pPr>
        <w:pStyle w:val="ListParagraph"/>
        <w:numPr>
          <w:ilvl w:val="1"/>
          <w:numId w:val="6"/>
        </w:numPr>
        <w:spacing w:after="0" w:line="480" w:lineRule="auto"/>
        <w:jc w:val="both"/>
        <w:rPr>
          <w:rFonts w:ascii="Times New Roman" w:hAnsi="Times New Roman"/>
        </w:rPr>
      </w:pPr>
      <w:r w:rsidRPr="00E85797">
        <w:rPr>
          <w:rFonts w:ascii="Times New Roman" w:hAnsi="Times New Roman"/>
        </w:rPr>
        <w:t>The two primary ways to address the issue are to</w:t>
      </w:r>
      <w:r w:rsidR="00022B5D" w:rsidRPr="00E85797">
        <w:rPr>
          <w:rFonts w:ascii="Times New Roman" w:hAnsi="Times New Roman"/>
        </w:rPr>
        <w:t>:</w:t>
      </w:r>
      <w:r w:rsidRPr="00E85797">
        <w:rPr>
          <w:rFonts w:ascii="Times New Roman" w:hAnsi="Times New Roman"/>
        </w:rPr>
        <w:t xml:space="preserve"> </w:t>
      </w:r>
    </w:p>
    <w:p w14:paraId="4447220E" w14:textId="77777777" w:rsidR="002933D2" w:rsidRPr="00E85797" w:rsidRDefault="00990437" w:rsidP="00AC06F8">
      <w:pPr>
        <w:pStyle w:val="ListParagraph"/>
        <w:numPr>
          <w:ilvl w:val="2"/>
          <w:numId w:val="6"/>
        </w:numPr>
        <w:spacing w:after="0" w:line="480" w:lineRule="auto"/>
        <w:jc w:val="both"/>
        <w:rPr>
          <w:rFonts w:ascii="Times New Roman" w:hAnsi="Times New Roman"/>
        </w:rPr>
      </w:pPr>
      <w:r w:rsidRPr="00E85797">
        <w:rPr>
          <w:rFonts w:ascii="Times New Roman" w:hAnsi="Times New Roman"/>
        </w:rPr>
        <w:t xml:space="preserve">Increase the </w:t>
      </w:r>
      <w:r w:rsidR="002933D2" w:rsidRPr="00E85797">
        <w:rPr>
          <w:rFonts w:ascii="Times New Roman" w:hAnsi="Times New Roman"/>
        </w:rPr>
        <w:t xml:space="preserve">water </w:t>
      </w:r>
      <w:r w:rsidRPr="00E85797">
        <w:rPr>
          <w:rFonts w:ascii="Times New Roman" w:hAnsi="Times New Roman"/>
          <w:i/>
        </w:rPr>
        <w:t>supply</w:t>
      </w:r>
      <w:r w:rsidRPr="00E85797">
        <w:rPr>
          <w:rFonts w:ascii="Times New Roman" w:hAnsi="Times New Roman"/>
        </w:rPr>
        <w:t xml:space="preserve"> </w:t>
      </w:r>
      <w:r w:rsidR="00EC422F" w:rsidRPr="00E85797">
        <w:rPr>
          <w:rFonts w:ascii="Times New Roman" w:hAnsi="Times New Roman"/>
        </w:rPr>
        <w:t>by acquiring an additional water</w:t>
      </w:r>
      <w:r w:rsidR="002933D2" w:rsidRPr="00E85797">
        <w:rPr>
          <w:rFonts w:ascii="Times New Roman" w:hAnsi="Times New Roman"/>
        </w:rPr>
        <w:t xml:space="preserve"> source</w:t>
      </w:r>
      <w:r w:rsidR="00EC422F" w:rsidRPr="00E85797">
        <w:rPr>
          <w:rFonts w:ascii="Times New Roman" w:hAnsi="Times New Roman"/>
        </w:rPr>
        <w:t>.</w:t>
      </w:r>
      <w:r w:rsidR="002933D2" w:rsidRPr="00E85797">
        <w:rPr>
          <w:rFonts w:ascii="Times New Roman" w:hAnsi="Times New Roman"/>
        </w:rPr>
        <w:t xml:space="preserve">  </w:t>
      </w:r>
    </w:p>
    <w:p w14:paraId="77F23D26" w14:textId="77777777" w:rsidR="002933D2" w:rsidRPr="00E85797" w:rsidRDefault="002933D2" w:rsidP="00AC06F8">
      <w:pPr>
        <w:pStyle w:val="ListParagraph"/>
        <w:numPr>
          <w:ilvl w:val="2"/>
          <w:numId w:val="6"/>
        </w:numPr>
        <w:spacing w:after="0" w:line="480" w:lineRule="auto"/>
        <w:jc w:val="both"/>
        <w:rPr>
          <w:rFonts w:ascii="Times New Roman" w:hAnsi="Times New Roman"/>
        </w:rPr>
      </w:pPr>
      <w:r w:rsidRPr="00E85797">
        <w:rPr>
          <w:rFonts w:ascii="Times New Roman" w:hAnsi="Times New Roman"/>
        </w:rPr>
        <w:t xml:space="preserve"> Decrease the</w:t>
      </w:r>
      <w:r w:rsidRPr="00E85797">
        <w:rPr>
          <w:rFonts w:ascii="Times New Roman" w:hAnsi="Times New Roman"/>
          <w:i/>
        </w:rPr>
        <w:t xml:space="preserve"> </w:t>
      </w:r>
      <w:r w:rsidR="00990437" w:rsidRPr="00E85797">
        <w:rPr>
          <w:rFonts w:ascii="Times New Roman" w:hAnsi="Times New Roman"/>
          <w:i/>
        </w:rPr>
        <w:t>demand</w:t>
      </w:r>
      <w:r w:rsidR="00990437" w:rsidRPr="00E85797">
        <w:rPr>
          <w:rFonts w:ascii="Times New Roman" w:hAnsi="Times New Roman"/>
        </w:rPr>
        <w:t xml:space="preserve"> </w:t>
      </w:r>
      <w:r w:rsidRPr="00E85797">
        <w:rPr>
          <w:rFonts w:ascii="Times New Roman" w:hAnsi="Times New Roman"/>
        </w:rPr>
        <w:t>of water</w:t>
      </w:r>
      <w:r w:rsidR="00990437" w:rsidRPr="00E85797">
        <w:rPr>
          <w:rFonts w:ascii="Times New Roman" w:hAnsi="Times New Roman"/>
        </w:rPr>
        <w:t xml:space="preserve"> through behavioral changes.</w:t>
      </w:r>
    </w:p>
    <w:p w14:paraId="2320DD08" w14:textId="77777777" w:rsidR="002933D2" w:rsidRPr="00E85797" w:rsidRDefault="00603DC7" w:rsidP="00AC06F8">
      <w:pPr>
        <w:pStyle w:val="ListParagraph"/>
        <w:numPr>
          <w:ilvl w:val="1"/>
          <w:numId w:val="6"/>
        </w:numPr>
        <w:spacing w:after="0" w:line="480" w:lineRule="auto"/>
        <w:jc w:val="both"/>
        <w:rPr>
          <w:rFonts w:ascii="Times New Roman" w:hAnsi="Times New Roman"/>
        </w:rPr>
      </w:pPr>
      <w:r w:rsidRPr="00E85797">
        <w:rPr>
          <w:rFonts w:ascii="Times New Roman" w:hAnsi="Times New Roman"/>
        </w:rPr>
        <w:t>We will focus</w:t>
      </w:r>
      <w:r w:rsidR="002933D2" w:rsidRPr="00E85797">
        <w:rPr>
          <w:rFonts w:ascii="Times New Roman" w:hAnsi="Times New Roman"/>
        </w:rPr>
        <w:t xml:space="preserve"> on the demand side of the water balance equation. </w:t>
      </w:r>
    </w:p>
    <w:p w14:paraId="3ECC4A0F" w14:textId="77777777" w:rsidR="002933D2" w:rsidRPr="00E85797" w:rsidRDefault="002933D2" w:rsidP="00AC06F8">
      <w:pPr>
        <w:pStyle w:val="ListParagraph"/>
        <w:numPr>
          <w:ilvl w:val="2"/>
          <w:numId w:val="6"/>
        </w:numPr>
        <w:spacing w:after="0" w:line="480" w:lineRule="auto"/>
        <w:jc w:val="both"/>
        <w:rPr>
          <w:rFonts w:ascii="Times New Roman" w:hAnsi="Times New Roman"/>
        </w:rPr>
      </w:pPr>
      <w:r w:rsidRPr="00E85797">
        <w:rPr>
          <w:rFonts w:ascii="Times New Roman" w:hAnsi="Times New Roman"/>
        </w:rPr>
        <w:t>We all agreed that the supply question is highly limited by current science and technology with regards to aquifer research.</w:t>
      </w:r>
    </w:p>
    <w:p w14:paraId="3E41E63C" w14:textId="77777777" w:rsidR="00C0394F" w:rsidRPr="00E85797" w:rsidRDefault="007F0647" w:rsidP="00AC06F8">
      <w:pPr>
        <w:pStyle w:val="ListParagraph"/>
        <w:numPr>
          <w:ilvl w:val="0"/>
          <w:numId w:val="6"/>
        </w:numPr>
        <w:spacing w:after="0" w:line="480" w:lineRule="auto"/>
        <w:jc w:val="both"/>
        <w:rPr>
          <w:rFonts w:ascii="Times New Roman" w:hAnsi="Times New Roman"/>
        </w:rPr>
      </w:pPr>
      <w:r w:rsidRPr="00E85797">
        <w:rPr>
          <w:rFonts w:ascii="Times New Roman" w:hAnsi="Times New Roman"/>
        </w:rPr>
        <w:t xml:space="preserve">Integrating Question: </w:t>
      </w:r>
      <w:r w:rsidR="00946C22" w:rsidRPr="00E85797">
        <w:rPr>
          <w:rFonts w:ascii="Times New Roman" w:hAnsi="Times New Roman"/>
        </w:rPr>
        <w:t>While uncertain of our future water supply, how might</w:t>
      </w:r>
      <w:r w:rsidRPr="00E85797">
        <w:rPr>
          <w:rFonts w:ascii="Times New Roman" w:hAnsi="Times New Roman"/>
        </w:rPr>
        <w:t xml:space="preserve"> we increase community willingness to minimize demand on the aquifers using education, conservation</w:t>
      </w:r>
      <w:r w:rsidR="00EA369E">
        <w:rPr>
          <w:rFonts w:ascii="Times New Roman" w:hAnsi="Times New Roman"/>
        </w:rPr>
        <w:t>,</w:t>
      </w:r>
      <w:r w:rsidRPr="00E85797">
        <w:rPr>
          <w:rFonts w:ascii="Times New Roman" w:hAnsi="Times New Roman"/>
        </w:rPr>
        <w:t xml:space="preserve"> and political solutions?</w:t>
      </w:r>
    </w:p>
    <w:p w14:paraId="012A5BE6" w14:textId="77777777" w:rsidR="00A95F0C" w:rsidRDefault="00A95F0C" w:rsidP="00A95F0C">
      <w:pPr>
        <w:spacing w:after="0"/>
        <w:ind w:firstLine="720"/>
        <w:jc w:val="both"/>
        <w:rPr>
          <w:rFonts w:ascii="Times New Roman" w:hAnsi="Times New Roman"/>
        </w:rPr>
      </w:pPr>
    </w:p>
    <w:p w14:paraId="511440B3"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This was a somewhat rushed process given the time constraint we had, but by directly and respectfully asking for each other’s opinions, and giving frank answers, we were able to create an initial integrating question.  As reported in some of the individual meeting summaries (explained below) not everybody was ful</w:t>
      </w:r>
      <w:r w:rsidR="006E06F0" w:rsidRPr="00E85797">
        <w:rPr>
          <w:rFonts w:ascii="Times New Roman" w:hAnsi="Times New Roman"/>
        </w:rPr>
        <w:t>ly satisfied with this question, but</w:t>
      </w:r>
      <w:r w:rsidRPr="00E85797">
        <w:rPr>
          <w:rFonts w:ascii="Times New Roman" w:hAnsi="Times New Roman"/>
        </w:rPr>
        <w:t xml:space="preserve"> all agreed that it was a good starting point and would evolve and change to our satisfaction. The mutual trust we had built up by this point helped facilitate this speedy process because </w:t>
      </w:r>
      <w:r w:rsidRPr="00E85797">
        <w:rPr>
          <w:rFonts w:ascii="Times New Roman" w:hAnsi="Times New Roman"/>
          <w:i/>
        </w:rPr>
        <w:t>everybody</w:t>
      </w:r>
      <w:r w:rsidR="006E06F0" w:rsidRPr="00E85797">
        <w:rPr>
          <w:rFonts w:ascii="Times New Roman" w:hAnsi="Times New Roman"/>
        </w:rPr>
        <w:t xml:space="preserve"> spoke up and contributed. N</w:t>
      </w:r>
      <w:r w:rsidRPr="00E85797">
        <w:rPr>
          <w:rFonts w:ascii="Times New Roman" w:hAnsi="Times New Roman"/>
        </w:rPr>
        <w:t>obody was afrai</w:t>
      </w:r>
      <w:r w:rsidR="006900D6" w:rsidRPr="00E85797">
        <w:rPr>
          <w:rFonts w:ascii="Times New Roman" w:hAnsi="Times New Roman"/>
        </w:rPr>
        <w:t>d of their ideas being ‘wrong</w:t>
      </w:r>
      <w:r w:rsidR="007025A0">
        <w:rPr>
          <w:rFonts w:ascii="Times New Roman" w:hAnsi="Times New Roman"/>
        </w:rPr>
        <w:t>,</w:t>
      </w:r>
      <w:r w:rsidR="006900D6" w:rsidRPr="00E85797">
        <w:rPr>
          <w:rFonts w:ascii="Times New Roman" w:hAnsi="Times New Roman"/>
        </w:rPr>
        <w:t>’</w:t>
      </w:r>
      <w:r w:rsidRPr="00E85797">
        <w:rPr>
          <w:rFonts w:ascii="Times New Roman" w:hAnsi="Times New Roman"/>
        </w:rPr>
        <w:t xml:space="preserve"> as Professor Laf</w:t>
      </w:r>
      <w:r w:rsidR="006E06F0" w:rsidRPr="00E85797">
        <w:rPr>
          <w:rFonts w:ascii="Times New Roman" w:hAnsi="Times New Roman"/>
        </w:rPr>
        <w:t>lin warned can happen in groups</w:t>
      </w:r>
      <w:r w:rsidRPr="00E85797">
        <w:rPr>
          <w:rFonts w:ascii="Times New Roman" w:hAnsi="Times New Roman"/>
        </w:rPr>
        <w:t xml:space="preserve">. </w:t>
      </w:r>
    </w:p>
    <w:p w14:paraId="1102EB13" w14:textId="77777777" w:rsidR="002933D2" w:rsidRPr="00E85797" w:rsidRDefault="007C00B0" w:rsidP="00AC06F8">
      <w:pPr>
        <w:spacing w:after="0" w:line="480" w:lineRule="auto"/>
        <w:ind w:firstLine="720"/>
        <w:jc w:val="both"/>
        <w:rPr>
          <w:rFonts w:ascii="Times New Roman" w:hAnsi="Times New Roman"/>
        </w:rPr>
      </w:pPr>
      <w:r w:rsidRPr="00E85797">
        <w:rPr>
          <w:rFonts w:ascii="Times New Roman" w:hAnsi="Times New Roman"/>
        </w:rPr>
        <w:t xml:space="preserve">This week each pair </w:t>
      </w:r>
      <w:r w:rsidR="00C0394F" w:rsidRPr="00E85797">
        <w:rPr>
          <w:rFonts w:ascii="Times New Roman" w:hAnsi="Times New Roman"/>
        </w:rPr>
        <w:t>glanced briefly at all the existing material, but focused on their sphere of disciplines (broadly defined by the working pair titles</w:t>
      </w:r>
      <w:r w:rsidR="000401A3" w:rsidRPr="00E85797">
        <w:rPr>
          <w:rFonts w:ascii="Times New Roman" w:hAnsi="Times New Roman"/>
        </w:rPr>
        <w:t>)</w:t>
      </w:r>
      <w:r w:rsidR="00C0394F" w:rsidRPr="00E85797">
        <w:rPr>
          <w:rFonts w:ascii="Times New Roman" w:hAnsi="Times New Roman"/>
        </w:rPr>
        <w:t xml:space="preserve">. During this meeting each pair reported </w:t>
      </w:r>
      <w:r w:rsidR="000401A3" w:rsidRPr="00E85797">
        <w:rPr>
          <w:rFonts w:ascii="Times New Roman" w:hAnsi="Times New Roman"/>
        </w:rPr>
        <w:t xml:space="preserve">their findings </w:t>
      </w:r>
      <w:r w:rsidR="00C0394F" w:rsidRPr="00E85797">
        <w:rPr>
          <w:rFonts w:ascii="Times New Roman" w:hAnsi="Times New Roman"/>
        </w:rPr>
        <w:t xml:space="preserve">to the rest of the group </w:t>
      </w:r>
      <w:r w:rsidR="000401A3" w:rsidRPr="00E85797">
        <w:rPr>
          <w:rFonts w:ascii="Times New Roman" w:hAnsi="Times New Roman"/>
        </w:rPr>
        <w:t xml:space="preserve">in order to help develop disciplinary adequacy and </w:t>
      </w:r>
      <w:r w:rsidR="00EA369E">
        <w:rPr>
          <w:rFonts w:ascii="Times New Roman" w:hAnsi="Times New Roman"/>
        </w:rPr>
        <w:t>ensure that we were not biased for or against</w:t>
      </w:r>
      <w:r w:rsidR="000401A3" w:rsidRPr="00E85797">
        <w:rPr>
          <w:rFonts w:ascii="Times New Roman" w:hAnsi="Times New Roman"/>
        </w:rPr>
        <w:t xml:space="preserve"> other relevant disciplines</w:t>
      </w:r>
      <w:r w:rsidR="00C0394F" w:rsidRPr="00E85797">
        <w:rPr>
          <w:rFonts w:ascii="Times New Roman" w:hAnsi="Times New Roman"/>
        </w:rPr>
        <w:t xml:space="preserve">. </w:t>
      </w:r>
      <w:r w:rsidR="000401A3" w:rsidRPr="00E85797">
        <w:rPr>
          <w:rFonts w:ascii="Times New Roman" w:hAnsi="Times New Roman"/>
        </w:rPr>
        <w:t xml:space="preserve"> A lot of ground was gained during this time discussing what each pair could contribute to answer the integrating question we had developed during class.  It</w:t>
      </w:r>
      <w:r w:rsidR="002933D2" w:rsidRPr="00E85797">
        <w:rPr>
          <w:rFonts w:ascii="Times New Roman" w:hAnsi="Times New Roman"/>
        </w:rPr>
        <w:t xml:space="preserve"> involved a lot of “talking things out” with each other, and giving suggestions to other pairs about how we could each contribute. </w:t>
      </w:r>
      <w:r w:rsidR="000401A3" w:rsidRPr="00E85797">
        <w:rPr>
          <w:rFonts w:ascii="Times New Roman" w:hAnsi="Times New Roman"/>
        </w:rPr>
        <w:t>We also</w:t>
      </w:r>
      <w:r w:rsidR="002933D2" w:rsidRPr="00E85797">
        <w:rPr>
          <w:rFonts w:ascii="Times New Roman" w:hAnsi="Times New Roman"/>
        </w:rPr>
        <w:t xml:space="preserve"> spent </w:t>
      </w:r>
      <w:r w:rsidR="000401A3" w:rsidRPr="00E85797">
        <w:rPr>
          <w:rFonts w:ascii="Times New Roman" w:hAnsi="Times New Roman"/>
        </w:rPr>
        <w:t xml:space="preserve">some of this time </w:t>
      </w:r>
      <w:r w:rsidR="002933D2" w:rsidRPr="00E85797">
        <w:rPr>
          <w:rFonts w:ascii="Times New Roman" w:hAnsi="Times New Roman"/>
        </w:rPr>
        <w:t>developing common terminology and language that we could work from. We discussed how we could distinguish communication, education, outreach</w:t>
      </w:r>
      <w:r w:rsidR="00EA369E">
        <w:rPr>
          <w:rFonts w:ascii="Times New Roman" w:hAnsi="Times New Roman"/>
        </w:rPr>
        <w:t>,</w:t>
      </w:r>
      <w:r w:rsidR="002933D2" w:rsidRPr="00E85797">
        <w:rPr>
          <w:rFonts w:ascii="Times New Roman" w:hAnsi="Times New Roman"/>
        </w:rPr>
        <w:t xml:space="preserve"> and policy implementation to avoid overlap in our report and avoid different usages of the same term</w:t>
      </w:r>
      <w:r w:rsidR="000401A3" w:rsidRPr="00E85797">
        <w:rPr>
          <w:rFonts w:ascii="Times New Roman" w:hAnsi="Times New Roman"/>
        </w:rPr>
        <w:t>s</w:t>
      </w:r>
      <w:r w:rsidR="002933D2" w:rsidRPr="00E85797">
        <w:rPr>
          <w:rFonts w:ascii="Times New Roman" w:hAnsi="Times New Roman"/>
        </w:rPr>
        <w:t>. Retrospectively, this was a helpful discussion to have at this point in the process, but the editing process and passing around the final product was another notable iteration of developing and using common language.</w:t>
      </w:r>
    </w:p>
    <w:p w14:paraId="3800E0E4"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We left the meeting with a major conse</w:t>
      </w:r>
      <w:r w:rsidR="000339C8" w:rsidRPr="00E85797">
        <w:rPr>
          <w:rFonts w:ascii="Times New Roman" w:hAnsi="Times New Roman"/>
        </w:rPr>
        <w:t>nsus reached (listed above as 2</w:t>
      </w:r>
      <w:r w:rsidRPr="00E85797">
        <w:rPr>
          <w:rFonts w:ascii="Times New Roman" w:hAnsi="Times New Roman"/>
        </w:rPr>
        <w:t xml:space="preserve">c), a clear understanding of our status on the project, clear goals for the next meeting, and a clear process for deciding the time of the next meeting </w:t>
      </w:r>
      <w:r w:rsidR="00EF0CB4">
        <w:rPr>
          <w:rFonts w:ascii="Times New Roman" w:hAnsi="Times New Roman"/>
        </w:rPr>
        <w:t>through a</w:t>
      </w:r>
      <w:r w:rsidRPr="00E85797">
        <w:rPr>
          <w:rFonts w:ascii="Times New Roman" w:hAnsi="Times New Roman"/>
        </w:rPr>
        <w:t xml:space="preserve"> Doodle</w:t>
      </w:r>
      <w:r w:rsidR="00EF0CB4">
        <w:rPr>
          <w:rFonts w:ascii="Times New Roman" w:hAnsi="Times New Roman"/>
        </w:rPr>
        <w:t xml:space="preserve"> poll</w:t>
      </w:r>
      <w:r w:rsidRPr="00E85797">
        <w:rPr>
          <w:rFonts w:ascii="Times New Roman" w:hAnsi="Times New Roman"/>
        </w:rPr>
        <w:t xml:space="preserve">. We aimed to arrive at the next meeting with a distinct product from each working pair: an outline for the specific component they </w:t>
      </w:r>
      <w:r w:rsidR="000401A3" w:rsidRPr="00E85797">
        <w:rPr>
          <w:rFonts w:ascii="Times New Roman" w:hAnsi="Times New Roman"/>
        </w:rPr>
        <w:t>would</w:t>
      </w:r>
      <w:r w:rsidRPr="00E85797">
        <w:rPr>
          <w:rFonts w:ascii="Times New Roman" w:hAnsi="Times New Roman"/>
        </w:rPr>
        <w:t xml:space="preserve"> write about.  We also looked at our long term goals during this meeting and agreed we were</w:t>
      </w:r>
      <w:r w:rsidR="000401A3" w:rsidRPr="00E85797">
        <w:rPr>
          <w:rFonts w:ascii="Times New Roman" w:hAnsi="Times New Roman"/>
        </w:rPr>
        <w:t xml:space="preserve"> on track to have a draft done one</w:t>
      </w:r>
      <w:r w:rsidRPr="00E85797">
        <w:rPr>
          <w:rFonts w:ascii="Times New Roman" w:hAnsi="Times New Roman"/>
        </w:rPr>
        <w:t xml:space="preserve"> week prior to </w:t>
      </w:r>
      <w:r w:rsidR="00EA369E">
        <w:rPr>
          <w:rFonts w:ascii="Times New Roman" w:hAnsi="Times New Roman"/>
        </w:rPr>
        <w:t>the due date</w:t>
      </w:r>
      <w:r w:rsidRPr="00E85797">
        <w:rPr>
          <w:rFonts w:ascii="Times New Roman" w:hAnsi="Times New Roman"/>
        </w:rPr>
        <w:t xml:space="preserve"> to allow ourselves time for reading, editing, and further integration. </w:t>
      </w:r>
      <w:r w:rsidR="00DE34F6">
        <w:rPr>
          <w:rFonts w:ascii="Times New Roman" w:hAnsi="Times New Roman"/>
        </w:rPr>
        <w:t xml:space="preserve">In order to track </w:t>
      </w:r>
      <w:r w:rsidR="00EF0CB4">
        <w:rPr>
          <w:rFonts w:ascii="Times New Roman" w:hAnsi="Times New Roman"/>
        </w:rPr>
        <w:t>our</w:t>
      </w:r>
      <w:r w:rsidR="00DE34F6">
        <w:rPr>
          <w:rFonts w:ascii="Times New Roman" w:hAnsi="Times New Roman"/>
        </w:rPr>
        <w:t xml:space="preserve"> process</w:t>
      </w:r>
      <w:r w:rsidR="00EF0CB4">
        <w:rPr>
          <w:rFonts w:ascii="Times New Roman" w:hAnsi="Times New Roman"/>
        </w:rPr>
        <w:t xml:space="preserve"> in the interdisciplinary process</w:t>
      </w:r>
      <w:r w:rsidR="00DE34F6">
        <w:rPr>
          <w:rFonts w:ascii="Times New Roman" w:hAnsi="Times New Roman"/>
        </w:rPr>
        <w:t xml:space="preserve"> and provide a means for individual and group reflection, everyone</w:t>
      </w:r>
      <w:r w:rsidRPr="00E85797">
        <w:rPr>
          <w:rFonts w:ascii="Times New Roman" w:hAnsi="Times New Roman"/>
        </w:rPr>
        <w:t xml:space="preserve"> agreed to p</w:t>
      </w:r>
      <w:r w:rsidR="000339C8" w:rsidRPr="00E85797">
        <w:rPr>
          <w:rFonts w:ascii="Times New Roman" w:hAnsi="Times New Roman"/>
        </w:rPr>
        <w:t xml:space="preserve">ost </w:t>
      </w:r>
      <w:r w:rsidR="00DE34F6">
        <w:rPr>
          <w:rFonts w:ascii="Times New Roman" w:hAnsi="Times New Roman"/>
        </w:rPr>
        <w:t>individual summaries</w:t>
      </w:r>
      <w:r w:rsidR="000339C8" w:rsidRPr="00E85797">
        <w:rPr>
          <w:rFonts w:ascii="Times New Roman" w:hAnsi="Times New Roman"/>
        </w:rPr>
        <w:t xml:space="preserve"> of </w:t>
      </w:r>
      <w:r w:rsidR="00DE34F6">
        <w:rPr>
          <w:rFonts w:ascii="Times New Roman" w:hAnsi="Times New Roman"/>
        </w:rPr>
        <w:t>meetings</w:t>
      </w:r>
      <w:r w:rsidR="000339C8" w:rsidRPr="00E85797">
        <w:rPr>
          <w:rFonts w:ascii="Times New Roman" w:hAnsi="Times New Roman"/>
        </w:rPr>
        <w:t xml:space="preserve"> into our</w:t>
      </w:r>
      <w:r w:rsidR="00231630" w:rsidRPr="00E85797">
        <w:rPr>
          <w:rFonts w:ascii="Times New Roman" w:hAnsi="Times New Roman"/>
        </w:rPr>
        <w:t xml:space="preserve"> shared </w:t>
      </w:r>
      <w:proofErr w:type="spellStart"/>
      <w:r w:rsidR="00231630" w:rsidRPr="00E85797">
        <w:rPr>
          <w:rFonts w:ascii="Times New Roman" w:hAnsi="Times New Roman"/>
        </w:rPr>
        <w:t>Dropb</w:t>
      </w:r>
      <w:r w:rsidRPr="00E85797">
        <w:rPr>
          <w:rFonts w:ascii="Times New Roman" w:hAnsi="Times New Roman"/>
        </w:rPr>
        <w:t>ox</w:t>
      </w:r>
      <w:proofErr w:type="spellEnd"/>
      <w:r w:rsidRPr="00E85797">
        <w:rPr>
          <w:rFonts w:ascii="Times New Roman" w:hAnsi="Times New Roman"/>
        </w:rPr>
        <w:t xml:space="preserve"> folder. </w:t>
      </w:r>
    </w:p>
    <w:p w14:paraId="14C04C05"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 xml:space="preserve">Members of the group noted in their personal statements that they felt much better about the project after this meeting. </w:t>
      </w:r>
      <w:r w:rsidR="00EF0CB4">
        <w:rPr>
          <w:rFonts w:ascii="Times New Roman" w:hAnsi="Times New Roman"/>
        </w:rPr>
        <w:t>E</w:t>
      </w:r>
      <w:r w:rsidRPr="00E85797">
        <w:rPr>
          <w:rFonts w:ascii="Times New Roman" w:hAnsi="Times New Roman"/>
        </w:rPr>
        <w:t>ach person was able to share his/her unique perspective on the is</w:t>
      </w:r>
      <w:r w:rsidR="00EF0CB4">
        <w:rPr>
          <w:rFonts w:ascii="Times New Roman" w:hAnsi="Times New Roman"/>
        </w:rPr>
        <w:t>sue. Through that</w:t>
      </w:r>
      <w:r w:rsidR="00395250">
        <w:rPr>
          <w:rFonts w:ascii="Times New Roman" w:hAnsi="Times New Roman"/>
        </w:rPr>
        <w:t xml:space="preserve"> process </w:t>
      </w:r>
      <w:r w:rsidR="00EF0CB4">
        <w:rPr>
          <w:rFonts w:ascii="Times New Roman" w:hAnsi="Times New Roman"/>
        </w:rPr>
        <w:t>we all gained a better understanding of</w:t>
      </w:r>
      <w:r w:rsidRPr="00E85797">
        <w:rPr>
          <w:rFonts w:ascii="Times New Roman" w:hAnsi="Times New Roman"/>
        </w:rPr>
        <w:t xml:space="preserve"> how we could shape the report to integrate it all together. Narrowing the scope of the project h</w:t>
      </w:r>
      <w:r w:rsidR="000339C8" w:rsidRPr="00E85797">
        <w:rPr>
          <w:rFonts w:ascii="Times New Roman" w:hAnsi="Times New Roman"/>
        </w:rPr>
        <w:t xml:space="preserve">elped make it more </w:t>
      </w:r>
      <w:r w:rsidR="00395250">
        <w:rPr>
          <w:rFonts w:ascii="Times New Roman" w:hAnsi="Times New Roman"/>
        </w:rPr>
        <w:t>manageable. Similarly,</w:t>
      </w:r>
      <w:r w:rsidRPr="00E85797">
        <w:rPr>
          <w:rFonts w:ascii="Times New Roman" w:hAnsi="Times New Roman"/>
        </w:rPr>
        <w:t xml:space="preserve"> understanding that a major </w:t>
      </w:r>
      <w:r w:rsidR="00395250">
        <w:rPr>
          <w:rFonts w:ascii="Times New Roman" w:hAnsi="Times New Roman"/>
        </w:rPr>
        <w:t xml:space="preserve">group </w:t>
      </w:r>
      <w:r w:rsidRPr="00E85797">
        <w:rPr>
          <w:rFonts w:ascii="Times New Roman" w:hAnsi="Times New Roman"/>
        </w:rPr>
        <w:t>goal was to i</w:t>
      </w:r>
      <w:r w:rsidR="000339C8" w:rsidRPr="00E85797">
        <w:rPr>
          <w:rFonts w:ascii="Times New Roman" w:hAnsi="Times New Roman"/>
        </w:rPr>
        <w:t>dentify the steps that we</w:t>
      </w:r>
      <w:r w:rsidRPr="00E85797">
        <w:rPr>
          <w:rFonts w:ascii="Times New Roman" w:hAnsi="Times New Roman"/>
        </w:rPr>
        <w:t xml:space="preserve"> </w:t>
      </w:r>
      <w:r w:rsidRPr="00EF0CB4">
        <w:rPr>
          <w:rFonts w:ascii="Times New Roman" w:hAnsi="Times New Roman"/>
        </w:rPr>
        <w:t>could</w:t>
      </w:r>
      <w:r w:rsidRPr="00E85797">
        <w:rPr>
          <w:rFonts w:ascii="Times New Roman" w:hAnsi="Times New Roman"/>
        </w:rPr>
        <w:t xml:space="preserve"> take to move forward in finding</w:t>
      </w:r>
      <w:r w:rsidR="00395250">
        <w:rPr>
          <w:rFonts w:ascii="Times New Roman" w:hAnsi="Times New Roman"/>
        </w:rPr>
        <w:t xml:space="preserve"> solutions to this problem </w:t>
      </w:r>
      <w:r w:rsidR="000339C8" w:rsidRPr="00E85797">
        <w:rPr>
          <w:rFonts w:ascii="Times New Roman" w:hAnsi="Times New Roman"/>
        </w:rPr>
        <w:t>as o</w:t>
      </w:r>
      <w:r w:rsidRPr="00E85797">
        <w:rPr>
          <w:rFonts w:ascii="Times New Roman" w:hAnsi="Times New Roman"/>
        </w:rPr>
        <w:t>pposed to actually defining specific s</w:t>
      </w:r>
      <w:r w:rsidR="00395250">
        <w:rPr>
          <w:rFonts w:ascii="Times New Roman" w:hAnsi="Times New Roman"/>
        </w:rPr>
        <w:t xml:space="preserve">olutions helped make the project more manageable. </w:t>
      </w:r>
    </w:p>
    <w:p w14:paraId="30311058" w14:textId="77777777" w:rsidR="002933D2" w:rsidRPr="00E85797" w:rsidRDefault="002933D2" w:rsidP="00AC06F8">
      <w:pPr>
        <w:spacing w:after="0" w:line="480" w:lineRule="auto"/>
        <w:jc w:val="both"/>
        <w:rPr>
          <w:rFonts w:ascii="Times New Roman" w:hAnsi="Times New Roman"/>
          <w:u w:val="single"/>
        </w:rPr>
      </w:pPr>
      <w:r w:rsidRPr="00E85797">
        <w:rPr>
          <w:rFonts w:ascii="Times New Roman" w:hAnsi="Times New Roman"/>
          <w:u w:val="single"/>
        </w:rPr>
        <w:t xml:space="preserve">Week 4: </w:t>
      </w:r>
    </w:p>
    <w:p w14:paraId="654CC01B"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 xml:space="preserve">In this meeting we </w:t>
      </w:r>
      <w:r w:rsidR="000401A3" w:rsidRPr="00E85797">
        <w:rPr>
          <w:rFonts w:ascii="Times New Roman" w:hAnsi="Times New Roman"/>
        </w:rPr>
        <w:t>revisited</w:t>
      </w:r>
      <w:r w:rsidRPr="00E85797">
        <w:rPr>
          <w:rFonts w:ascii="Times New Roman" w:hAnsi="Times New Roman"/>
        </w:rPr>
        <w:t xml:space="preserve"> </w:t>
      </w:r>
      <w:r w:rsidR="00395250">
        <w:rPr>
          <w:rFonts w:ascii="Times New Roman" w:hAnsi="Times New Roman"/>
        </w:rPr>
        <w:t xml:space="preserve">the </w:t>
      </w:r>
      <w:r w:rsidRPr="00E85797">
        <w:rPr>
          <w:rFonts w:ascii="Times New Roman" w:hAnsi="Times New Roman"/>
        </w:rPr>
        <w:t>group outline</w:t>
      </w:r>
      <w:r w:rsidR="00231630" w:rsidRPr="00E85797">
        <w:rPr>
          <w:rFonts w:ascii="Times New Roman" w:hAnsi="Times New Roman"/>
        </w:rPr>
        <w:t xml:space="preserve"> that had been compiled </w:t>
      </w:r>
      <w:r w:rsidR="00395250">
        <w:rPr>
          <w:rFonts w:ascii="Times New Roman" w:hAnsi="Times New Roman"/>
        </w:rPr>
        <w:t xml:space="preserve">after </w:t>
      </w:r>
      <w:r w:rsidR="00231630" w:rsidRPr="00E85797">
        <w:rPr>
          <w:rFonts w:ascii="Times New Roman" w:hAnsi="Times New Roman"/>
        </w:rPr>
        <w:t>each working pair pos</w:t>
      </w:r>
      <w:r w:rsidR="00EF0CB4">
        <w:rPr>
          <w:rFonts w:ascii="Times New Roman" w:hAnsi="Times New Roman"/>
        </w:rPr>
        <w:t>ted its</w:t>
      </w:r>
      <w:r w:rsidR="00395250">
        <w:rPr>
          <w:rFonts w:ascii="Times New Roman" w:hAnsi="Times New Roman"/>
        </w:rPr>
        <w:t xml:space="preserve"> outline </w:t>
      </w:r>
      <w:r w:rsidR="00EF0CB4">
        <w:rPr>
          <w:rFonts w:ascii="Times New Roman" w:hAnsi="Times New Roman"/>
        </w:rPr>
        <w:t>in</w:t>
      </w:r>
      <w:r w:rsidR="00395250">
        <w:rPr>
          <w:rFonts w:ascii="Times New Roman" w:hAnsi="Times New Roman"/>
        </w:rPr>
        <w:t xml:space="preserve"> </w:t>
      </w:r>
      <w:proofErr w:type="spellStart"/>
      <w:r w:rsidR="00395250">
        <w:rPr>
          <w:rFonts w:ascii="Times New Roman" w:hAnsi="Times New Roman"/>
        </w:rPr>
        <w:t>Dropbox</w:t>
      </w:r>
      <w:proofErr w:type="spellEnd"/>
      <w:r w:rsidR="00395250">
        <w:rPr>
          <w:rFonts w:ascii="Times New Roman" w:hAnsi="Times New Roman"/>
        </w:rPr>
        <w:t xml:space="preserve">. We </w:t>
      </w:r>
      <w:r w:rsidR="00231630" w:rsidRPr="00E85797">
        <w:rPr>
          <w:rFonts w:ascii="Times New Roman" w:hAnsi="Times New Roman"/>
        </w:rPr>
        <w:t>further</w:t>
      </w:r>
      <w:r w:rsidRPr="00E85797">
        <w:rPr>
          <w:rFonts w:ascii="Times New Roman" w:hAnsi="Times New Roman"/>
        </w:rPr>
        <w:t xml:space="preserve"> discussed what we each wished to contribute to the project. Each person discussed an aspect of the declining </w:t>
      </w:r>
      <w:r w:rsidR="0022734B" w:rsidRPr="00E85797">
        <w:rPr>
          <w:rFonts w:ascii="Times New Roman" w:hAnsi="Times New Roman"/>
        </w:rPr>
        <w:t>aquifer problem that they</w:t>
      </w:r>
      <w:r w:rsidRPr="00E85797">
        <w:rPr>
          <w:rFonts w:ascii="Times New Roman" w:hAnsi="Times New Roman"/>
        </w:rPr>
        <w:t xml:space="preserve"> found significant</w:t>
      </w:r>
      <w:r w:rsidR="0022734B" w:rsidRPr="00E85797">
        <w:rPr>
          <w:rFonts w:ascii="Times New Roman" w:hAnsi="Times New Roman"/>
        </w:rPr>
        <w:t>.  W</w:t>
      </w:r>
      <w:r w:rsidRPr="00E85797">
        <w:rPr>
          <w:rFonts w:ascii="Times New Roman" w:hAnsi="Times New Roman"/>
        </w:rPr>
        <w:t xml:space="preserve">e all </w:t>
      </w:r>
      <w:r w:rsidR="0022734B" w:rsidRPr="00E85797">
        <w:rPr>
          <w:rFonts w:ascii="Times New Roman" w:hAnsi="Times New Roman"/>
        </w:rPr>
        <w:t xml:space="preserve">then </w:t>
      </w:r>
      <w:r w:rsidRPr="00E85797">
        <w:rPr>
          <w:rFonts w:ascii="Times New Roman" w:hAnsi="Times New Roman"/>
        </w:rPr>
        <w:t xml:space="preserve">discussed the relationship between those aspects and how we might represent those relationships in a paper form. Additionally, each </w:t>
      </w:r>
      <w:r w:rsidR="0022734B" w:rsidRPr="00E85797">
        <w:rPr>
          <w:rFonts w:ascii="Times New Roman" w:hAnsi="Times New Roman"/>
        </w:rPr>
        <w:t xml:space="preserve">disciplinary group made suggestions for the content of the other groups’ sections that would aid in the overarching </w:t>
      </w:r>
      <w:r w:rsidR="004B21E0" w:rsidRPr="00E85797">
        <w:rPr>
          <w:rFonts w:ascii="Times New Roman" w:hAnsi="Times New Roman"/>
        </w:rPr>
        <w:t>interdisciplinary</w:t>
      </w:r>
      <w:r w:rsidR="0022734B" w:rsidRPr="00E85797">
        <w:rPr>
          <w:rFonts w:ascii="Times New Roman" w:hAnsi="Times New Roman"/>
        </w:rPr>
        <w:t xml:space="preserve"> goals</w:t>
      </w:r>
      <w:r w:rsidRPr="00E85797">
        <w:rPr>
          <w:rFonts w:ascii="Times New Roman" w:hAnsi="Times New Roman"/>
        </w:rPr>
        <w:t xml:space="preserve">. </w:t>
      </w:r>
      <w:r w:rsidR="0022734B" w:rsidRPr="00E85797">
        <w:rPr>
          <w:rFonts w:ascii="Times New Roman" w:hAnsi="Times New Roman"/>
        </w:rPr>
        <w:t xml:space="preserve"> </w:t>
      </w:r>
      <w:r w:rsidRPr="00E85797">
        <w:rPr>
          <w:rFonts w:ascii="Times New Roman" w:hAnsi="Times New Roman"/>
        </w:rPr>
        <w:t xml:space="preserve">For example, Allison wrote about the views of Palouse Basin </w:t>
      </w:r>
      <w:r w:rsidR="00B339E1">
        <w:rPr>
          <w:rFonts w:ascii="Times New Roman" w:hAnsi="Times New Roman"/>
        </w:rPr>
        <w:t>policy-maker</w:t>
      </w:r>
      <w:r w:rsidRPr="00E85797">
        <w:rPr>
          <w:rFonts w:ascii="Times New Roman" w:hAnsi="Times New Roman"/>
        </w:rPr>
        <w:t>s: John and Heidi would use this information in their effort</w:t>
      </w:r>
      <w:r w:rsidR="004B21E0" w:rsidRPr="00E85797">
        <w:rPr>
          <w:rFonts w:ascii="Times New Roman" w:hAnsi="Times New Roman"/>
        </w:rPr>
        <w:t>s</w:t>
      </w:r>
      <w:r w:rsidRPr="00E85797">
        <w:rPr>
          <w:rFonts w:ascii="Times New Roman" w:hAnsi="Times New Roman"/>
        </w:rPr>
        <w:t xml:space="preserve"> to provide a background of hydrological uncertainty in which the </w:t>
      </w:r>
      <w:r w:rsidR="00B339E1">
        <w:rPr>
          <w:rFonts w:ascii="Times New Roman" w:hAnsi="Times New Roman"/>
        </w:rPr>
        <w:t>policy-maker</w:t>
      </w:r>
      <w:r w:rsidRPr="00E85797">
        <w:rPr>
          <w:rFonts w:ascii="Times New Roman" w:hAnsi="Times New Roman"/>
        </w:rPr>
        <w:t>s’ views would be adequately explained.  The outline produced from this meeting</w:t>
      </w:r>
      <w:r w:rsidR="00AC5D6D">
        <w:rPr>
          <w:rFonts w:ascii="Times New Roman" w:hAnsi="Times New Roman"/>
        </w:rPr>
        <w:t xml:space="preserve"> was subsequently improved and</w:t>
      </w:r>
      <w:r w:rsidRPr="00E85797">
        <w:rPr>
          <w:rFonts w:ascii="Times New Roman" w:hAnsi="Times New Roman"/>
        </w:rPr>
        <w:t xml:space="preserve"> can be found in Appendix</w:t>
      </w:r>
      <w:r w:rsidR="00A95F0C">
        <w:rPr>
          <w:rFonts w:ascii="Times New Roman" w:hAnsi="Times New Roman"/>
        </w:rPr>
        <w:t xml:space="preserve"> A</w:t>
      </w:r>
      <w:r w:rsidR="00AC5D6D">
        <w:rPr>
          <w:rFonts w:ascii="Times New Roman" w:hAnsi="Times New Roman"/>
        </w:rPr>
        <w:t>. This outline provides</w:t>
      </w:r>
      <w:r w:rsidRPr="00E85797">
        <w:rPr>
          <w:rFonts w:ascii="Times New Roman" w:hAnsi="Times New Roman"/>
        </w:rPr>
        <w:t xml:space="preserve"> an interesting snapshot into the integration process.</w:t>
      </w:r>
      <w:r w:rsidR="000F3621" w:rsidRPr="00E85797">
        <w:rPr>
          <w:rFonts w:ascii="Times New Roman" w:hAnsi="Times New Roman"/>
        </w:rPr>
        <w:t xml:space="preserve"> The group goals for the next week includ</w:t>
      </w:r>
      <w:r w:rsidR="00395250">
        <w:rPr>
          <w:rFonts w:ascii="Times New Roman" w:hAnsi="Times New Roman"/>
        </w:rPr>
        <w:t>ed a revised conceptual model</w:t>
      </w:r>
      <w:r w:rsidR="000F3621" w:rsidRPr="00E85797">
        <w:rPr>
          <w:rFonts w:ascii="Times New Roman" w:hAnsi="Times New Roman"/>
        </w:rPr>
        <w:t xml:space="preserve"> and </w:t>
      </w:r>
      <w:r w:rsidR="004B21E0" w:rsidRPr="00E85797">
        <w:rPr>
          <w:rFonts w:ascii="Times New Roman" w:hAnsi="Times New Roman"/>
        </w:rPr>
        <w:t xml:space="preserve">completed </w:t>
      </w:r>
      <w:r w:rsidR="000F3621" w:rsidRPr="00E85797">
        <w:rPr>
          <w:rFonts w:ascii="Times New Roman" w:hAnsi="Times New Roman"/>
        </w:rPr>
        <w:t>rough drafts from each working pair.</w:t>
      </w:r>
    </w:p>
    <w:p w14:paraId="4C72B83B" w14:textId="77777777" w:rsidR="00231630" w:rsidRPr="00E85797" w:rsidRDefault="002A0F30" w:rsidP="00AC06F8">
      <w:pPr>
        <w:spacing w:after="0" w:line="480" w:lineRule="auto"/>
        <w:ind w:firstLine="720"/>
        <w:jc w:val="both"/>
        <w:rPr>
          <w:rFonts w:ascii="Times New Roman" w:hAnsi="Times New Roman"/>
        </w:rPr>
      </w:pPr>
      <w:r w:rsidRPr="00E85797">
        <w:rPr>
          <w:rFonts w:ascii="Times New Roman" w:hAnsi="Times New Roman"/>
        </w:rPr>
        <w:t>After the</w:t>
      </w:r>
      <w:r w:rsidR="002933D2" w:rsidRPr="00E85797">
        <w:rPr>
          <w:rFonts w:ascii="Times New Roman" w:hAnsi="Times New Roman"/>
        </w:rPr>
        <w:t xml:space="preserve"> </w:t>
      </w:r>
      <w:r w:rsidR="000F3621" w:rsidRPr="00E85797">
        <w:rPr>
          <w:rFonts w:ascii="Times New Roman" w:hAnsi="Times New Roman"/>
        </w:rPr>
        <w:t xml:space="preserve">class </w:t>
      </w:r>
      <w:r w:rsidR="002933D2" w:rsidRPr="00E85797">
        <w:rPr>
          <w:rFonts w:ascii="Times New Roman" w:hAnsi="Times New Roman"/>
        </w:rPr>
        <w:t xml:space="preserve">session with </w:t>
      </w:r>
      <w:r w:rsidR="00DE5DAD">
        <w:rPr>
          <w:rFonts w:ascii="Times New Roman" w:hAnsi="Times New Roman"/>
        </w:rPr>
        <w:t xml:space="preserve">Professor </w:t>
      </w:r>
      <w:r w:rsidR="002933D2" w:rsidRPr="00E85797">
        <w:rPr>
          <w:rFonts w:ascii="Times New Roman" w:hAnsi="Times New Roman"/>
        </w:rPr>
        <w:t>Jan Boll on conceptual models, we created our ow</w:t>
      </w:r>
      <w:r w:rsidR="00856D61" w:rsidRPr="00E85797">
        <w:rPr>
          <w:rFonts w:ascii="Times New Roman" w:hAnsi="Times New Roman"/>
        </w:rPr>
        <w:t>n</w:t>
      </w:r>
      <w:r w:rsidRPr="00E85797">
        <w:rPr>
          <w:rFonts w:ascii="Times New Roman" w:hAnsi="Times New Roman"/>
        </w:rPr>
        <w:t xml:space="preserve"> model</w:t>
      </w:r>
      <w:r w:rsidR="002933D2" w:rsidRPr="00E85797">
        <w:rPr>
          <w:rFonts w:ascii="Times New Roman" w:hAnsi="Times New Roman"/>
        </w:rPr>
        <w:t xml:space="preserve"> that identified the major physical and social systems pertinent to </w:t>
      </w:r>
      <w:r w:rsidR="00231630" w:rsidRPr="00E85797">
        <w:rPr>
          <w:rFonts w:ascii="Times New Roman" w:hAnsi="Times New Roman"/>
        </w:rPr>
        <w:t>the</w:t>
      </w:r>
      <w:r w:rsidR="002933D2" w:rsidRPr="00E85797">
        <w:rPr>
          <w:rFonts w:ascii="Times New Roman" w:hAnsi="Times New Roman"/>
        </w:rPr>
        <w:t xml:space="preserve"> integrating que</w:t>
      </w:r>
      <w:r w:rsidR="00231630" w:rsidRPr="00E85797">
        <w:rPr>
          <w:rFonts w:ascii="Times New Roman" w:hAnsi="Times New Roman"/>
        </w:rPr>
        <w:t>stion and scope of our project. Importantly</w:t>
      </w:r>
      <w:r w:rsidR="0097029D" w:rsidRPr="00E85797">
        <w:rPr>
          <w:rFonts w:ascii="Times New Roman" w:hAnsi="Times New Roman"/>
        </w:rPr>
        <w:t>, our model</w:t>
      </w:r>
      <w:r w:rsidR="00172A23" w:rsidRPr="00E85797">
        <w:rPr>
          <w:rFonts w:ascii="Times New Roman" w:hAnsi="Times New Roman"/>
        </w:rPr>
        <w:t xml:space="preserve"> included</w:t>
      </w:r>
      <w:r w:rsidR="002933D2" w:rsidRPr="00E85797">
        <w:rPr>
          <w:rFonts w:ascii="Times New Roman" w:hAnsi="Times New Roman"/>
        </w:rPr>
        <w:t xml:space="preserve"> potential co</w:t>
      </w:r>
      <w:r w:rsidR="00231630" w:rsidRPr="00E85797">
        <w:rPr>
          <w:rFonts w:ascii="Times New Roman" w:hAnsi="Times New Roman"/>
        </w:rPr>
        <w:t>nne</w:t>
      </w:r>
      <w:r w:rsidRPr="00E85797">
        <w:rPr>
          <w:rFonts w:ascii="Times New Roman" w:hAnsi="Times New Roman"/>
        </w:rPr>
        <w:t>ctions and flows related to thes</w:t>
      </w:r>
      <w:r w:rsidR="00231630" w:rsidRPr="00E85797">
        <w:rPr>
          <w:rFonts w:ascii="Times New Roman" w:hAnsi="Times New Roman"/>
        </w:rPr>
        <w:t>e systems</w:t>
      </w:r>
      <w:r w:rsidR="002933D2" w:rsidRPr="00E85797">
        <w:rPr>
          <w:rFonts w:ascii="Times New Roman" w:hAnsi="Times New Roman"/>
        </w:rPr>
        <w:t xml:space="preserve">. </w:t>
      </w:r>
    </w:p>
    <w:p w14:paraId="681282E7"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We began cr</w:t>
      </w:r>
      <w:r w:rsidR="00C51F63" w:rsidRPr="00E85797">
        <w:rPr>
          <w:rFonts w:ascii="Times New Roman" w:hAnsi="Times New Roman"/>
        </w:rPr>
        <w:t>eating this model by</w:t>
      </w:r>
      <w:r w:rsidRPr="00E85797">
        <w:rPr>
          <w:rFonts w:ascii="Times New Roman" w:hAnsi="Times New Roman"/>
        </w:rPr>
        <w:t xml:space="preserve"> focus</w:t>
      </w:r>
      <w:r w:rsidR="00C51F63" w:rsidRPr="00E85797">
        <w:rPr>
          <w:rFonts w:ascii="Times New Roman" w:hAnsi="Times New Roman"/>
        </w:rPr>
        <w:t>ing</w:t>
      </w:r>
      <w:r w:rsidRPr="00E85797">
        <w:rPr>
          <w:rFonts w:ascii="Times New Roman" w:hAnsi="Times New Roman"/>
        </w:rPr>
        <w:t xml:space="preserve"> on the </w:t>
      </w:r>
      <w:r w:rsidR="00231630" w:rsidRPr="00E85797">
        <w:rPr>
          <w:rFonts w:ascii="Times New Roman" w:hAnsi="Times New Roman"/>
        </w:rPr>
        <w:t xml:space="preserve">aspects of the </w:t>
      </w:r>
      <w:r w:rsidRPr="00E85797">
        <w:rPr>
          <w:rFonts w:ascii="Times New Roman" w:hAnsi="Times New Roman"/>
        </w:rPr>
        <w:t>issue that interested all of us</w:t>
      </w:r>
      <w:r w:rsidR="00231630" w:rsidRPr="00E85797">
        <w:rPr>
          <w:rFonts w:ascii="Times New Roman" w:hAnsi="Times New Roman"/>
        </w:rPr>
        <w:t xml:space="preserve"> and had been captu</w:t>
      </w:r>
      <w:r w:rsidR="00C51F63" w:rsidRPr="00E85797">
        <w:rPr>
          <w:rFonts w:ascii="Times New Roman" w:hAnsi="Times New Roman"/>
        </w:rPr>
        <w:t xml:space="preserve">red in our integrating question. </w:t>
      </w:r>
      <w:r w:rsidR="00231630" w:rsidRPr="00E85797">
        <w:rPr>
          <w:rFonts w:ascii="Times New Roman" w:hAnsi="Times New Roman"/>
        </w:rPr>
        <w:t>W</w:t>
      </w:r>
      <w:r w:rsidRPr="00E85797">
        <w:rPr>
          <w:rFonts w:ascii="Times New Roman" w:hAnsi="Times New Roman"/>
        </w:rPr>
        <w:t>e</w:t>
      </w:r>
      <w:r w:rsidR="00231630" w:rsidRPr="00E85797">
        <w:rPr>
          <w:rFonts w:ascii="Times New Roman" w:hAnsi="Times New Roman"/>
        </w:rPr>
        <w:t xml:space="preserve"> then</w:t>
      </w:r>
      <w:r w:rsidRPr="00E85797">
        <w:rPr>
          <w:rFonts w:ascii="Times New Roman" w:hAnsi="Times New Roman"/>
        </w:rPr>
        <w:t xml:space="preserve"> identified factors related to </w:t>
      </w:r>
      <w:r w:rsidR="00EA369E">
        <w:rPr>
          <w:rFonts w:ascii="Times New Roman" w:hAnsi="Times New Roman"/>
        </w:rPr>
        <w:t>our question</w:t>
      </w:r>
      <w:r w:rsidR="000F3621" w:rsidRPr="00E85797">
        <w:rPr>
          <w:rFonts w:ascii="Times New Roman" w:hAnsi="Times New Roman"/>
        </w:rPr>
        <w:t>. The hydrologic communication pair</w:t>
      </w:r>
      <w:r w:rsidRPr="00E85797">
        <w:rPr>
          <w:rFonts w:ascii="Times New Roman" w:hAnsi="Times New Roman"/>
        </w:rPr>
        <w:t xml:space="preserve"> noted </w:t>
      </w:r>
      <w:r w:rsidR="000F3621" w:rsidRPr="00E85797">
        <w:rPr>
          <w:rFonts w:ascii="Times New Roman" w:hAnsi="Times New Roman"/>
        </w:rPr>
        <w:t>significant</w:t>
      </w:r>
      <w:r w:rsidRPr="00E85797">
        <w:rPr>
          <w:rFonts w:ascii="Times New Roman" w:hAnsi="Times New Roman"/>
        </w:rPr>
        <w:t xml:space="preserve"> uncertainties </w:t>
      </w:r>
      <w:r w:rsidR="000F3621" w:rsidRPr="00E85797">
        <w:rPr>
          <w:rFonts w:ascii="Times New Roman" w:hAnsi="Times New Roman"/>
        </w:rPr>
        <w:t>that surround the aquifer itself, including</w:t>
      </w:r>
      <w:r w:rsidRPr="00E85797">
        <w:rPr>
          <w:rFonts w:ascii="Times New Roman" w:hAnsi="Times New Roman"/>
        </w:rPr>
        <w:t xml:space="preserve"> the rate of recharge, the rate of leakage, and the actual volume of the aquifer</w:t>
      </w:r>
      <w:r w:rsidR="000F3621" w:rsidRPr="00E85797">
        <w:rPr>
          <w:rFonts w:ascii="Times New Roman" w:hAnsi="Times New Roman"/>
        </w:rPr>
        <w:t xml:space="preserve"> system</w:t>
      </w:r>
      <w:r w:rsidRPr="00E85797">
        <w:rPr>
          <w:rFonts w:ascii="Times New Roman" w:hAnsi="Times New Roman"/>
        </w:rPr>
        <w:t xml:space="preserve">. The policy </w:t>
      </w:r>
      <w:r w:rsidR="000F3621" w:rsidRPr="00E85797">
        <w:rPr>
          <w:rFonts w:ascii="Times New Roman" w:hAnsi="Times New Roman"/>
        </w:rPr>
        <w:t xml:space="preserve">pair </w:t>
      </w:r>
      <w:r w:rsidRPr="00E85797">
        <w:rPr>
          <w:rFonts w:ascii="Times New Roman" w:hAnsi="Times New Roman"/>
        </w:rPr>
        <w:t xml:space="preserve">noted that </w:t>
      </w:r>
      <w:r w:rsidR="0030084F" w:rsidRPr="00E85797">
        <w:rPr>
          <w:rFonts w:ascii="Times New Roman" w:hAnsi="Times New Roman"/>
        </w:rPr>
        <w:t xml:space="preserve">the </w:t>
      </w:r>
      <w:r w:rsidR="000F3621" w:rsidRPr="00E85797">
        <w:rPr>
          <w:rFonts w:ascii="Times New Roman" w:hAnsi="Times New Roman"/>
        </w:rPr>
        <w:t xml:space="preserve">level of </w:t>
      </w:r>
      <w:r w:rsidRPr="00E85797">
        <w:rPr>
          <w:rFonts w:ascii="Times New Roman" w:hAnsi="Times New Roman"/>
        </w:rPr>
        <w:t>interest in an alternate wa</w:t>
      </w:r>
      <w:r w:rsidR="0030084F" w:rsidRPr="00E85797">
        <w:rPr>
          <w:rFonts w:ascii="Times New Roman" w:hAnsi="Times New Roman"/>
        </w:rPr>
        <w:t>ter supply is not known and</w:t>
      </w:r>
      <w:r w:rsidRPr="00E85797">
        <w:rPr>
          <w:rFonts w:ascii="Times New Roman" w:hAnsi="Times New Roman"/>
        </w:rPr>
        <w:t xml:space="preserve"> the rate of demand is </w:t>
      </w:r>
      <w:r w:rsidR="0030084F" w:rsidRPr="00E85797">
        <w:rPr>
          <w:rFonts w:ascii="Times New Roman" w:hAnsi="Times New Roman"/>
        </w:rPr>
        <w:t>dependent</w:t>
      </w:r>
      <w:r w:rsidRPr="00E85797">
        <w:rPr>
          <w:rFonts w:ascii="Times New Roman" w:hAnsi="Times New Roman"/>
        </w:rPr>
        <w:t xml:space="preserve"> on uncertain factors like population growth and public interest in conservation. The </w:t>
      </w:r>
      <w:r w:rsidR="000F3621" w:rsidRPr="00E85797">
        <w:rPr>
          <w:rFonts w:ascii="Times New Roman" w:hAnsi="Times New Roman"/>
        </w:rPr>
        <w:t>education/outreach pair</w:t>
      </w:r>
      <w:r w:rsidRPr="00E85797">
        <w:rPr>
          <w:rFonts w:ascii="Times New Roman" w:hAnsi="Times New Roman"/>
        </w:rPr>
        <w:t xml:space="preserve"> noted that education </w:t>
      </w:r>
      <w:r w:rsidR="000F3621" w:rsidRPr="00E85797">
        <w:rPr>
          <w:rFonts w:ascii="Times New Roman" w:hAnsi="Times New Roman"/>
        </w:rPr>
        <w:t>can</w:t>
      </w:r>
      <w:r w:rsidRPr="00E85797">
        <w:rPr>
          <w:rFonts w:ascii="Times New Roman" w:hAnsi="Times New Roman"/>
        </w:rPr>
        <w:t xml:space="preserve"> facilitate interaction between advisory groups, </w:t>
      </w:r>
      <w:r w:rsidR="00B339E1">
        <w:rPr>
          <w:rFonts w:ascii="Times New Roman" w:hAnsi="Times New Roman"/>
        </w:rPr>
        <w:t>policy-maker</w:t>
      </w:r>
      <w:r w:rsidR="007F68CD" w:rsidRPr="00E85797">
        <w:rPr>
          <w:rFonts w:ascii="Times New Roman" w:hAnsi="Times New Roman"/>
        </w:rPr>
        <w:t>s</w:t>
      </w:r>
      <w:r w:rsidRPr="00E85797">
        <w:rPr>
          <w:rFonts w:ascii="Times New Roman" w:hAnsi="Times New Roman"/>
        </w:rPr>
        <w:t xml:space="preserve"> and members of the public. They also noted that this education can </w:t>
      </w:r>
      <w:r w:rsidR="000F3621" w:rsidRPr="00E85797">
        <w:rPr>
          <w:rFonts w:ascii="Times New Roman" w:hAnsi="Times New Roman"/>
        </w:rPr>
        <w:t>promote</w:t>
      </w:r>
      <w:r w:rsidRPr="00E85797">
        <w:rPr>
          <w:rFonts w:ascii="Times New Roman" w:hAnsi="Times New Roman"/>
        </w:rPr>
        <w:t xml:space="preserve"> behavioral </w:t>
      </w:r>
      <w:r w:rsidR="007F68CD" w:rsidRPr="00E85797">
        <w:rPr>
          <w:rFonts w:ascii="Times New Roman" w:hAnsi="Times New Roman"/>
        </w:rPr>
        <w:t>changes that a</w:t>
      </w:r>
      <w:r w:rsidRPr="00E85797">
        <w:rPr>
          <w:rFonts w:ascii="Times New Roman" w:hAnsi="Times New Roman"/>
        </w:rPr>
        <w:t>ffect the demand for water from the aquifer</w:t>
      </w:r>
      <w:r w:rsidR="005F246F">
        <w:rPr>
          <w:rFonts w:ascii="Times New Roman" w:hAnsi="Times New Roman"/>
        </w:rPr>
        <w:t xml:space="preserve"> and</w:t>
      </w:r>
      <w:r w:rsidR="000F3621" w:rsidRPr="00E85797">
        <w:rPr>
          <w:rFonts w:ascii="Times New Roman" w:hAnsi="Times New Roman"/>
        </w:rPr>
        <w:t xml:space="preserve"> can create a foundation of awareness and understanding that may be helpful in mobilizing action in the future</w:t>
      </w:r>
      <w:r w:rsidRPr="00E85797">
        <w:rPr>
          <w:rFonts w:ascii="Times New Roman" w:hAnsi="Times New Roman"/>
        </w:rPr>
        <w:t xml:space="preserve">. </w:t>
      </w:r>
    </w:p>
    <w:p w14:paraId="2934BF19" w14:textId="77777777" w:rsidR="00EA369E" w:rsidRPr="00EA369E" w:rsidRDefault="002933D2" w:rsidP="00EA369E">
      <w:pPr>
        <w:spacing w:after="0" w:line="480" w:lineRule="auto"/>
        <w:ind w:firstLine="720"/>
        <w:jc w:val="both"/>
        <w:rPr>
          <w:rFonts w:ascii="Times New Roman" w:hAnsi="Times New Roman"/>
        </w:rPr>
      </w:pPr>
      <w:r w:rsidRPr="00E85797">
        <w:rPr>
          <w:rFonts w:ascii="Times New Roman" w:hAnsi="Times New Roman"/>
        </w:rPr>
        <w:t xml:space="preserve">Together, we created a preliminary model to begin representing all of our ideas on paper. Then, this model was transferred to a PowerPoint slide and saved to </w:t>
      </w:r>
      <w:proofErr w:type="spellStart"/>
      <w:r w:rsidRPr="00E85797">
        <w:rPr>
          <w:rFonts w:ascii="Times New Roman" w:hAnsi="Times New Roman"/>
        </w:rPr>
        <w:t>Dropbox</w:t>
      </w:r>
      <w:proofErr w:type="spellEnd"/>
      <w:r w:rsidRPr="00E85797">
        <w:rPr>
          <w:rFonts w:ascii="Times New Roman" w:hAnsi="Times New Roman"/>
        </w:rPr>
        <w:t xml:space="preserve">. Group members </w:t>
      </w:r>
      <w:r w:rsidR="005F246F">
        <w:rPr>
          <w:rFonts w:ascii="Times New Roman" w:hAnsi="Times New Roman"/>
        </w:rPr>
        <w:t>individually</w:t>
      </w:r>
      <w:r w:rsidRPr="00E85797">
        <w:rPr>
          <w:rFonts w:ascii="Times New Roman" w:hAnsi="Times New Roman"/>
        </w:rPr>
        <w:t xml:space="preserve"> viewed and edited the model to accurately reflect their understanding of the problem. Similar to the development of our integrating question, the ini</w:t>
      </w:r>
      <w:r w:rsidR="00DE5DAD">
        <w:rPr>
          <w:rFonts w:ascii="Times New Roman" w:hAnsi="Times New Roman"/>
        </w:rPr>
        <w:t>tial model was revisited later.</w:t>
      </w:r>
      <w:r w:rsidRPr="00E85797">
        <w:rPr>
          <w:rFonts w:ascii="Times New Roman" w:hAnsi="Times New Roman"/>
        </w:rPr>
        <w:t xml:space="preserve"> When we revisited the model, we noted the value of the creation process itself. By working together to </w:t>
      </w:r>
      <w:r w:rsidR="007F68CD" w:rsidRPr="00E85797">
        <w:rPr>
          <w:rFonts w:ascii="Times New Roman" w:hAnsi="Times New Roman"/>
        </w:rPr>
        <w:t>create a final product, we collectively clarified our ideas</w:t>
      </w:r>
      <w:r w:rsidRPr="00E85797">
        <w:rPr>
          <w:rFonts w:ascii="Times New Roman" w:hAnsi="Times New Roman"/>
        </w:rPr>
        <w:t xml:space="preserve">. The visual nature of the model forced us to </w:t>
      </w:r>
      <w:r w:rsidR="005F246F">
        <w:rPr>
          <w:rFonts w:ascii="Times New Roman" w:hAnsi="Times New Roman"/>
        </w:rPr>
        <w:t>narrow</w:t>
      </w:r>
      <w:r w:rsidRPr="00E85797">
        <w:rPr>
          <w:rFonts w:ascii="Times New Roman" w:hAnsi="Times New Roman"/>
        </w:rPr>
        <w:t xml:space="preserve"> our thoughts on the issues and their interconnectedness</w:t>
      </w:r>
      <w:r w:rsidR="00DE5DAD">
        <w:rPr>
          <w:rFonts w:ascii="Times New Roman" w:hAnsi="Times New Roman"/>
        </w:rPr>
        <w:t xml:space="preserve"> (see Appendix</w:t>
      </w:r>
      <w:r w:rsidR="00A95F0C">
        <w:rPr>
          <w:rFonts w:ascii="Times New Roman" w:hAnsi="Times New Roman"/>
        </w:rPr>
        <w:t xml:space="preserve"> B</w:t>
      </w:r>
      <w:r w:rsidR="00DE5DAD">
        <w:rPr>
          <w:rFonts w:ascii="Times New Roman" w:hAnsi="Times New Roman"/>
        </w:rPr>
        <w:t>)</w:t>
      </w:r>
      <w:r w:rsidRPr="00E85797">
        <w:rPr>
          <w:rFonts w:ascii="Times New Roman" w:hAnsi="Times New Roman"/>
        </w:rPr>
        <w:t>.</w:t>
      </w:r>
      <w:r w:rsidR="00231630" w:rsidRPr="00E85797">
        <w:rPr>
          <w:rFonts w:ascii="Times New Roman" w:hAnsi="Times New Roman"/>
        </w:rPr>
        <w:t xml:space="preserve"> </w:t>
      </w:r>
    </w:p>
    <w:p w14:paraId="6793DA20" w14:textId="77777777" w:rsidR="002933D2" w:rsidRPr="00E85797" w:rsidRDefault="002933D2" w:rsidP="00AC06F8">
      <w:pPr>
        <w:spacing w:after="0" w:line="480" w:lineRule="auto"/>
        <w:jc w:val="both"/>
        <w:rPr>
          <w:rFonts w:ascii="Times New Roman" w:hAnsi="Times New Roman"/>
          <w:u w:val="single"/>
        </w:rPr>
      </w:pPr>
      <w:r w:rsidRPr="00E85797">
        <w:rPr>
          <w:rFonts w:ascii="Times New Roman" w:hAnsi="Times New Roman"/>
          <w:u w:val="single"/>
        </w:rPr>
        <w:t xml:space="preserve">Week 5: </w:t>
      </w:r>
    </w:p>
    <w:p w14:paraId="2E23F8BC"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This Ronde House meeting focused on defining needs to complete the project successfully. As with most meetings, we began with a few minutes for everyone to put items on the agenda that they would like to addres</w:t>
      </w:r>
      <w:r w:rsidR="005F246F">
        <w:rPr>
          <w:rFonts w:ascii="Times New Roman" w:hAnsi="Times New Roman"/>
        </w:rPr>
        <w:t>s. The issues addressed were the</w:t>
      </w:r>
      <w:r w:rsidRPr="00E85797">
        <w:rPr>
          <w:rFonts w:ascii="Times New Roman" w:hAnsi="Times New Roman"/>
        </w:rPr>
        <w:t xml:space="preserve"> final integration of the sections written by each working pair, division of work for completing and compiling the methods section, </w:t>
      </w:r>
      <w:r w:rsidR="00DE5DAD">
        <w:rPr>
          <w:rFonts w:ascii="Times New Roman" w:hAnsi="Times New Roman"/>
        </w:rPr>
        <w:t xml:space="preserve">and </w:t>
      </w:r>
      <w:r w:rsidRPr="00E85797">
        <w:rPr>
          <w:rFonts w:ascii="Times New Roman" w:hAnsi="Times New Roman"/>
        </w:rPr>
        <w:t>a plan for final editing</w:t>
      </w:r>
      <w:r w:rsidR="000F3621" w:rsidRPr="00E85797">
        <w:rPr>
          <w:rFonts w:ascii="Times New Roman" w:hAnsi="Times New Roman"/>
        </w:rPr>
        <w:t xml:space="preserve"> and reflection on the best methods for writing with interdisciplinarity</w:t>
      </w:r>
      <w:r w:rsidRPr="00E85797">
        <w:rPr>
          <w:rFonts w:ascii="Times New Roman" w:hAnsi="Times New Roman"/>
        </w:rPr>
        <w:t>. We came up with an exciting and creative idea</w:t>
      </w:r>
      <w:r w:rsidR="002711A2" w:rsidRPr="00E85797">
        <w:rPr>
          <w:rFonts w:ascii="Times New Roman" w:hAnsi="Times New Roman"/>
        </w:rPr>
        <w:t xml:space="preserve"> to include</w:t>
      </w:r>
      <w:r w:rsidRPr="00E85797">
        <w:rPr>
          <w:rFonts w:ascii="Times New Roman" w:hAnsi="Times New Roman"/>
        </w:rPr>
        <w:t xml:space="preserve"> a brochure explaining the declining aquifer problem, its scientific uncertainty</w:t>
      </w:r>
      <w:r w:rsidR="00DE5DAD">
        <w:rPr>
          <w:rFonts w:ascii="Times New Roman" w:hAnsi="Times New Roman"/>
        </w:rPr>
        <w:t>,</w:t>
      </w:r>
      <w:r w:rsidRPr="00E85797">
        <w:rPr>
          <w:rFonts w:ascii="Times New Roman" w:hAnsi="Times New Roman"/>
        </w:rPr>
        <w:t xml:space="preserve"> and the need for action as an example p</w:t>
      </w:r>
      <w:r w:rsidR="00104123" w:rsidRPr="00E85797">
        <w:rPr>
          <w:rFonts w:ascii="Times New Roman" w:hAnsi="Times New Roman"/>
        </w:rPr>
        <w:t>roduct for educational purposes</w:t>
      </w:r>
      <w:r w:rsidR="00843624">
        <w:rPr>
          <w:rFonts w:ascii="Times New Roman" w:hAnsi="Times New Roman"/>
        </w:rPr>
        <w:t xml:space="preserve"> (see Appendix C)</w:t>
      </w:r>
      <w:r w:rsidRPr="00E85797">
        <w:rPr>
          <w:rFonts w:ascii="Times New Roman" w:hAnsi="Times New Roman"/>
        </w:rPr>
        <w:t xml:space="preserve">.  Our goal looking forward was for all of the writing to be completed by the following Monday, at which point we would compile everything into one document. </w:t>
      </w:r>
    </w:p>
    <w:p w14:paraId="350A087C" w14:textId="77777777" w:rsidR="00104123" w:rsidRPr="00E85797" w:rsidRDefault="002933D2" w:rsidP="00AC06F8">
      <w:pPr>
        <w:spacing w:after="0" w:line="480" w:lineRule="auto"/>
        <w:jc w:val="both"/>
        <w:rPr>
          <w:rFonts w:ascii="Times New Roman" w:hAnsi="Times New Roman"/>
          <w:u w:val="single"/>
        </w:rPr>
      </w:pPr>
      <w:r w:rsidRPr="00E85797">
        <w:rPr>
          <w:rFonts w:ascii="Times New Roman" w:hAnsi="Times New Roman"/>
          <w:u w:val="single"/>
        </w:rPr>
        <w:t xml:space="preserve">Week 6: </w:t>
      </w:r>
    </w:p>
    <w:p w14:paraId="5CF43BC3" w14:textId="77777777" w:rsidR="00394DA1" w:rsidRPr="00E85797" w:rsidRDefault="00104123" w:rsidP="00AC06F8">
      <w:pPr>
        <w:spacing w:after="0" w:line="480" w:lineRule="auto"/>
        <w:ind w:firstLine="720"/>
        <w:jc w:val="both"/>
        <w:rPr>
          <w:rFonts w:ascii="Times New Roman" w:hAnsi="Times New Roman"/>
          <w:u w:val="single"/>
        </w:rPr>
      </w:pPr>
      <w:r w:rsidRPr="00E85797">
        <w:rPr>
          <w:rFonts w:ascii="Times New Roman" w:hAnsi="Times New Roman"/>
        </w:rPr>
        <w:t>The proces</w:t>
      </w:r>
      <w:r w:rsidR="00CC4667" w:rsidRPr="00E85797">
        <w:rPr>
          <w:rFonts w:ascii="Times New Roman" w:hAnsi="Times New Roman"/>
        </w:rPr>
        <w:t xml:space="preserve">s of interdisciplinary writing </w:t>
      </w:r>
      <w:r w:rsidRPr="00E85797">
        <w:rPr>
          <w:rFonts w:ascii="Times New Roman" w:hAnsi="Times New Roman"/>
        </w:rPr>
        <w:t xml:space="preserve">really </w:t>
      </w:r>
      <w:r w:rsidR="00394DA1" w:rsidRPr="00E85797">
        <w:rPr>
          <w:rFonts w:ascii="Times New Roman" w:hAnsi="Times New Roman"/>
        </w:rPr>
        <w:t xml:space="preserve">began with our group discussions </w:t>
      </w:r>
      <w:r w:rsidRPr="00E85797">
        <w:rPr>
          <w:rFonts w:ascii="Times New Roman" w:hAnsi="Times New Roman"/>
        </w:rPr>
        <w:t>and identification of</w:t>
      </w:r>
      <w:r w:rsidR="00394DA1" w:rsidRPr="00E85797">
        <w:rPr>
          <w:rFonts w:ascii="Times New Roman" w:hAnsi="Times New Roman"/>
        </w:rPr>
        <w:t xml:space="preserve"> important components of our paper</w:t>
      </w:r>
      <w:r w:rsidRPr="00E85797">
        <w:rPr>
          <w:rFonts w:ascii="Times New Roman" w:hAnsi="Times New Roman"/>
        </w:rPr>
        <w:t xml:space="preserve"> in preceding weeks</w:t>
      </w:r>
      <w:r w:rsidR="00394DA1" w:rsidRPr="00E85797">
        <w:rPr>
          <w:rFonts w:ascii="Times New Roman" w:hAnsi="Times New Roman"/>
        </w:rPr>
        <w:t xml:space="preserve">.  As mentioned above, we decided that our paper would be addressed to community members and </w:t>
      </w:r>
      <w:r w:rsidR="00B339E1">
        <w:rPr>
          <w:rFonts w:ascii="Times New Roman" w:hAnsi="Times New Roman"/>
        </w:rPr>
        <w:t>policy-maker</w:t>
      </w:r>
      <w:r w:rsidR="00394DA1" w:rsidRPr="00E85797">
        <w:rPr>
          <w:rFonts w:ascii="Times New Roman" w:hAnsi="Times New Roman"/>
        </w:rPr>
        <w:t xml:space="preserve">s, </w:t>
      </w:r>
      <w:r w:rsidR="00617563" w:rsidRPr="00E85797">
        <w:rPr>
          <w:rFonts w:ascii="Times New Roman" w:hAnsi="Times New Roman"/>
        </w:rPr>
        <w:t>and</w:t>
      </w:r>
      <w:r w:rsidRPr="00E85797">
        <w:rPr>
          <w:rFonts w:ascii="Times New Roman" w:hAnsi="Times New Roman"/>
        </w:rPr>
        <w:t xml:space="preserve"> our message </w:t>
      </w:r>
      <w:r w:rsidR="00617563" w:rsidRPr="00E85797">
        <w:rPr>
          <w:rFonts w:ascii="Times New Roman" w:hAnsi="Times New Roman"/>
        </w:rPr>
        <w:t xml:space="preserve">focused </w:t>
      </w:r>
      <w:r w:rsidR="00EA369E">
        <w:rPr>
          <w:rFonts w:ascii="Times New Roman" w:hAnsi="Times New Roman"/>
        </w:rPr>
        <w:t>on</w:t>
      </w:r>
      <w:r w:rsidR="00617563" w:rsidRPr="00E85797">
        <w:rPr>
          <w:rFonts w:ascii="Times New Roman" w:hAnsi="Times New Roman"/>
        </w:rPr>
        <w:t xml:space="preserve"> </w:t>
      </w:r>
      <w:r w:rsidRPr="00E85797">
        <w:rPr>
          <w:rFonts w:ascii="Times New Roman" w:hAnsi="Times New Roman"/>
        </w:rPr>
        <w:t xml:space="preserve">demand reduction and conservation measures through education and </w:t>
      </w:r>
      <w:r w:rsidR="00D83ADA">
        <w:rPr>
          <w:rFonts w:ascii="Times New Roman" w:hAnsi="Times New Roman"/>
        </w:rPr>
        <w:t>outreach. The</w:t>
      </w:r>
      <w:r w:rsidR="00394DA1" w:rsidRPr="00E85797">
        <w:rPr>
          <w:rFonts w:ascii="Times New Roman" w:hAnsi="Times New Roman"/>
        </w:rPr>
        <w:t xml:space="preserve"> decision to speak to th</w:t>
      </w:r>
      <w:r w:rsidR="00E4457D">
        <w:rPr>
          <w:rFonts w:ascii="Times New Roman" w:hAnsi="Times New Roman"/>
        </w:rPr>
        <w:t>is audience affected</w:t>
      </w:r>
      <w:r w:rsidR="00394DA1" w:rsidRPr="00E85797">
        <w:rPr>
          <w:rFonts w:ascii="Times New Roman" w:hAnsi="Times New Roman"/>
        </w:rPr>
        <w:t xml:space="preserve"> the way we wrote our sections</w:t>
      </w:r>
      <w:r w:rsidR="00CC4667" w:rsidRPr="00E85797">
        <w:rPr>
          <w:rFonts w:ascii="Times New Roman" w:hAnsi="Times New Roman"/>
        </w:rPr>
        <w:t xml:space="preserve">. </w:t>
      </w:r>
      <w:r w:rsidRPr="00E85797">
        <w:rPr>
          <w:rFonts w:ascii="Times New Roman" w:hAnsi="Times New Roman"/>
        </w:rPr>
        <w:t>For instance</w:t>
      </w:r>
      <w:r w:rsidR="00394DA1" w:rsidRPr="00E85797">
        <w:rPr>
          <w:rFonts w:ascii="Times New Roman" w:hAnsi="Times New Roman"/>
        </w:rPr>
        <w:t xml:space="preserve">, </w:t>
      </w:r>
      <w:r w:rsidR="00CC4667" w:rsidRPr="00E85797">
        <w:rPr>
          <w:rFonts w:ascii="Times New Roman" w:hAnsi="Times New Roman"/>
        </w:rPr>
        <w:t>in the educational brochure</w:t>
      </w:r>
      <w:r w:rsidR="00617563" w:rsidRPr="00E85797">
        <w:rPr>
          <w:rFonts w:ascii="Times New Roman" w:hAnsi="Times New Roman"/>
        </w:rPr>
        <w:t>,</w:t>
      </w:r>
      <w:r w:rsidR="00CC4667" w:rsidRPr="00E85797">
        <w:rPr>
          <w:rFonts w:ascii="Times New Roman" w:hAnsi="Times New Roman"/>
        </w:rPr>
        <w:t xml:space="preserve"> </w:t>
      </w:r>
      <w:r w:rsidR="00394DA1" w:rsidRPr="00E85797">
        <w:rPr>
          <w:rFonts w:ascii="Times New Roman" w:hAnsi="Times New Roman"/>
        </w:rPr>
        <w:t xml:space="preserve">we </w:t>
      </w:r>
      <w:r w:rsidR="00CC4667" w:rsidRPr="00E85797">
        <w:rPr>
          <w:rFonts w:ascii="Times New Roman" w:hAnsi="Times New Roman"/>
        </w:rPr>
        <w:t>present</w:t>
      </w:r>
      <w:r w:rsidRPr="00E85797">
        <w:rPr>
          <w:rFonts w:ascii="Times New Roman" w:hAnsi="Times New Roman"/>
        </w:rPr>
        <w:t xml:space="preserve"> enough </w:t>
      </w:r>
      <w:r w:rsidR="00120A45" w:rsidRPr="00E85797">
        <w:rPr>
          <w:rFonts w:ascii="Times New Roman" w:hAnsi="Times New Roman"/>
        </w:rPr>
        <w:t xml:space="preserve">science to ensure a </w:t>
      </w:r>
      <w:r w:rsidRPr="00E85797">
        <w:rPr>
          <w:rFonts w:ascii="Times New Roman" w:hAnsi="Times New Roman"/>
        </w:rPr>
        <w:t xml:space="preserve">basic </w:t>
      </w:r>
      <w:r w:rsidR="00CC4667" w:rsidRPr="00E85797">
        <w:rPr>
          <w:rFonts w:ascii="Times New Roman" w:hAnsi="Times New Roman"/>
        </w:rPr>
        <w:t>comprehension of the Palouse Basin hydrology</w:t>
      </w:r>
      <w:r w:rsidR="00617563" w:rsidRPr="00E85797">
        <w:rPr>
          <w:rFonts w:ascii="Times New Roman" w:hAnsi="Times New Roman"/>
        </w:rPr>
        <w:t xml:space="preserve"> and</w:t>
      </w:r>
      <w:r w:rsidRPr="00E85797">
        <w:rPr>
          <w:rFonts w:ascii="Times New Roman" w:hAnsi="Times New Roman"/>
        </w:rPr>
        <w:t xml:space="preserve"> </w:t>
      </w:r>
      <w:r w:rsidR="00120A45" w:rsidRPr="00E85797">
        <w:rPr>
          <w:rFonts w:ascii="Times New Roman" w:hAnsi="Times New Roman"/>
        </w:rPr>
        <w:t xml:space="preserve">to convey an </w:t>
      </w:r>
      <w:r w:rsidR="00617563" w:rsidRPr="00E85797">
        <w:rPr>
          <w:rFonts w:ascii="Times New Roman" w:hAnsi="Times New Roman"/>
        </w:rPr>
        <w:t>explanation</w:t>
      </w:r>
      <w:r w:rsidR="00120A45" w:rsidRPr="00E85797">
        <w:rPr>
          <w:rFonts w:ascii="Times New Roman" w:hAnsi="Times New Roman"/>
        </w:rPr>
        <w:t xml:space="preserve"> for the </w:t>
      </w:r>
      <w:r w:rsidRPr="00E85797">
        <w:rPr>
          <w:rFonts w:ascii="Times New Roman" w:hAnsi="Times New Roman"/>
        </w:rPr>
        <w:t>uncertainties</w:t>
      </w:r>
      <w:r w:rsidR="00617563" w:rsidRPr="00E85797">
        <w:rPr>
          <w:rFonts w:ascii="Times New Roman" w:hAnsi="Times New Roman"/>
        </w:rPr>
        <w:t xml:space="preserve"> of the water suppl</w:t>
      </w:r>
      <w:r w:rsidR="00120A45" w:rsidRPr="00E85797">
        <w:rPr>
          <w:rFonts w:ascii="Times New Roman" w:hAnsi="Times New Roman"/>
        </w:rPr>
        <w:t xml:space="preserve">y.  However, our goal was not to </w:t>
      </w:r>
      <w:r w:rsidR="00E4457D">
        <w:rPr>
          <w:rFonts w:ascii="Times New Roman" w:hAnsi="Times New Roman"/>
        </w:rPr>
        <w:t xml:space="preserve">explain </w:t>
      </w:r>
      <w:r w:rsidR="00C50888">
        <w:rPr>
          <w:rFonts w:ascii="Times New Roman" w:hAnsi="Times New Roman"/>
        </w:rPr>
        <w:t xml:space="preserve">complex </w:t>
      </w:r>
      <w:r w:rsidR="00120A45" w:rsidRPr="00E85797">
        <w:rPr>
          <w:rFonts w:ascii="Times New Roman" w:hAnsi="Times New Roman"/>
        </w:rPr>
        <w:t>science that would be unnecessary to convey our main message of uncertainty</w:t>
      </w:r>
      <w:r w:rsidR="00D95A45" w:rsidRPr="00E85797">
        <w:rPr>
          <w:rFonts w:ascii="Times New Roman" w:hAnsi="Times New Roman"/>
        </w:rPr>
        <w:t xml:space="preserve"> in the supply</w:t>
      </w:r>
      <w:r w:rsidR="00617563" w:rsidRPr="00E85797">
        <w:rPr>
          <w:rFonts w:ascii="Times New Roman" w:hAnsi="Times New Roman"/>
        </w:rPr>
        <w:t>.</w:t>
      </w:r>
      <w:r w:rsidR="00D95A45" w:rsidRPr="00E85797">
        <w:rPr>
          <w:rFonts w:ascii="Times New Roman" w:hAnsi="Times New Roman"/>
        </w:rPr>
        <w:t xml:space="preserve">  Establishing which audience</w:t>
      </w:r>
      <w:r w:rsidR="00C50888">
        <w:rPr>
          <w:rFonts w:ascii="Times New Roman" w:hAnsi="Times New Roman"/>
        </w:rPr>
        <w:t>s</w:t>
      </w:r>
      <w:r w:rsidR="00D95A45" w:rsidRPr="00E85797">
        <w:rPr>
          <w:rFonts w:ascii="Times New Roman" w:hAnsi="Times New Roman"/>
        </w:rPr>
        <w:t xml:space="preserve"> we were addressin</w:t>
      </w:r>
      <w:r w:rsidR="00E4457D">
        <w:rPr>
          <w:rFonts w:ascii="Times New Roman" w:hAnsi="Times New Roman"/>
        </w:rPr>
        <w:t>g as an interdisciplinary group</w:t>
      </w:r>
      <w:r w:rsidR="00D95A45" w:rsidRPr="00E85797">
        <w:rPr>
          <w:rFonts w:ascii="Times New Roman" w:hAnsi="Times New Roman"/>
        </w:rPr>
        <w:t xml:space="preserve"> al</w:t>
      </w:r>
      <w:r w:rsidR="00CC4667" w:rsidRPr="00E85797">
        <w:rPr>
          <w:rFonts w:ascii="Times New Roman" w:hAnsi="Times New Roman"/>
        </w:rPr>
        <w:t>so facilitated smooth integration in the final product.</w:t>
      </w:r>
    </w:p>
    <w:p w14:paraId="20A582F4" w14:textId="77777777" w:rsidR="001F1F76" w:rsidRPr="00E85797" w:rsidRDefault="00394DA1" w:rsidP="00AC06F8">
      <w:pPr>
        <w:spacing w:after="0" w:line="480" w:lineRule="auto"/>
        <w:ind w:firstLine="360"/>
        <w:jc w:val="both"/>
        <w:rPr>
          <w:rFonts w:ascii="Times New Roman" w:hAnsi="Times New Roman"/>
        </w:rPr>
      </w:pPr>
      <w:r w:rsidRPr="00E85797">
        <w:rPr>
          <w:rFonts w:ascii="Times New Roman" w:hAnsi="Times New Roman"/>
        </w:rPr>
        <w:t xml:space="preserve">We started </w:t>
      </w:r>
      <w:r w:rsidR="007769F1" w:rsidRPr="00E85797">
        <w:rPr>
          <w:rFonts w:ascii="Times New Roman" w:hAnsi="Times New Roman"/>
        </w:rPr>
        <w:t>the editing process exchanging section between the individuals within</w:t>
      </w:r>
      <w:r w:rsidRPr="00E85797">
        <w:rPr>
          <w:rFonts w:ascii="Times New Roman" w:hAnsi="Times New Roman"/>
        </w:rPr>
        <w:t xml:space="preserve"> each </w:t>
      </w:r>
      <w:r w:rsidR="00D57FB3" w:rsidRPr="00E85797">
        <w:rPr>
          <w:rFonts w:ascii="Times New Roman" w:hAnsi="Times New Roman"/>
        </w:rPr>
        <w:t>working pair</w:t>
      </w:r>
      <w:r w:rsidRPr="00E85797">
        <w:rPr>
          <w:rFonts w:ascii="Times New Roman" w:hAnsi="Times New Roman"/>
        </w:rPr>
        <w:t xml:space="preserve">. This </w:t>
      </w:r>
      <w:r w:rsidR="00D95A45" w:rsidRPr="00E85797">
        <w:rPr>
          <w:rFonts w:ascii="Times New Roman" w:hAnsi="Times New Roman"/>
        </w:rPr>
        <w:t xml:space="preserve">was an effort to ensure quality </w:t>
      </w:r>
      <w:r w:rsidRPr="00E85797">
        <w:rPr>
          <w:rFonts w:ascii="Times New Roman" w:hAnsi="Times New Roman"/>
        </w:rPr>
        <w:t xml:space="preserve">within </w:t>
      </w:r>
      <w:r w:rsidR="00D95A45" w:rsidRPr="00E85797">
        <w:rPr>
          <w:rFonts w:ascii="Times New Roman" w:hAnsi="Times New Roman"/>
        </w:rPr>
        <w:t xml:space="preserve">each </w:t>
      </w:r>
      <w:r w:rsidRPr="00E85797">
        <w:rPr>
          <w:rFonts w:ascii="Times New Roman" w:hAnsi="Times New Roman"/>
        </w:rPr>
        <w:t>disci</w:t>
      </w:r>
      <w:r w:rsidR="00D95A45" w:rsidRPr="00E85797">
        <w:rPr>
          <w:rFonts w:ascii="Times New Roman" w:hAnsi="Times New Roman"/>
        </w:rPr>
        <w:t>pline, so t</w:t>
      </w:r>
      <w:r w:rsidRPr="00E85797">
        <w:rPr>
          <w:rFonts w:ascii="Times New Roman" w:hAnsi="Times New Roman"/>
        </w:rPr>
        <w:t>he material was presented clearly and accurately.</w:t>
      </w:r>
      <w:r w:rsidR="00CC4667" w:rsidRPr="00E85797">
        <w:rPr>
          <w:rFonts w:ascii="Times New Roman" w:hAnsi="Times New Roman"/>
        </w:rPr>
        <w:t xml:space="preserve"> </w:t>
      </w:r>
      <w:r w:rsidRPr="00E85797">
        <w:rPr>
          <w:rFonts w:ascii="Times New Roman" w:hAnsi="Times New Roman"/>
        </w:rPr>
        <w:t>N</w:t>
      </w:r>
      <w:r w:rsidR="007769F1" w:rsidRPr="00E85797">
        <w:rPr>
          <w:rFonts w:ascii="Times New Roman" w:hAnsi="Times New Roman"/>
        </w:rPr>
        <w:t>ext, we exchanged papers across</w:t>
      </w:r>
      <w:r w:rsidRPr="00E85797">
        <w:rPr>
          <w:rFonts w:ascii="Times New Roman" w:hAnsi="Times New Roman"/>
        </w:rPr>
        <w:t xml:space="preserve"> disciplines so each paper could be reviewed </w:t>
      </w:r>
      <w:r w:rsidR="00CC4667" w:rsidRPr="00E85797">
        <w:rPr>
          <w:rFonts w:ascii="Times New Roman" w:hAnsi="Times New Roman"/>
        </w:rPr>
        <w:t>from a di</w:t>
      </w:r>
      <w:r w:rsidR="007769F1" w:rsidRPr="00E85797">
        <w:rPr>
          <w:rFonts w:ascii="Times New Roman" w:hAnsi="Times New Roman"/>
        </w:rPr>
        <w:t xml:space="preserve">fferent perspective to ensure the focus of the </w:t>
      </w:r>
      <w:r w:rsidR="00CC4667" w:rsidRPr="00E85797">
        <w:rPr>
          <w:rFonts w:ascii="Times New Roman" w:hAnsi="Times New Roman"/>
        </w:rPr>
        <w:t xml:space="preserve">main goal of the paper. </w:t>
      </w:r>
      <w:r w:rsidRPr="00E85797">
        <w:rPr>
          <w:rFonts w:ascii="Times New Roman" w:hAnsi="Times New Roman"/>
        </w:rPr>
        <w:t>This step in our methodology was important because it refocused each section so that they were not overemph</w:t>
      </w:r>
      <w:r w:rsidR="00C30399" w:rsidRPr="00E85797">
        <w:rPr>
          <w:rFonts w:ascii="Times New Roman" w:hAnsi="Times New Roman"/>
        </w:rPr>
        <w:t>asizing their information or</w:t>
      </w:r>
      <w:r w:rsidRPr="00E85797">
        <w:rPr>
          <w:rFonts w:ascii="Times New Roman" w:hAnsi="Times New Roman"/>
        </w:rPr>
        <w:t xml:space="preserve"> going too far in depth into each discipline.  </w:t>
      </w:r>
      <w:r w:rsidR="00CC4667" w:rsidRPr="00E85797">
        <w:rPr>
          <w:rFonts w:ascii="Times New Roman" w:hAnsi="Times New Roman"/>
        </w:rPr>
        <w:t xml:space="preserve">This was a reflective step, and we assessed ourselves for appropriate levels of disciplinary depth and breadth </w:t>
      </w:r>
      <w:r w:rsidR="00C50888">
        <w:rPr>
          <w:rFonts w:ascii="Times New Roman" w:hAnsi="Times New Roman"/>
        </w:rPr>
        <w:t>as well as an</w:t>
      </w:r>
      <w:r w:rsidR="00CC4667" w:rsidRPr="00E85797">
        <w:rPr>
          <w:rFonts w:ascii="Times New Roman" w:hAnsi="Times New Roman"/>
        </w:rPr>
        <w:t xml:space="preserve"> interdisciplinary synthesis (</w:t>
      </w:r>
      <w:proofErr w:type="spellStart"/>
      <w:r w:rsidR="00CC4667" w:rsidRPr="00E85797">
        <w:rPr>
          <w:rFonts w:ascii="Times New Roman" w:hAnsi="Times New Roman"/>
        </w:rPr>
        <w:t>Repko</w:t>
      </w:r>
      <w:proofErr w:type="spellEnd"/>
      <w:r w:rsidR="00CC4667" w:rsidRPr="00E85797">
        <w:rPr>
          <w:rFonts w:ascii="Times New Roman" w:hAnsi="Times New Roman"/>
        </w:rPr>
        <w:t xml:space="preserve"> 2008). </w:t>
      </w:r>
      <w:r w:rsidRPr="00E85797">
        <w:rPr>
          <w:rFonts w:ascii="Times New Roman" w:hAnsi="Times New Roman"/>
        </w:rPr>
        <w:t xml:space="preserve">Additionally, it became apparent </w:t>
      </w:r>
      <w:r w:rsidR="00D57FB3" w:rsidRPr="00E85797">
        <w:rPr>
          <w:rFonts w:ascii="Times New Roman" w:hAnsi="Times New Roman"/>
        </w:rPr>
        <w:t xml:space="preserve">in the arguments made </w:t>
      </w:r>
      <w:r w:rsidR="00352057" w:rsidRPr="00E85797">
        <w:rPr>
          <w:rFonts w:ascii="Times New Roman" w:hAnsi="Times New Roman"/>
        </w:rPr>
        <w:t>that each discipline had</w:t>
      </w:r>
      <w:r w:rsidRPr="00E85797">
        <w:rPr>
          <w:rFonts w:ascii="Times New Roman" w:hAnsi="Times New Roman"/>
        </w:rPr>
        <w:t xml:space="preserve"> underlying assumptions about </w:t>
      </w:r>
      <w:r w:rsidR="00D57FB3" w:rsidRPr="00E85797">
        <w:rPr>
          <w:rFonts w:ascii="Times New Roman" w:hAnsi="Times New Roman"/>
        </w:rPr>
        <w:t xml:space="preserve">what were the most </w:t>
      </w:r>
      <w:r w:rsidRPr="00E85797">
        <w:rPr>
          <w:rFonts w:ascii="Times New Roman" w:hAnsi="Times New Roman"/>
        </w:rPr>
        <w:t xml:space="preserve">important elements.  </w:t>
      </w:r>
      <w:r w:rsidR="00352057" w:rsidRPr="00E85797">
        <w:rPr>
          <w:rFonts w:ascii="Times New Roman" w:hAnsi="Times New Roman"/>
        </w:rPr>
        <w:t>This was addressed in one of our final meetings and we explained to each other why certain components were critical in the presentation of the information. The</w:t>
      </w:r>
      <w:r w:rsidRPr="00E85797">
        <w:rPr>
          <w:rFonts w:ascii="Times New Roman" w:hAnsi="Times New Roman"/>
        </w:rPr>
        <w:t xml:space="preserve"> process of editing across disciplines was a challenge because we h</w:t>
      </w:r>
      <w:r w:rsidR="00352057" w:rsidRPr="00E85797">
        <w:rPr>
          <w:rFonts w:ascii="Times New Roman" w:hAnsi="Times New Roman"/>
        </w:rPr>
        <w:t>ave all been trained to write in a specific style</w:t>
      </w:r>
      <w:r w:rsidRPr="00E85797">
        <w:rPr>
          <w:rFonts w:ascii="Times New Roman" w:hAnsi="Times New Roman"/>
        </w:rPr>
        <w:t xml:space="preserve"> that is appropriate for our discipline.  We </w:t>
      </w:r>
      <w:r w:rsidR="00C30399" w:rsidRPr="00E85797">
        <w:rPr>
          <w:rFonts w:ascii="Times New Roman" w:hAnsi="Times New Roman"/>
        </w:rPr>
        <w:t xml:space="preserve">each </w:t>
      </w:r>
      <w:r w:rsidRPr="00E85797">
        <w:rPr>
          <w:rFonts w:ascii="Times New Roman" w:hAnsi="Times New Roman"/>
        </w:rPr>
        <w:t>adjust</w:t>
      </w:r>
      <w:r w:rsidR="00C30399" w:rsidRPr="00E85797">
        <w:rPr>
          <w:rFonts w:ascii="Times New Roman" w:hAnsi="Times New Roman"/>
        </w:rPr>
        <w:t>ed</w:t>
      </w:r>
      <w:r w:rsidRPr="00E85797">
        <w:rPr>
          <w:rFonts w:ascii="Times New Roman" w:hAnsi="Times New Roman"/>
        </w:rPr>
        <w:t xml:space="preserve"> our writing style</w:t>
      </w:r>
      <w:r w:rsidR="00C50888">
        <w:rPr>
          <w:rFonts w:ascii="Times New Roman" w:hAnsi="Times New Roman"/>
        </w:rPr>
        <w:t>s</w:t>
      </w:r>
      <w:r w:rsidRPr="00E85797">
        <w:rPr>
          <w:rFonts w:ascii="Times New Roman" w:hAnsi="Times New Roman"/>
        </w:rPr>
        <w:t xml:space="preserve"> for the sake of this interdisciplinary paper</w:t>
      </w:r>
      <w:r w:rsidR="00352057" w:rsidRPr="00E85797">
        <w:rPr>
          <w:rFonts w:ascii="Times New Roman" w:hAnsi="Times New Roman"/>
        </w:rPr>
        <w:t xml:space="preserve"> </w:t>
      </w:r>
      <w:r w:rsidR="00C30399" w:rsidRPr="00E85797">
        <w:rPr>
          <w:rFonts w:ascii="Times New Roman" w:hAnsi="Times New Roman"/>
        </w:rPr>
        <w:t>throughout the entire editing process.</w:t>
      </w:r>
      <w:r w:rsidR="00C50888">
        <w:rPr>
          <w:rFonts w:ascii="Times New Roman" w:hAnsi="Times New Roman"/>
        </w:rPr>
        <w:t xml:space="preserve"> This paper grew and changed along with the group. We began as individual parts coming from different perspectives and through communication and understanding, we became one integrated whole. </w:t>
      </w:r>
    </w:p>
    <w:p w14:paraId="089D9FB0" w14:textId="77777777" w:rsidR="00111134" w:rsidRPr="00E85797" w:rsidRDefault="00111134" w:rsidP="00AC06F8">
      <w:pPr>
        <w:spacing w:after="0" w:line="480" w:lineRule="auto"/>
        <w:ind w:firstLine="360"/>
        <w:jc w:val="both"/>
        <w:rPr>
          <w:rFonts w:ascii="Times New Roman" w:hAnsi="Times New Roman"/>
          <w:b/>
        </w:rPr>
      </w:pPr>
    </w:p>
    <w:p w14:paraId="2203DCA2" w14:textId="77777777" w:rsidR="001F1F76" w:rsidRPr="00E85797" w:rsidRDefault="001F1F76" w:rsidP="00AC06F8">
      <w:pPr>
        <w:spacing w:after="0" w:line="480" w:lineRule="auto"/>
        <w:jc w:val="both"/>
        <w:rPr>
          <w:rFonts w:ascii="Times New Roman" w:hAnsi="Times New Roman"/>
          <w:b/>
        </w:rPr>
      </w:pPr>
      <w:r w:rsidRPr="00E85797">
        <w:rPr>
          <w:rFonts w:ascii="Times New Roman" w:hAnsi="Times New Roman"/>
          <w:b/>
        </w:rPr>
        <w:t>Section II</w:t>
      </w:r>
      <w:r w:rsidR="00A95F0C">
        <w:rPr>
          <w:rFonts w:ascii="Times New Roman" w:hAnsi="Times New Roman"/>
          <w:b/>
        </w:rPr>
        <w:t xml:space="preserve">: </w:t>
      </w:r>
      <w:r w:rsidR="00A95F0C" w:rsidRPr="00E85797">
        <w:rPr>
          <w:rFonts w:ascii="Times New Roman" w:hAnsi="Times New Roman"/>
          <w:b/>
        </w:rPr>
        <w:t>“The Declining Aquifer Problem”</w:t>
      </w:r>
    </w:p>
    <w:p w14:paraId="09340773" w14:textId="77777777" w:rsidR="00237C52" w:rsidRPr="00E85797" w:rsidRDefault="007238B7" w:rsidP="00AC06F8">
      <w:pPr>
        <w:spacing w:after="0" w:line="480" w:lineRule="auto"/>
        <w:jc w:val="both"/>
        <w:rPr>
          <w:rFonts w:ascii="Times New Roman" w:hAnsi="Times New Roman"/>
          <w:b/>
        </w:rPr>
      </w:pPr>
      <w:r w:rsidRPr="00E85797">
        <w:rPr>
          <w:rFonts w:ascii="Times New Roman" w:hAnsi="Times New Roman"/>
          <w:b/>
        </w:rPr>
        <w:t>I</w:t>
      </w:r>
      <w:r w:rsidR="00237C52" w:rsidRPr="00E85797">
        <w:rPr>
          <w:rFonts w:ascii="Times New Roman" w:hAnsi="Times New Roman"/>
          <w:b/>
        </w:rPr>
        <w:t>ntroduction</w:t>
      </w:r>
    </w:p>
    <w:p w14:paraId="2C0E7D07" w14:textId="77777777" w:rsidR="006D4DC3"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The Palouse Basin declining aquifer problem is ultimately a physical problem best defined by the discipline of hydrology. The Palouse Basin region includes land east and west of the Washington-Idaho border near Pullman, Washi</w:t>
      </w:r>
      <w:r w:rsidR="00716CAF" w:rsidRPr="00E85797">
        <w:rPr>
          <w:rFonts w:ascii="Times New Roman" w:hAnsi="Times New Roman"/>
        </w:rPr>
        <w:t>ngton and Moscow, Idaho.</w:t>
      </w:r>
      <w:r w:rsidRPr="00E85797">
        <w:rPr>
          <w:rFonts w:ascii="Times New Roman" w:hAnsi="Times New Roman"/>
        </w:rPr>
        <w:t xml:space="preserve">  The majority of water consumed in this region is extracted from the underlying Wanapum and Grande Ronde aquifers. </w:t>
      </w:r>
      <w:r w:rsidR="00E4457D">
        <w:rPr>
          <w:rFonts w:ascii="Times New Roman" w:hAnsi="Times New Roman"/>
        </w:rPr>
        <w:t>Data show</w:t>
      </w:r>
      <w:del w:id="7" w:author="Jan Boll" w:date="2011-10-11T09:44:00Z">
        <w:r w:rsidR="00E4457D" w:rsidDel="00E87751">
          <w:rPr>
            <w:rFonts w:ascii="Times New Roman" w:hAnsi="Times New Roman"/>
          </w:rPr>
          <w:delText>s</w:delText>
        </w:r>
      </w:del>
      <w:r w:rsidR="00E4457D">
        <w:rPr>
          <w:rFonts w:ascii="Times New Roman" w:hAnsi="Times New Roman"/>
        </w:rPr>
        <w:t xml:space="preserve"> that f</w:t>
      </w:r>
      <w:r w:rsidRPr="00E85797">
        <w:rPr>
          <w:rFonts w:ascii="Times New Roman" w:hAnsi="Times New Roman"/>
        </w:rPr>
        <w:t xml:space="preserve">or the past 100 years, the water table </w:t>
      </w:r>
      <w:r w:rsidR="00E4457D">
        <w:rPr>
          <w:rFonts w:ascii="Times New Roman" w:hAnsi="Times New Roman"/>
        </w:rPr>
        <w:t>is</w:t>
      </w:r>
      <w:r w:rsidRPr="00E85797">
        <w:rPr>
          <w:rFonts w:ascii="Times New Roman" w:hAnsi="Times New Roman"/>
        </w:rPr>
        <w:t xml:space="preserve"> declining</w:t>
      </w:r>
      <w:r w:rsidR="00A95F0C">
        <w:rPr>
          <w:rFonts w:ascii="Times New Roman" w:hAnsi="Times New Roman"/>
        </w:rPr>
        <w:t xml:space="preserve"> (Robischon 2011)</w:t>
      </w:r>
      <w:r w:rsidR="00EA369E">
        <w:rPr>
          <w:rFonts w:ascii="Times New Roman" w:hAnsi="Times New Roman"/>
        </w:rPr>
        <w:t>.  Studies have attempted to determine whether</w:t>
      </w:r>
      <w:r w:rsidRPr="00E85797">
        <w:rPr>
          <w:rFonts w:ascii="Times New Roman" w:hAnsi="Times New Roman"/>
        </w:rPr>
        <w:t xml:space="preserve"> this rate of water use is sustainabl</w:t>
      </w:r>
      <w:r w:rsidR="00EA369E">
        <w:rPr>
          <w:rFonts w:ascii="Times New Roman" w:hAnsi="Times New Roman"/>
        </w:rPr>
        <w:t>e. H</w:t>
      </w:r>
      <w:r w:rsidRPr="00E85797">
        <w:rPr>
          <w:rFonts w:ascii="Times New Roman" w:hAnsi="Times New Roman"/>
        </w:rPr>
        <w:t>owever</w:t>
      </w:r>
      <w:r w:rsidR="00EA369E">
        <w:rPr>
          <w:rFonts w:ascii="Times New Roman" w:hAnsi="Times New Roman"/>
        </w:rPr>
        <w:t>,</w:t>
      </w:r>
      <w:r w:rsidRPr="00E85797">
        <w:rPr>
          <w:rFonts w:ascii="Times New Roman" w:hAnsi="Times New Roman"/>
        </w:rPr>
        <w:t xml:space="preserve"> due to the convol</w:t>
      </w:r>
      <w:r w:rsidR="001F1F76" w:rsidRPr="00E85797">
        <w:rPr>
          <w:rFonts w:ascii="Times New Roman" w:hAnsi="Times New Roman"/>
        </w:rPr>
        <w:t>uted geology of these aquifers</w:t>
      </w:r>
      <w:r w:rsidR="00EA369E">
        <w:rPr>
          <w:rFonts w:ascii="Times New Roman" w:hAnsi="Times New Roman"/>
        </w:rPr>
        <w:t>,</w:t>
      </w:r>
      <w:r w:rsidR="001F1F76" w:rsidRPr="00E85797">
        <w:rPr>
          <w:rFonts w:ascii="Times New Roman" w:hAnsi="Times New Roman"/>
        </w:rPr>
        <w:t xml:space="preserve"> </w:t>
      </w:r>
      <w:r w:rsidRPr="00E85797">
        <w:rPr>
          <w:rFonts w:ascii="Times New Roman" w:hAnsi="Times New Roman"/>
        </w:rPr>
        <w:t xml:space="preserve">there is uncertainty </w:t>
      </w:r>
      <w:r w:rsidR="00716CAF" w:rsidRPr="00E85797">
        <w:rPr>
          <w:rFonts w:ascii="Times New Roman" w:hAnsi="Times New Roman"/>
        </w:rPr>
        <w:t>in</w:t>
      </w:r>
      <w:r w:rsidR="001F1F76" w:rsidRPr="00E85797">
        <w:rPr>
          <w:rFonts w:ascii="Times New Roman" w:hAnsi="Times New Roman"/>
        </w:rPr>
        <w:t xml:space="preserve"> the total</w:t>
      </w:r>
      <w:r w:rsidRPr="00E85797">
        <w:rPr>
          <w:rFonts w:ascii="Times New Roman" w:hAnsi="Times New Roman"/>
        </w:rPr>
        <w:t xml:space="preserve"> volume of water</w:t>
      </w:r>
      <w:r w:rsidR="001F1F76" w:rsidRPr="00E85797">
        <w:rPr>
          <w:rFonts w:ascii="Times New Roman" w:hAnsi="Times New Roman"/>
        </w:rPr>
        <w:t xml:space="preserve"> storage</w:t>
      </w:r>
      <w:r w:rsidR="00716CAF" w:rsidRPr="00E85797">
        <w:rPr>
          <w:rFonts w:ascii="Times New Roman" w:hAnsi="Times New Roman"/>
        </w:rPr>
        <w:t xml:space="preserve">, </w:t>
      </w:r>
      <w:r w:rsidRPr="00E85797">
        <w:rPr>
          <w:rFonts w:ascii="Times New Roman" w:hAnsi="Times New Roman"/>
        </w:rPr>
        <w:t xml:space="preserve">the </w:t>
      </w:r>
      <w:r w:rsidR="00716CAF" w:rsidRPr="00E85797">
        <w:rPr>
          <w:rFonts w:ascii="Times New Roman" w:hAnsi="Times New Roman"/>
        </w:rPr>
        <w:t>rate of recharge</w:t>
      </w:r>
      <w:r w:rsidR="00EA369E">
        <w:rPr>
          <w:rFonts w:ascii="Times New Roman" w:hAnsi="Times New Roman"/>
        </w:rPr>
        <w:t>,</w:t>
      </w:r>
      <w:r w:rsidR="00716CAF" w:rsidRPr="00E85797">
        <w:rPr>
          <w:rFonts w:ascii="Times New Roman" w:hAnsi="Times New Roman"/>
        </w:rPr>
        <w:t xml:space="preserve"> and discharge</w:t>
      </w:r>
      <w:r w:rsidRPr="00E85797">
        <w:rPr>
          <w:rFonts w:ascii="Times New Roman" w:hAnsi="Times New Roman"/>
        </w:rPr>
        <w:t xml:space="preserve">. </w:t>
      </w:r>
      <w:r w:rsidR="006D4DC3" w:rsidRPr="00E85797">
        <w:rPr>
          <w:rFonts w:ascii="Times New Roman" w:hAnsi="Times New Roman" w:cstheme="minorHAnsi"/>
        </w:rPr>
        <w:t>Many models have been used to perform trend analysis on declining aquifer levels in the Grande Ronde and suggest a range of potential outcomes for the future, including a scenario in which the aquifers cease to provide sufficient water to supply the region at the current demand</w:t>
      </w:r>
      <w:r w:rsidR="00604E92">
        <w:rPr>
          <w:rFonts w:ascii="Times New Roman" w:hAnsi="Times New Roman" w:cstheme="minorHAnsi"/>
        </w:rPr>
        <w:t xml:space="preserve"> (Beall et al. 201</w:t>
      </w:r>
      <w:r w:rsidR="00420F6A">
        <w:rPr>
          <w:rFonts w:ascii="Times New Roman" w:hAnsi="Times New Roman" w:cstheme="minorHAnsi"/>
        </w:rPr>
        <w:t>0</w:t>
      </w:r>
      <w:r w:rsidR="00604E92">
        <w:rPr>
          <w:rFonts w:ascii="Times New Roman" w:hAnsi="Times New Roman" w:cstheme="minorHAnsi"/>
        </w:rPr>
        <w:t>)</w:t>
      </w:r>
      <w:r w:rsidR="006D4DC3" w:rsidRPr="00E85797">
        <w:rPr>
          <w:rFonts w:ascii="Times New Roman" w:hAnsi="Times New Roman" w:cstheme="minorHAnsi"/>
        </w:rPr>
        <w:t xml:space="preserve">. </w:t>
      </w:r>
      <w:r w:rsidRPr="00E85797">
        <w:rPr>
          <w:rFonts w:ascii="Times New Roman" w:hAnsi="Times New Roman"/>
        </w:rPr>
        <w:t>This</w:t>
      </w:r>
      <w:r w:rsidR="00EA369E">
        <w:rPr>
          <w:rFonts w:ascii="Times New Roman" w:hAnsi="Times New Roman"/>
        </w:rPr>
        <w:t xml:space="preserve"> possible</w:t>
      </w:r>
      <w:r w:rsidRPr="00E85797">
        <w:rPr>
          <w:rFonts w:ascii="Times New Roman" w:hAnsi="Times New Roman"/>
        </w:rPr>
        <w:t xml:space="preserve"> scenario means that at some date, </w:t>
      </w:r>
      <w:r w:rsidR="00E4457D">
        <w:rPr>
          <w:rFonts w:ascii="Times New Roman" w:hAnsi="Times New Roman"/>
        </w:rPr>
        <w:t>water users</w:t>
      </w:r>
      <w:r w:rsidR="00EA369E">
        <w:rPr>
          <w:rFonts w:ascii="Times New Roman" w:hAnsi="Times New Roman"/>
        </w:rPr>
        <w:t xml:space="preserve"> would</w:t>
      </w:r>
      <w:r w:rsidRPr="00E85797">
        <w:rPr>
          <w:rFonts w:ascii="Times New Roman" w:hAnsi="Times New Roman"/>
        </w:rPr>
        <w:t xml:space="preserve"> </w:t>
      </w:r>
      <w:commentRangeStart w:id="8"/>
      <w:r w:rsidRPr="00E85797">
        <w:rPr>
          <w:rFonts w:ascii="Times New Roman" w:hAnsi="Times New Roman"/>
        </w:rPr>
        <w:t>cease to be able to extrac</w:t>
      </w:r>
      <w:r w:rsidR="00EA369E">
        <w:rPr>
          <w:rFonts w:ascii="Times New Roman" w:hAnsi="Times New Roman"/>
        </w:rPr>
        <w:t xml:space="preserve">t water at the current rate </w:t>
      </w:r>
      <w:commentRangeEnd w:id="8"/>
      <w:r w:rsidR="00E87751">
        <w:rPr>
          <w:rStyle w:val="CommentReference"/>
        </w:rPr>
        <w:commentReference w:id="8"/>
      </w:r>
      <w:r w:rsidR="00EA369E">
        <w:rPr>
          <w:rFonts w:ascii="Times New Roman" w:hAnsi="Times New Roman"/>
        </w:rPr>
        <w:t>and</w:t>
      </w:r>
      <w:r w:rsidR="006D4DC3" w:rsidRPr="00E85797">
        <w:rPr>
          <w:rFonts w:ascii="Times New Roman" w:hAnsi="Times New Roman" w:cstheme="minorHAnsi"/>
        </w:rPr>
        <w:t xml:space="preserve"> have to find an alternative supply of water and/or find ways to decrease consumption. </w:t>
      </w:r>
    </w:p>
    <w:p w14:paraId="42DF3C80" w14:textId="77777777" w:rsidR="00237C52" w:rsidRDefault="00237C52" w:rsidP="00AC06F8">
      <w:pPr>
        <w:spacing w:after="0" w:line="480" w:lineRule="auto"/>
        <w:ind w:firstLine="720"/>
        <w:jc w:val="both"/>
        <w:rPr>
          <w:rFonts w:ascii="Times New Roman" w:hAnsi="Times New Roman"/>
        </w:rPr>
      </w:pPr>
      <w:r w:rsidRPr="00E85797">
        <w:rPr>
          <w:rFonts w:ascii="Times New Roman" w:hAnsi="Times New Roman"/>
        </w:rPr>
        <w:t xml:space="preserve">In addition to human consumption of water </w:t>
      </w:r>
      <w:r w:rsidR="006D4DC3" w:rsidRPr="00E85797">
        <w:rPr>
          <w:rFonts w:ascii="Times New Roman" w:hAnsi="Times New Roman"/>
        </w:rPr>
        <w:t xml:space="preserve">from this aquifer system </w:t>
      </w:r>
      <w:r w:rsidRPr="00E85797">
        <w:rPr>
          <w:rFonts w:ascii="Times New Roman" w:hAnsi="Times New Roman"/>
        </w:rPr>
        <w:t xml:space="preserve">and the uncertain hydrology, social problems </w:t>
      </w:r>
      <w:r w:rsidR="006D4DC3" w:rsidRPr="00E85797">
        <w:rPr>
          <w:rFonts w:ascii="Times New Roman" w:hAnsi="Times New Roman"/>
        </w:rPr>
        <w:t>(</w:t>
      </w:r>
      <w:r w:rsidRPr="00E85797">
        <w:rPr>
          <w:rFonts w:ascii="Times New Roman" w:hAnsi="Times New Roman"/>
        </w:rPr>
        <w:t>best defined by the discipline of political science</w:t>
      </w:r>
      <w:r w:rsidR="006D4DC3" w:rsidRPr="00E85797">
        <w:rPr>
          <w:rFonts w:ascii="Times New Roman" w:hAnsi="Times New Roman"/>
        </w:rPr>
        <w:t>)</w:t>
      </w:r>
      <w:r w:rsidRPr="00E85797">
        <w:rPr>
          <w:rFonts w:ascii="Times New Roman" w:hAnsi="Times New Roman"/>
        </w:rPr>
        <w:t xml:space="preserve"> confound the declining aquifer problem. Palouse Basin </w:t>
      </w:r>
      <w:r w:rsidR="00B339E1">
        <w:rPr>
          <w:rFonts w:ascii="Times New Roman" w:hAnsi="Times New Roman"/>
        </w:rPr>
        <w:t>policy-maker</w:t>
      </w:r>
      <w:r w:rsidRPr="00E85797">
        <w:rPr>
          <w:rFonts w:ascii="Times New Roman" w:hAnsi="Times New Roman"/>
        </w:rPr>
        <w:t>s have indicated a reluctance to act to address the declining aquifer beca</w:t>
      </w:r>
      <w:r w:rsidR="00690A5A" w:rsidRPr="00E85797">
        <w:rPr>
          <w:rFonts w:ascii="Times New Roman" w:hAnsi="Times New Roman"/>
        </w:rPr>
        <w:t>use of a lack of community will</w:t>
      </w:r>
      <w:r w:rsidR="006D4DC3" w:rsidRPr="00E85797">
        <w:rPr>
          <w:rFonts w:ascii="Times New Roman" w:hAnsi="Times New Roman"/>
        </w:rPr>
        <w:t xml:space="preserve"> </w:t>
      </w:r>
      <w:r w:rsidR="00E4457D">
        <w:rPr>
          <w:rFonts w:ascii="Times New Roman" w:hAnsi="Times New Roman"/>
        </w:rPr>
        <w:t xml:space="preserve">(Richartz 2010). </w:t>
      </w:r>
      <w:r w:rsidR="00690A5A" w:rsidRPr="00E85797">
        <w:rPr>
          <w:rFonts w:ascii="Times New Roman" w:hAnsi="Times New Roman"/>
        </w:rPr>
        <w:t xml:space="preserve">We </w:t>
      </w:r>
      <w:r w:rsidR="00C633FB">
        <w:rPr>
          <w:rFonts w:ascii="Times New Roman" w:hAnsi="Times New Roman"/>
        </w:rPr>
        <w:t>define</w:t>
      </w:r>
      <w:r w:rsidR="00690A5A" w:rsidRPr="00E85797">
        <w:rPr>
          <w:rFonts w:ascii="Times New Roman" w:hAnsi="Times New Roman"/>
        </w:rPr>
        <w:t xml:space="preserve"> “a</w:t>
      </w:r>
      <w:r w:rsidRPr="00E85797">
        <w:rPr>
          <w:rFonts w:ascii="Times New Roman" w:hAnsi="Times New Roman"/>
        </w:rPr>
        <w:t>c</w:t>
      </w:r>
      <w:r w:rsidR="00690A5A" w:rsidRPr="00E85797">
        <w:rPr>
          <w:rFonts w:ascii="Times New Roman" w:hAnsi="Times New Roman"/>
        </w:rPr>
        <w:t xml:space="preserve">t” and “action” </w:t>
      </w:r>
      <w:r w:rsidR="00E4457D">
        <w:rPr>
          <w:rFonts w:ascii="Times New Roman" w:hAnsi="Times New Roman"/>
        </w:rPr>
        <w:t>as: 1</w:t>
      </w:r>
      <w:r w:rsidR="00690A5A" w:rsidRPr="00E85797">
        <w:rPr>
          <w:rFonts w:ascii="Times New Roman" w:hAnsi="Times New Roman"/>
        </w:rPr>
        <w:t>)</w:t>
      </w:r>
      <w:r w:rsidRPr="00E85797">
        <w:rPr>
          <w:rFonts w:ascii="Times New Roman" w:hAnsi="Times New Roman"/>
        </w:rPr>
        <w:t xml:space="preserve"> implementing conservation measures generally,</w:t>
      </w:r>
      <w:r w:rsidR="00E4457D">
        <w:rPr>
          <w:rFonts w:ascii="Times New Roman" w:hAnsi="Times New Roman"/>
        </w:rPr>
        <w:t xml:space="preserve"> 2</w:t>
      </w:r>
      <w:r w:rsidR="00690A5A" w:rsidRPr="00E85797">
        <w:rPr>
          <w:rFonts w:ascii="Times New Roman" w:hAnsi="Times New Roman"/>
        </w:rPr>
        <w:t>)</w:t>
      </w:r>
      <w:r w:rsidRPr="00E85797">
        <w:rPr>
          <w:rFonts w:ascii="Times New Roman" w:hAnsi="Times New Roman"/>
        </w:rPr>
        <w:t xml:space="preserve"> tiered water rates,</w:t>
      </w:r>
      <w:r w:rsidR="00E4457D">
        <w:rPr>
          <w:rFonts w:ascii="Times New Roman" w:hAnsi="Times New Roman"/>
        </w:rPr>
        <w:t xml:space="preserve"> where water users who use less water are charged less money per unit of water,</w:t>
      </w:r>
      <w:r w:rsidRPr="00E85797">
        <w:rPr>
          <w:rFonts w:ascii="Times New Roman" w:hAnsi="Times New Roman"/>
        </w:rPr>
        <w:t xml:space="preserve"> or </w:t>
      </w:r>
      <w:r w:rsidR="00E4457D">
        <w:rPr>
          <w:rFonts w:ascii="Times New Roman" w:hAnsi="Times New Roman"/>
        </w:rPr>
        <w:t>3</w:t>
      </w:r>
      <w:r w:rsidR="00690A5A" w:rsidRPr="00E85797">
        <w:rPr>
          <w:rFonts w:ascii="Times New Roman" w:hAnsi="Times New Roman"/>
        </w:rPr>
        <w:t xml:space="preserve">) </w:t>
      </w:r>
      <w:r w:rsidRPr="00E85797">
        <w:rPr>
          <w:rFonts w:ascii="Times New Roman" w:hAnsi="Times New Roman"/>
        </w:rPr>
        <w:t>paying for supplemental water sources. Furthermore, willingness to act is correlated to knowledge of local water resources</w:t>
      </w:r>
      <w:r w:rsidR="00E52278">
        <w:rPr>
          <w:rFonts w:ascii="Times New Roman" w:hAnsi="Times New Roman"/>
        </w:rPr>
        <w:t xml:space="preserve"> (</w:t>
      </w:r>
      <w:proofErr w:type="spellStart"/>
      <w:r w:rsidR="00E52278">
        <w:rPr>
          <w:rFonts w:ascii="Times New Roman" w:hAnsi="Times New Roman"/>
        </w:rPr>
        <w:t>Bilodeau</w:t>
      </w:r>
      <w:proofErr w:type="spellEnd"/>
      <w:r w:rsidR="00E52278">
        <w:rPr>
          <w:rFonts w:ascii="Times New Roman" w:hAnsi="Times New Roman"/>
        </w:rPr>
        <w:t xml:space="preserve"> 2009).</w:t>
      </w:r>
      <w:r w:rsidRPr="00E85797">
        <w:rPr>
          <w:rFonts w:ascii="Times New Roman" w:hAnsi="Times New Roman"/>
        </w:rPr>
        <w:t xml:space="preserve"> This paper proposes a plan of action to educate residents about the declining aquifer </w:t>
      </w:r>
      <w:r w:rsidR="006D4DC3" w:rsidRPr="00E85797">
        <w:rPr>
          <w:rFonts w:ascii="Times New Roman" w:hAnsi="Times New Roman"/>
        </w:rPr>
        <w:t xml:space="preserve">levels </w:t>
      </w:r>
      <w:r w:rsidRPr="00E85797">
        <w:rPr>
          <w:rFonts w:ascii="Times New Roman" w:hAnsi="Times New Roman"/>
        </w:rPr>
        <w:t xml:space="preserve">with the end goal of fostering community willingness to act. This paper examines the policy barrier, outlines </w:t>
      </w:r>
      <w:r w:rsidR="006D4DC3" w:rsidRPr="00E85797">
        <w:rPr>
          <w:rFonts w:ascii="Times New Roman" w:hAnsi="Times New Roman"/>
        </w:rPr>
        <w:t>education and outreach efforts in the past with future recommendations</w:t>
      </w:r>
      <w:r w:rsidRPr="00E85797">
        <w:rPr>
          <w:rFonts w:ascii="Times New Roman" w:hAnsi="Times New Roman"/>
        </w:rPr>
        <w:t xml:space="preserve">, and distills the hydrologic information down to a brochure that will help community members understand the declining aquifer problem. By conveying </w:t>
      </w:r>
      <w:r w:rsidR="00C61FE6" w:rsidRPr="00E85797">
        <w:rPr>
          <w:rFonts w:ascii="Times New Roman" w:hAnsi="Times New Roman"/>
        </w:rPr>
        <w:t>simplified version</w:t>
      </w:r>
      <w:r w:rsidR="00C633FB">
        <w:rPr>
          <w:rFonts w:ascii="Times New Roman" w:hAnsi="Times New Roman"/>
        </w:rPr>
        <w:t>s</w:t>
      </w:r>
      <w:r w:rsidR="00C61FE6" w:rsidRPr="00E85797">
        <w:rPr>
          <w:rFonts w:ascii="Times New Roman" w:hAnsi="Times New Roman"/>
        </w:rPr>
        <w:t xml:space="preserve"> of </w:t>
      </w:r>
      <w:r w:rsidRPr="00E85797">
        <w:rPr>
          <w:rFonts w:ascii="Times New Roman" w:hAnsi="Times New Roman"/>
        </w:rPr>
        <w:t>complex hydrologic information through targ</w:t>
      </w:r>
      <w:r w:rsidR="00C61FE6" w:rsidRPr="00E85797">
        <w:rPr>
          <w:rFonts w:ascii="Times New Roman" w:hAnsi="Times New Roman"/>
        </w:rPr>
        <w:t xml:space="preserve">eted outreach, </w:t>
      </w:r>
      <w:r w:rsidR="00AF24CF">
        <w:rPr>
          <w:rFonts w:ascii="Times New Roman" w:hAnsi="Times New Roman"/>
        </w:rPr>
        <w:t>we hope that</w:t>
      </w:r>
      <w:r w:rsidR="00C61FE6" w:rsidRPr="00E85797">
        <w:rPr>
          <w:rFonts w:ascii="Times New Roman" w:hAnsi="Times New Roman"/>
        </w:rPr>
        <w:t xml:space="preserve"> community </w:t>
      </w:r>
      <w:r w:rsidRPr="00E85797">
        <w:rPr>
          <w:rFonts w:ascii="Times New Roman" w:hAnsi="Times New Roman"/>
        </w:rPr>
        <w:t>will</w:t>
      </w:r>
      <w:r w:rsidR="00AF24CF">
        <w:rPr>
          <w:rFonts w:ascii="Times New Roman" w:hAnsi="Times New Roman"/>
        </w:rPr>
        <w:t xml:space="preserve"> </w:t>
      </w:r>
      <w:r w:rsidR="00C61FE6" w:rsidRPr="00E85797">
        <w:rPr>
          <w:rFonts w:ascii="Times New Roman" w:hAnsi="Times New Roman"/>
        </w:rPr>
        <w:t>toward decreasing water demand</w:t>
      </w:r>
      <w:r w:rsidR="00AF24CF">
        <w:rPr>
          <w:rFonts w:ascii="Times New Roman" w:hAnsi="Times New Roman"/>
        </w:rPr>
        <w:t xml:space="preserve"> is fostered</w:t>
      </w:r>
      <w:r w:rsidRPr="00E85797">
        <w:rPr>
          <w:rFonts w:ascii="Times New Roman" w:hAnsi="Times New Roman"/>
        </w:rPr>
        <w:t xml:space="preserve"> so</w:t>
      </w:r>
      <w:r w:rsidR="00AF24CF">
        <w:rPr>
          <w:rFonts w:ascii="Times New Roman" w:hAnsi="Times New Roman"/>
        </w:rPr>
        <w:t xml:space="preserve"> that</w:t>
      </w:r>
      <w:r w:rsidRPr="00E85797">
        <w:rPr>
          <w:rFonts w:ascii="Times New Roman" w:hAnsi="Times New Roman"/>
        </w:rPr>
        <w:t xml:space="preserve"> </w:t>
      </w:r>
      <w:r w:rsidR="00B339E1">
        <w:rPr>
          <w:rFonts w:ascii="Times New Roman" w:hAnsi="Times New Roman"/>
        </w:rPr>
        <w:t>policy-maker</w:t>
      </w:r>
      <w:r w:rsidRPr="00E85797">
        <w:rPr>
          <w:rFonts w:ascii="Times New Roman" w:hAnsi="Times New Roman"/>
        </w:rPr>
        <w:t xml:space="preserve">s can act.   </w:t>
      </w:r>
    </w:p>
    <w:p w14:paraId="0920D4DE" w14:textId="77777777" w:rsidR="00E52278" w:rsidRDefault="00E52278" w:rsidP="00AC06F8">
      <w:pPr>
        <w:spacing w:after="0" w:line="480" w:lineRule="auto"/>
        <w:ind w:firstLine="720"/>
        <w:jc w:val="both"/>
        <w:rPr>
          <w:rFonts w:ascii="Times New Roman" w:hAnsi="Times New Roman"/>
        </w:rPr>
      </w:pPr>
    </w:p>
    <w:p w14:paraId="4B92FE5F" w14:textId="77777777" w:rsidR="00237C52" w:rsidRPr="00E85797" w:rsidRDefault="00E52278" w:rsidP="00AC06F8">
      <w:pPr>
        <w:spacing w:after="0" w:line="480" w:lineRule="auto"/>
        <w:jc w:val="both"/>
        <w:rPr>
          <w:rFonts w:ascii="Times New Roman" w:hAnsi="Times New Roman"/>
          <w:b/>
        </w:rPr>
      </w:pPr>
      <w:r>
        <w:rPr>
          <w:rFonts w:ascii="Times New Roman" w:hAnsi="Times New Roman"/>
          <w:b/>
        </w:rPr>
        <w:t>An Argument for Action in the Palouse River Basin</w:t>
      </w:r>
    </w:p>
    <w:p w14:paraId="6135656A" w14:textId="77777777" w:rsidR="00237C52" w:rsidRPr="00E85797" w:rsidRDefault="00BA6A04" w:rsidP="00AC06F8">
      <w:pPr>
        <w:spacing w:after="0" w:line="480" w:lineRule="auto"/>
        <w:ind w:firstLine="720"/>
        <w:jc w:val="both"/>
        <w:rPr>
          <w:rFonts w:ascii="Times New Roman" w:hAnsi="Times New Roman"/>
        </w:rPr>
      </w:pPr>
      <w:r w:rsidRPr="00E85797">
        <w:rPr>
          <w:rFonts w:ascii="Times New Roman" w:hAnsi="Times New Roman"/>
        </w:rPr>
        <w:t>P</w:t>
      </w:r>
      <w:r w:rsidR="00AF24CF">
        <w:rPr>
          <w:rFonts w:ascii="Times New Roman" w:hAnsi="Times New Roman"/>
        </w:rPr>
        <w:t>olicy-</w:t>
      </w:r>
      <w:r w:rsidR="00237C52" w:rsidRPr="00E85797">
        <w:rPr>
          <w:rFonts w:ascii="Times New Roman" w:hAnsi="Times New Roman"/>
        </w:rPr>
        <w:t xml:space="preserve">makers </w:t>
      </w:r>
      <w:r w:rsidR="00386DD3" w:rsidRPr="00E85797">
        <w:rPr>
          <w:rFonts w:ascii="Times New Roman" w:hAnsi="Times New Roman"/>
        </w:rPr>
        <w:t>point to</w:t>
      </w:r>
      <w:r w:rsidR="00237C52" w:rsidRPr="00E85797">
        <w:rPr>
          <w:rFonts w:ascii="Times New Roman" w:hAnsi="Times New Roman"/>
        </w:rPr>
        <w:t xml:space="preserve"> the lack of community will as a barrier to action, </w:t>
      </w:r>
      <w:r w:rsidRPr="00E85797">
        <w:rPr>
          <w:rFonts w:ascii="Times New Roman" w:hAnsi="Times New Roman"/>
        </w:rPr>
        <w:t xml:space="preserve">therefore </w:t>
      </w:r>
      <w:r w:rsidR="00237C52" w:rsidRPr="00E85797">
        <w:rPr>
          <w:rFonts w:ascii="Times New Roman" w:hAnsi="Times New Roman"/>
        </w:rPr>
        <w:t xml:space="preserve">increasing community </w:t>
      </w:r>
      <w:r w:rsidR="00386DD3" w:rsidRPr="00E85797">
        <w:rPr>
          <w:rFonts w:ascii="Times New Roman" w:hAnsi="Times New Roman"/>
        </w:rPr>
        <w:t xml:space="preserve">willingness </w:t>
      </w:r>
      <w:r w:rsidR="00237C52" w:rsidRPr="00E85797">
        <w:rPr>
          <w:rFonts w:ascii="Times New Roman" w:hAnsi="Times New Roman"/>
        </w:rPr>
        <w:t>ma</w:t>
      </w:r>
      <w:r w:rsidR="00386DD3" w:rsidRPr="00E85797">
        <w:rPr>
          <w:rFonts w:ascii="Times New Roman" w:hAnsi="Times New Roman"/>
        </w:rPr>
        <w:t>y trigger pol</w:t>
      </w:r>
      <w:r w:rsidR="00FE4C6E" w:rsidRPr="00E85797">
        <w:rPr>
          <w:rFonts w:ascii="Times New Roman" w:hAnsi="Times New Roman"/>
        </w:rPr>
        <w:t xml:space="preserve">icy-maker action. Furthermore, </w:t>
      </w:r>
      <w:r w:rsidR="00256115" w:rsidRPr="00E85797">
        <w:rPr>
          <w:rFonts w:ascii="Times New Roman" w:hAnsi="Times New Roman"/>
        </w:rPr>
        <w:t xml:space="preserve">community knowledge of </w:t>
      </w:r>
      <w:r w:rsidR="00237C52" w:rsidRPr="00E85797">
        <w:rPr>
          <w:rFonts w:ascii="Times New Roman" w:hAnsi="Times New Roman"/>
        </w:rPr>
        <w:t>local water resources correlate</w:t>
      </w:r>
      <w:r w:rsidR="00FE4C6E" w:rsidRPr="00E85797">
        <w:rPr>
          <w:rFonts w:ascii="Times New Roman" w:hAnsi="Times New Roman"/>
        </w:rPr>
        <w:t>s to individual will for action.  It then follows that</w:t>
      </w:r>
      <w:r w:rsidR="00237C52" w:rsidRPr="00E85797">
        <w:rPr>
          <w:rFonts w:ascii="Times New Roman" w:hAnsi="Times New Roman"/>
        </w:rPr>
        <w:t xml:space="preserve"> focusing </w:t>
      </w:r>
      <w:r w:rsidR="00FE4C6E" w:rsidRPr="00E85797">
        <w:rPr>
          <w:rFonts w:ascii="Times New Roman" w:hAnsi="Times New Roman"/>
        </w:rPr>
        <w:t>on educating the community</w:t>
      </w:r>
      <w:r w:rsidR="00237C52" w:rsidRPr="00E85797">
        <w:rPr>
          <w:rFonts w:ascii="Times New Roman" w:hAnsi="Times New Roman"/>
        </w:rPr>
        <w:t xml:space="preserve"> may increase the number of individuals willing to act and, thus, </w:t>
      </w:r>
      <w:r w:rsidR="00C55EBC" w:rsidRPr="00E85797">
        <w:rPr>
          <w:rFonts w:ascii="Times New Roman" w:hAnsi="Times New Roman"/>
        </w:rPr>
        <w:t xml:space="preserve">affecting the </w:t>
      </w:r>
      <w:r w:rsidR="00FE4C6E" w:rsidRPr="00E85797">
        <w:rPr>
          <w:rFonts w:ascii="Times New Roman" w:hAnsi="Times New Roman"/>
        </w:rPr>
        <w:t xml:space="preserve">collective </w:t>
      </w:r>
      <w:r w:rsidR="00237C52" w:rsidRPr="00E85797">
        <w:rPr>
          <w:rFonts w:ascii="Times New Roman" w:hAnsi="Times New Roman"/>
        </w:rPr>
        <w:t>community</w:t>
      </w:r>
      <w:r w:rsidR="00FE4C6E" w:rsidRPr="00E85797">
        <w:rPr>
          <w:rFonts w:ascii="Times New Roman" w:hAnsi="Times New Roman"/>
        </w:rPr>
        <w:t xml:space="preserve"> will</w:t>
      </w:r>
      <w:r w:rsidR="00386DD3" w:rsidRPr="00E85797">
        <w:rPr>
          <w:rFonts w:ascii="Times New Roman" w:hAnsi="Times New Roman"/>
        </w:rPr>
        <w:t xml:space="preserve">. Through the use of </w:t>
      </w:r>
      <w:r w:rsidR="00237C52" w:rsidRPr="00E85797">
        <w:rPr>
          <w:rFonts w:ascii="Times New Roman" w:hAnsi="Times New Roman"/>
        </w:rPr>
        <w:t xml:space="preserve">education </w:t>
      </w:r>
      <w:r w:rsidR="00386DD3" w:rsidRPr="00E85797">
        <w:rPr>
          <w:rFonts w:ascii="Times New Roman" w:hAnsi="Times New Roman"/>
        </w:rPr>
        <w:t xml:space="preserve">and outreach </w:t>
      </w:r>
      <w:r w:rsidR="007F1421" w:rsidRPr="00E85797">
        <w:rPr>
          <w:rFonts w:ascii="Times New Roman" w:hAnsi="Times New Roman"/>
        </w:rPr>
        <w:t xml:space="preserve">to increase </w:t>
      </w:r>
      <w:r w:rsidR="00237C52" w:rsidRPr="00E85797">
        <w:rPr>
          <w:rFonts w:ascii="Times New Roman" w:hAnsi="Times New Roman"/>
        </w:rPr>
        <w:t xml:space="preserve">knowledge, the </w:t>
      </w:r>
      <w:r w:rsidR="007F1421" w:rsidRPr="00E85797">
        <w:rPr>
          <w:rFonts w:ascii="Times New Roman" w:hAnsi="Times New Roman"/>
        </w:rPr>
        <w:t>plan of action</w:t>
      </w:r>
      <w:r w:rsidR="00386DD3" w:rsidRPr="00E85797">
        <w:rPr>
          <w:rFonts w:ascii="Times New Roman" w:hAnsi="Times New Roman"/>
        </w:rPr>
        <w:t xml:space="preserve"> </w:t>
      </w:r>
      <w:r w:rsidR="00237C52" w:rsidRPr="00E85797">
        <w:rPr>
          <w:rFonts w:ascii="Times New Roman" w:hAnsi="Times New Roman"/>
        </w:rPr>
        <w:t xml:space="preserve">developed here </w:t>
      </w:r>
      <w:r w:rsidR="00AF24CF">
        <w:rPr>
          <w:rFonts w:ascii="Times New Roman" w:hAnsi="Times New Roman"/>
        </w:rPr>
        <w:t>is</w:t>
      </w:r>
      <w:r w:rsidR="00237C52" w:rsidRPr="00E85797">
        <w:rPr>
          <w:rFonts w:ascii="Times New Roman" w:hAnsi="Times New Roman"/>
        </w:rPr>
        <w:t xml:space="preserve"> intended to foster community will and make action politically feasible. </w:t>
      </w:r>
    </w:p>
    <w:p w14:paraId="58808AB8" w14:textId="77777777" w:rsidR="00BA046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 xml:space="preserve">The plan of action is based on three </w:t>
      </w:r>
      <w:r w:rsidR="007F1421" w:rsidRPr="00E85797">
        <w:rPr>
          <w:rFonts w:ascii="Times New Roman" w:hAnsi="Times New Roman"/>
        </w:rPr>
        <w:t>related</w:t>
      </w:r>
      <w:r w:rsidRPr="00E85797">
        <w:rPr>
          <w:rFonts w:ascii="Times New Roman" w:hAnsi="Times New Roman"/>
        </w:rPr>
        <w:t xml:space="preserve"> assumptions and </w:t>
      </w:r>
      <w:r w:rsidR="00386DD3" w:rsidRPr="00E85797">
        <w:rPr>
          <w:rFonts w:ascii="Times New Roman" w:hAnsi="Times New Roman"/>
        </w:rPr>
        <w:t xml:space="preserve">is </w:t>
      </w:r>
      <w:r w:rsidRPr="00E85797">
        <w:rPr>
          <w:rFonts w:ascii="Times New Roman" w:hAnsi="Times New Roman"/>
        </w:rPr>
        <w:t xml:space="preserve">intended to mitigate the </w:t>
      </w:r>
      <w:r w:rsidR="00386DD3" w:rsidRPr="00E85797">
        <w:rPr>
          <w:rFonts w:ascii="Times New Roman" w:hAnsi="Times New Roman"/>
        </w:rPr>
        <w:t xml:space="preserve">potential </w:t>
      </w:r>
      <w:r w:rsidRPr="00E85797">
        <w:rPr>
          <w:rFonts w:ascii="Times New Roman" w:hAnsi="Times New Roman"/>
        </w:rPr>
        <w:t xml:space="preserve">effects of the declining aquifers in the Palouse Basin. First, the plan of action </w:t>
      </w:r>
      <w:commentRangeStart w:id="9"/>
      <w:r w:rsidRPr="00E85797">
        <w:rPr>
          <w:rFonts w:ascii="Times New Roman" w:hAnsi="Times New Roman"/>
        </w:rPr>
        <w:t>assumes</w:t>
      </w:r>
      <w:commentRangeEnd w:id="9"/>
      <w:r w:rsidR="0079643E">
        <w:rPr>
          <w:rStyle w:val="CommentReference"/>
        </w:rPr>
        <w:commentReference w:id="9"/>
      </w:r>
      <w:r w:rsidRPr="00E85797">
        <w:rPr>
          <w:rFonts w:ascii="Times New Roman" w:hAnsi="Times New Roman"/>
        </w:rPr>
        <w:t xml:space="preserve"> that the factors correlated to willingness to act are causally linked. In other words, increasing individual education will make individuals willing to act. Second, the plan assumes there is a progression from</w:t>
      </w:r>
      <w:r w:rsidR="00AF24CF">
        <w:rPr>
          <w:rFonts w:ascii="Times New Roman" w:hAnsi="Times New Roman"/>
        </w:rPr>
        <w:t>: 1</w:t>
      </w:r>
      <w:r w:rsidR="007F1421" w:rsidRPr="00E85797">
        <w:rPr>
          <w:rFonts w:ascii="Times New Roman" w:hAnsi="Times New Roman"/>
        </w:rPr>
        <w:t>)</w:t>
      </w:r>
      <w:r w:rsidRPr="00E85797">
        <w:rPr>
          <w:rFonts w:ascii="Times New Roman" w:hAnsi="Times New Roman"/>
        </w:rPr>
        <w:t xml:space="preserve"> </w:t>
      </w:r>
      <w:r w:rsidR="00AF24CF">
        <w:rPr>
          <w:rFonts w:ascii="Times New Roman" w:hAnsi="Times New Roman"/>
        </w:rPr>
        <w:t>i</w:t>
      </w:r>
      <w:r w:rsidRPr="00E85797">
        <w:rPr>
          <w:rFonts w:ascii="Times New Roman" w:hAnsi="Times New Roman"/>
        </w:rPr>
        <w:t>ndividual knowledge of the declining aquifer to</w:t>
      </w:r>
      <w:r w:rsidR="00AF24CF">
        <w:rPr>
          <w:rFonts w:ascii="Times New Roman" w:hAnsi="Times New Roman"/>
        </w:rPr>
        <w:t>, 2</w:t>
      </w:r>
      <w:r w:rsidR="007F1421" w:rsidRPr="00E85797">
        <w:rPr>
          <w:rFonts w:ascii="Times New Roman" w:hAnsi="Times New Roman"/>
        </w:rPr>
        <w:t>)</w:t>
      </w:r>
      <w:r w:rsidRPr="00E85797">
        <w:rPr>
          <w:rFonts w:ascii="Times New Roman" w:hAnsi="Times New Roman"/>
        </w:rPr>
        <w:t xml:space="preserve"> individual concern to</w:t>
      </w:r>
      <w:r w:rsidR="007F1421" w:rsidRPr="00E85797">
        <w:rPr>
          <w:rFonts w:ascii="Times New Roman" w:hAnsi="Times New Roman"/>
        </w:rPr>
        <w:t>, 3)</w:t>
      </w:r>
      <w:r w:rsidRPr="00E85797">
        <w:rPr>
          <w:rFonts w:ascii="Times New Roman" w:hAnsi="Times New Roman"/>
        </w:rPr>
        <w:t xml:space="preserve"> individual willingness to act to</w:t>
      </w:r>
      <w:r w:rsidR="00AF24CF">
        <w:rPr>
          <w:rFonts w:ascii="Times New Roman" w:hAnsi="Times New Roman"/>
        </w:rPr>
        <w:t>, 4</w:t>
      </w:r>
      <w:r w:rsidR="007F1421" w:rsidRPr="00E85797">
        <w:rPr>
          <w:rFonts w:ascii="Times New Roman" w:hAnsi="Times New Roman"/>
        </w:rPr>
        <w:t>) community will for</w:t>
      </w:r>
      <w:r w:rsidRPr="00E85797">
        <w:rPr>
          <w:rFonts w:ascii="Times New Roman" w:hAnsi="Times New Roman"/>
        </w:rPr>
        <w:t xml:space="preserve"> action. Third, it is assumed that the </w:t>
      </w:r>
      <w:r w:rsidR="00386DD3" w:rsidRPr="00E85797">
        <w:rPr>
          <w:rFonts w:ascii="Times New Roman" w:hAnsi="Times New Roman"/>
        </w:rPr>
        <w:t>educational recommendations</w:t>
      </w:r>
      <w:r w:rsidRPr="00E85797">
        <w:rPr>
          <w:rFonts w:ascii="Times New Roman" w:hAnsi="Times New Roman"/>
        </w:rPr>
        <w:t xml:space="preserve"> can </w:t>
      </w:r>
      <w:r w:rsidR="00386DD3" w:rsidRPr="00E85797">
        <w:rPr>
          <w:rFonts w:ascii="Times New Roman" w:hAnsi="Times New Roman"/>
        </w:rPr>
        <w:t>influence</w:t>
      </w:r>
      <w:r w:rsidRPr="00E85797">
        <w:rPr>
          <w:rFonts w:ascii="Times New Roman" w:hAnsi="Times New Roman"/>
        </w:rPr>
        <w:t xml:space="preserve"> enough individuals to </w:t>
      </w:r>
      <w:r w:rsidR="00386DD3" w:rsidRPr="00E85797">
        <w:rPr>
          <w:rFonts w:ascii="Times New Roman" w:hAnsi="Times New Roman"/>
        </w:rPr>
        <w:t xml:space="preserve">be willing to act in order to surpass a tipping point, thus compelling </w:t>
      </w:r>
      <w:r w:rsidR="00AF24CF">
        <w:rPr>
          <w:rFonts w:ascii="Times New Roman" w:hAnsi="Times New Roman"/>
        </w:rPr>
        <w:t>policy-</w:t>
      </w:r>
      <w:r w:rsidRPr="00E85797">
        <w:rPr>
          <w:rFonts w:ascii="Times New Roman" w:hAnsi="Times New Roman"/>
        </w:rPr>
        <w:t xml:space="preserve">makers </w:t>
      </w:r>
      <w:r w:rsidR="00386DD3" w:rsidRPr="00E85797">
        <w:rPr>
          <w:rFonts w:ascii="Times New Roman" w:hAnsi="Times New Roman"/>
        </w:rPr>
        <w:t>to</w:t>
      </w:r>
      <w:r w:rsidRPr="00E85797">
        <w:rPr>
          <w:rFonts w:ascii="Times New Roman" w:hAnsi="Times New Roman"/>
        </w:rPr>
        <w:t xml:space="preserve"> follow the new community will. It is important to note that these assumptions are made by this group alone and not the referenced sources. While these assumptions may seem tenuous, it is believed that a plan of action was preferable to waiting for more certainty. </w:t>
      </w:r>
      <w:r w:rsidR="00386DD3" w:rsidRPr="00E85797">
        <w:rPr>
          <w:rFonts w:ascii="Times New Roman" w:hAnsi="Times New Roman"/>
        </w:rPr>
        <w:t xml:space="preserve">Again, we argue that acting according to the </w:t>
      </w:r>
      <w:r w:rsidR="00BA0462" w:rsidRPr="00E85797">
        <w:rPr>
          <w:rFonts w:ascii="Times New Roman" w:hAnsi="Times New Roman"/>
        </w:rPr>
        <w:t xml:space="preserve">plan of action is important, even if some of these assumptions are not yet verified, because increased knowledge lays the foundation for </w:t>
      </w:r>
      <w:r w:rsidR="00BA0462" w:rsidRPr="00E85797">
        <w:rPr>
          <w:rFonts w:ascii="Times New Roman" w:hAnsi="Times New Roman"/>
          <w:i/>
        </w:rPr>
        <w:t>any</w:t>
      </w:r>
      <w:r w:rsidR="00BA0462" w:rsidRPr="00E85797">
        <w:rPr>
          <w:rFonts w:ascii="Times New Roman" w:hAnsi="Times New Roman"/>
        </w:rPr>
        <w:t xml:space="preserve"> future action.</w:t>
      </w:r>
    </w:p>
    <w:p w14:paraId="56568E4F" w14:textId="77777777" w:rsidR="00237C5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In</w:t>
      </w:r>
      <w:r w:rsidR="009C59D2" w:rsidRPr="00E85797">
        <w:rPr>
          <w:rFonts w:ascii="Times New Roman" w:hAnsi="Times New Roman"/>
        </w:rPr>
        <w:t xml:space="preserve"> </w:t>
      </w:r>
      <w:proofErr w:type="spellStart"/>
      <w:r w:rsidR="009C59D2" w:rsidRPr="00E85797">
        <w:rPr>
          <w:rFonts w:ascii="Times New Roman" w:hAnsi="Times New Roman"/>
        </w:rPr>
        <w:t>Bilodeau</w:t>
      </w:r>
      <w:proofErr w:type="spellEnd"/>
      <w:r w:rsidR="009C59D2" w:rsidRPr="00E85797">
        <w:rPr>
          <w:rFonts w:ascii="Times New Roman" w:hAnsi="Times New Roman"/>
        </w:rPr>
        <w:t xml:space="preserve"> </w:t>
      </w:r>
      <w:r w:rsidR="00AF24CF">
        <w:rPr>
          <w:rFonts w:ascii="Times New Roman" w:hAnsi="Times New Roman"/>
        </w:rPr>
        <w:t>(</w:t>
      </w:r>
      <w:r w:rsidR="009C59D2" w:rsidRPr="00E85797">
        <w:rPr>
          <w:rFonts w:ascii="Times New Roman" w:hAnsi="Times New Roman"/>
        </w:rPr>
        <w:t>2009</w:t>
      </w:r>
      <w:r w:rsidR="00AF24CF">
        <w:rPr>
          <w:rFonts w:ascii="Times New Roman" w:hAnsi="Times New Roman"/>
        </w:rPr>
        <w:t>)</w:t>
      </w:r>
      <w:r w:rsidR="009C59D2" w:rsidRPr="00E85797">
        <w:rPr>
          <w:rFonts w:ascii="Times New Roman" w:hAnsi="Times New Roman"/>
        </w:rPr>
        <w:t>, results of a survey were compiled and analyzed</w:t>
      </w:r>
      <w:r w:rsidRPr="00E85797">
        <w:rPr>
          <w:rFonts w:ascii="Times New Roman" w:hAnsi="Times New Roman"/>
        </w:rPr>
        <w:t xml:space="preserve"> that asked Palouse Basin residents several questions related to </w:t>
      </w:r>
      <w:r w:rsidR="009C59D2" w:rsidRPr="00E85797">
        <w:rPr>
          <w:rFonts w:ascii="Times New Roman" w:hAnsi="Times New Roman"/>
        </w:rPr>
        <w:t>local water resources</w:t>
      </w:r>
      <w:r w:rsidRPr="00E85797">
        <w:rPr>
          <w:rFonts w:ascii="Times New Roman" w:hAnsi="Times New Roman"/>
        </w:rPr>
        <w:t xml:space="preserve">. </w:t>
      </w:r>
      <w:r w:rsidR="000E14EA" w:rsidRPr="00E85797">
        <w:rPr>
          <w:rFonts w:ascii="Times New Roman" w:hAnsi="Times New Roman"/>
        </w:rPr>
        <w:t xml:space="preserve">The study found </w:t>
      </w:r>
      <w:r w:rsidR="009C59D2" w:rsidRPr="00E85797">
        <w:rPr>
          <w:rFonts w:ascii="Times New Roman" w:hAnsi="Times New Roman"/>
        </w:rPr>
        <w:t xml:space="preserve">a </w:t>
      </w:r>
      <w:r w:rsidRPr="00E85797">
        <w:rPr>
          <w:rFonts w:ascii="Times New Roman" w:hAnsi="Times New Roman"/>
        </w:rPr>
        <w:t xml:space="preserve">“higher level of knowledge, concern, and perception of water resource problems as well as the respondent being a municipal water user were correlated with a greater likelihood to indicate a willingness to pay for water conservation.” </w:t>
      </w:r>
      <w:proofErr w:type="gramStart"/>
      <w:r w:rsidRPr="00E85797">
        <w:rPr>
          <w:rFonts w:ascii="Times New Roman" w:hAnsi="Times New Roman"/>
        </w:rPr>
        <w:t>(</w:t>
      </w:r>
      <w:proofErr w:type="spellStart"/>
      <w:r w:rsidRPr="00E85797">
        <w:rPr>
          <w:rFonts w:ascii="Times New Roman" w:hAnsi="Times New Roman"/>
        </w:rPr>
        <w:t>Bilodeau</w:t>
      </w:r>
      <w:proofErr w:type="spellEnd"/>
      <w:r w:rsidRPr="00E85797">
        <w:rPr>
          <w:rFonts w:ascii="Times New Roman" w:hAnsi="Times New Roman"/>
        </w:rPr>
        <w:t xml:space="preserve"> </w:t>
      </w:r>
      <w:r w:rsidR="000E14EA" w:rsidRPr="00E85797">
        <w:rPr>
          <w:rFonts w:ascii="Times New Roman" w:hAnsi="Times New Roman"/>
        </w:rPr>
        <w:t>2009,</w:t>
      </w:r>
      <w:r w:rsidRPr="00E85797">
        <w:rPr>
          <w:rFonts w:ascii="Times New Roman" w:hAnsi="Times New Roman"/>
        </w:rPr>
        <w:t xml:space="preserve"> iii).</w:t>
      </w:r>
      <w:proofErr w:type="gramEnd"/>
      <w:r w:rsidRPr="00E85797">
        <w:rPr>
          <w:rFonts w:ascii="Times New Roman" w:hAnsi="Times New Roman"/>
        </w:rPr>
        <w:t xml:space="preserve"> “Willingness to pay” is generalized here as </w:t>
      </w:r>
      <w:r w:rsidR="009C59D2" w:rsidRPr="00E85797">
        <w:rPr>
          <w:rFonts w:ascii="Times New Roman" w:hAnsi="Times New Roman"/>
        </w:rPr>
        <w:t xml:space="preserve">the </w:t>
      </w:r>
      <w:r w:rsidRPr="00E85797">
        <w:rPr>
          <w:rFonts w:ascii="Times New Roman" w:hAnsi="Times New Roman"/>
        </w:rPr>
        <w:t xml:space="preserve">willingness to act or acceptance of conservation measures. </w:t>
      </w:r>
    </w:p>
    <w:p w14:paraId="519E41E4" w14:textId="77777777" w:rsidR="00237C52" w:rsidRPr="00E85797" w:rsidRDefault="00237C52" w:rsidP="00AC06F8">
      <w:pPr>
        <w:spacing w:after="0" w:line="480" w:lineRule="auto"/>
        <w:ind w:firstLine="720"/>
        <w:jc w:val="both"/>
        <w:rPr>
          <w:rFonts w:ascii="Times New Roman" w:hAnsi="Times New Roman"/>
          <w:i/>
        </w:rPr>
      </w:pPr>
      <w:proofErr w:type="spellStart"/>
      <w:r w:rsidRPr="00E85797">
        <w:rPr>
          <w:rFonts w:ascii="Times New Roman" w:hAnsi="Times New Roman"/>
        </w:rPr>
        <w:t>Bilodeau</w:t>
      </w:r>
      <w:proofErr w:type="spellEnd"/>
      <w:r w:rsidR="00F0214F" w:rsidRPr="00E85797">
        <w:rPr>
          <w:rFonts w:ascii="Times New Roman" w:hAnsi="Times New Roman"/>
        </w:rPr>
        <w:t xml:space="preserve"> (2009)</w:t>
      </w:r>
      <w:r w:rsidRPr="00E85797">
        <w:rPr>
          <w:rFonts w:ascii="Times New Roman" w:hAnsi="Times New Roman"/>
        </w:rPr>
        <w:t xml:space="preserve"> admits that this corre</w:t>
      </w:r>
      <w:r w:rsidR="00BD3DFB">
        <w:rPr>
          <w:rFonts w:ascii="Times New Roman" w:hAnsi="Times New Roman"/>
        </w:rPr>
        <w:t xml:space="preserve">lation does not prove causality, </w:t>
      </w:r>
      <w:r w:rsidR="00F0214F" w:rsidRPr="00E85797">
        <w:rPr>
          <w:rFonts w:ascii="Times New Roman" w:hAnsi="Times New Roman"/>
        </w:rPr>
        <w:t>h</w:t>
      </w:r>
      <w:r w:rsidRPr="00E85797">
        <w:rPr>
          <w:rFonts w:ascii="Times New Roman" w:hAnsi="Times New Roman"/>
        </w:rPr>
        <w:t>ow</w:t>
      </w:r>
      <w:r w:rsidR="000E14EA" w:rsidRPr="00E85797">
        <w:rPr>
          <w:rFonts w:ascii="Times New Roman" w:hAnsi="Times New Roman"/>
        </w:rPr>
        <w:t xml:space="preserve">ever, community campaigns are not </w:t>
      </w:r>
      <w:r w:rsidRPr="00E85797">
        <w:rPr>
          <w:rFonts w:ascii="Times New Roman" w:hAnsi="Times New Roman"/>
        </w:rPr>
        <w:t xml:space="preserve">inhibited by the statistical convention </w:t>
      </w:r>
      <w:r w:rsidR="00F0214F" w:rsidRPr="00E85797">
        <w:rPr>
          <w:rFonts w:ascii="Times New Roman" w:hAnsi="Times New Roman"/>
        </w:rPr>
        <w:t>of correlation versus causality. I</w:t>
      </w:r>
      <w:r w:rsidRPr="00E85797">
        <w:rPr>
          <w:rFonts w:ascii="Times New Roman" w:hAnsi="Times New Roman"/>
        </w:rPr>
        <w:t>t is</w:t>
      </w:r>
      <w:r w:rsidR="00F0214F" w:rsidRPr="00E85797">
        <w:rPr>
          <w:rFonts w:ascii="Times New Roman" w:hAnsi="Times New Roman"/>
        </w:rPr>
        <w:t xml:space="preserve"> therefore</w:t>
      </w:r>
      <w:r w:rsidRPr="00E85797">
        <w:rPr>
          <w:rFonts w:ascii="Times New Roman" w:hAnsi="Times New Roman"/>
        </w:rPr>
        <w:t xml:space="preserve"> </w:t>
      </w:r>
      <w:r w:rsidR="00F0214F" w:rsidRPr="00E85797">
        <w:rPr>
          <w:rFonts w:ascii="Times New Roman" w:hAnsi="Times New Roman"/>
        </w:rPr>
        <w:t>appropriate to design</w:t>
      </w:r>
      <w:r w:rsidRPr="00E85797">
        <w:rPr>
          <w:rFonts w:ascii="Times New Roman" w:hAnsi="Times New Roman"/>
        </w:rPr>
        <w:t xml:space="preserve"> a plan of action based on a</w:t>
      </w:r>
      <w:r w:rsidR="00E52278">
        <w:rPr>
          <w:rFonts w:ascii="Times New Roman" w:hAnsi="Times New Roman"/>
        </w:rPr>
        <w:t>n</w:t>
      </w:r>
      <w:r w:rsidRPr="00E85797">
        <w:rPr>
          <w:rFonts w:ascii="Times New Roman" w:hAnsi="Times New Roman"/>
        </w:rPr>
        <w:t xml:space="preserve"> assumption that there is an underlying causation between the correlated knowledge and willingness to act. Virtually no community campaigns are sure to work and it would be unduly stifling to impose such a burden on the use of </w:t>
      </w:r>
      <w:r w:rsidR="00E52278">
        <w:rPr>
          <w:rFonts w:ascii="Times New Roman" w:hAnsi="Times New Roman"/>
        </w:rPr>
        <w:t>community campaigns</w:t>
      </w:r>
      <w:ins w:id="10" w:author="Jan Boll" w:date="2011-10-11T09:50:00Z">
        <w:r w:rsidR="00E87751">
          <w:rPr>
            <w:rFonts w:ascii="Times New Roman" w:hAnsi="Times New Roman"/>
          </w:rPr>
          <w:t>.</w:t>
        </w:r>
      </w:ins>
      <w:r w:rsidRPr="00E85797">
        <w:rPr>
          <w:rFonts w:ascii="Times New Roman" w:hAnsi="Times New Roman"/>
        </w:rPr>
        <w:t xml:space="preserve"> </w:t>
      </w:r>
    </w:p>
    <w:p w14:paraId="3F52B5D3" w14:textId="77777777" w:rsidR="00237C52" w:rsidRPr="00E85797" w:rsidRDefault="00926AE1" w:rsidP="00AC06F8">
      <w:pPr>
        <w:spacing w:after="0" w:line="480" w:lineRule="auto"/>
        <w:ind w:firstLine="720"/>
        <w:jc w:val="both"/>
        <w:rPr>
          <w:rFonts w:ascii="Times New Roman" w:hAnsi="Times New Roman"/>
        </w:rPr>
      </w:pPr>
      <w:r w:rsidRPr="00E85797">
        <w:rPr>
          <w:rFonts w:ascii="Times New Roman" w:hAnsi="Times New Roman"/>
        </w:rPr>
        <w:t>An additional</w:t>
      </w:r>
      <w:r w:rsidR="00237C52" w:rsidRPr="00E85797">
        <w:rPr>
          <w:rFonts w:ascii="Times New Roman" w:hAnsi="Times New Roman"/>
        </w:rPr>
        <w:t xml:space="preserve"> assumption </w:t>
      </w:r>
      <w:r w:rsidRPr="00E85797">
        <w:rPr>
          <w:rFonts w:ascii="Times New Roman" w:hAnsi="Times New Roman"/>
        </w:rPr>
        <w:t>is that</w:t>
      </w:r>
      <w:r w:rsidR="00237C52" w:rsidRPr="00E85797">
        <w:rPr>
          <w:rFonts w:ascii="Times New Roman" w:hAnsi="Times New Roman"/>
        </w:rPr>
        <w:t xml:space="preserve"> increasing ed</w:t>
      </w:r>
      <w:r w:rsidR="00BD3DFB">
        <w:rPr>
          <w:rFonts w:ascii="Times New Roman" w:hAnsi="Times New Roman"/>
        </w:rPr>
        <w:t xml:space="preserve">ucation will lead to concern and </w:t>
      </w:r>
      <w:r w:rsidR="000E14EA" w:rsidRPr="00E85797">
        <w:rPr>
          <w:rFonts w:ascii="Times New Roman" w:hAnsi="Times New Roman"/>
        </w:rPr>
        <w:t>willingness</w:t>
      </w:r>
      <w:r w:rsidR="00BD3DFB">
        <w:rPr>
          <w:rFonts w:ascii="Times New Roman" w:hAnsi="Times New Roman"/>
        </w:rPr>
        <w:t xml:space="preserve"> to act, which will be followed by</w:t>
      </w:r>
      <w:r w:rsidR="00BF28E8" w:rsidRPr="00E85797">
        <w:rPr>
          <w:rFonts w:ascii="Times New Roman" w:hAnsi="Times New Roman"/>
        </w:rPr>
        <w:t xml:space="preserve"> </w:t>
      </w:r>
      <w:r w:rsidR="00237C52" w:rsidRPr="00E85797">
        <w:rPr>
          <w:rFonts w:ascii="Times New Roman" w:hAnsi="Times New Roman"/>
        </w:rPr>
        <w:t xml:space="preserve">political action. This assumption is also unproven, but it is logical to design a community campaign that relies on this assumption. Residents unaware of a problem or the extent of a problem </w:t>
      </w:r>
      <w:r w:rsidR="00BD3DFB">
        <w:rPr>
          <w:rFonts w:ascii="Times New Roman" w:hAnsi="Times New Roman"/>
        </w:rPr>
        <w:t>are unlikely to</w:t>
      </w:r>
      <w:r w:rsidR="00237C52" w:rsidRPr="00E85797">
        <w:rPr>
          <w:rFonts w:ascii="Times New Roman" w:hAnsi="Times New Roman"/>
        </w:rPr>
        <w:t xml:space="preserve"> be concerned</w:t>
      </w:r>
      <w:r w:rsidR="00BD3DFB">
        <w:rPr>
          <w:rFonts w:ascii="Times New Roman" w:hAnsi="Times New Roman"/>
        </w:rPr>
        <w:t xml:space="preserve"> about it or willing to act. Furthermore, policy-</w:t>
      </w:r>
      <w:r w:rsidR="00237C52" w:rsidRPr="00E85797">
        <w:rPr>
          <w:rFonts w:ascii="Times New Roman" w:hAnsi="Times New Roman"/>
        </w:rPr>
        <w:t>makers are apparently unwillin</w:t>
      </w:r>
      <w:r w:rsidR="000E14EA" w:rsidRPr="00E85797">
        <w:rPr>
          <w:rFonts w:ascii="Times New Roman" w:hAnsi="Times New Roman"/>
        </w:rPr>
        <w:t>g to act without community will</w:t>
      </w:r>
      <w:r w:rsidR="00237C52" w:rsidRPr="00E85797">
        <w:rPr>
          <w:rFonts w:ascii="Times New Roman" w:hAnsi="Times New Roman"/>
        </w:rPr>
        <w:t xml:space="preserve"> (Richartz</w:t>
      </w:r>
      <w:r w:rsidR="000E14EA" w:rsidRPr="00E85797">
        <w:rPr>
          <w:rFonts w:ascii="Times New Roman" w:hAnsi="Times New Roman"/>
        </w:rPr>
        <w:t xml:space="preserve"> 2010</w:t>
      </w:r>
      <w:r w:rsidR="00237C52" w:rsidRPr="00E85797">
        <w:rPr>
          <w:rFonts w:ascii="Times New Roman" w:hAnsi="Times New Roman"/>
        </w:rPr>
        <w:t>)</w:t>
      </w:r>
      <w:r w:rsidR="000E14EA" w:rsidRPr="00E85797">
        <w:rPr>
          <w:rFonts w:ascii="Times New Roman" w:hAnsi="Times New Roman"/>
        </w:rPr>
        <w:t>.</w:t>
      </w:r>
      <w:r w:rsidRPr="00E85797">
        <w:rPr>
          <w:rFonts w:ascii="Times New Roman" w:hAnsi="Times New Roman"/>
        </w:rPr>
        <w:t xml:space="preserve"> </w:t>
      </w:r>
      <w:r w:rsidR="00E52278">
        <w:rPr>
          <w:rFonts w:ascii="Times New Roman" w:hAnsi="Times New Roman"/>
        </w:rPr>
        <w:t>By making residents aware, it is at least possible to trigger eventual political action.</w:t>
      </w:r>
      <w:r w:rsidRPr="00E85797">
        <w:rPr>
          <w:rFonts w:ascii="Times New Roman" w:hAnsi="Times New Roman"/>
        </w:rPr>
        <w:t xml:space="preserve"> </w:t>
      </w:r>
      <w:r w:rsidR="00E52278">
        <w:rPr>
          <w:rFonts w:ascii="Times New Roman" w:hAnsi="Times New Roman"/>
        </w:rPr>
        <w:t>Thus, a</w:t>
      </w:r>
      <w:r w:rsidR="00BD3DFB">
        <w:rPr>
          <w:rFonts w:ascii="Times New Roman" w:hAnsi="Times New Roman"/>
        </w:rPr>
        <w:t xml:space="preserve"> strong basis for a plan of action exists</w:t>
      </w:r>
      <w:r w:rsidR="00BF28E8" w:rsidRPr="00E85797">
        <w:rPr>
          <w:rFonts w:ascii="Times New Roman" w:hAnsi="Times New Roman"/>
        </w:rPr>
        <w:t xml:space="preserve"> while the </w:t>
      </w:r>
      <w:r w:rsidR="0020016B" w:rsidRPr="00E85797">
        <w:rPr>
          <w:rFonts w:ascii="Times New Roman" w:hAnsi="Times New Roman"/>
        </w:rPr>
        <w:t xml:space="preserve">potential </w:t>
      </w:r>
      <w:r w:rsidR="00BF28E8" w:rsidRPr="00E85797">
        <w:rPr>
          <w:rFonts w:ascii="Times New Roman" w:hAnsi="Times New Roman"/>
        </w:rPr>
        <w:t>consequences of the alternative of inaction</w:t>
      </w:r>
      <w:r w:rsidR="00237C52" w:rsidRPr="00E85797">
        <w:rPr>
          <w:rFonts w:ascii="Times New Roman" w:hAnsi="Times New Roman"/>
        </w:rPr>
        <w:t xml:space="preserve"> are great.</w:t>
      </w:r>
    </w:p>
    <w:p w14:paraId="63162C01" w14:textId="77777777" w:rsidR="00237C52" w:rsidRPr="00E85797" w:rsidRDefault="00BD3DFB" w:rsidP="00AC06F8">
      <w:pPr>
        <w:spacing w:after="0" w:line="480" w:lineRule="auto"/>
        <w:ind w:firstLine="720"/>
        <w:jc w:val="both"/>
        <w:rPr>
          <w:rFonts w:ascii="Times New Roman" w:hAnsi="Times New Roman"/>
        </w:rPr>
      </w:pPr>
      <w:r>
        <w:rPr>
          <w:rFonts w:ascii="Times New Roman" w:hAnsi="Times New Roman"/>
        </w:rPr>
        <w:t>I</w:t>
      </w:r>
      <w:r w:rsidR="00237C52" w:rsidRPr="00E85797">
        <w:rPr>
          <w:rFonts w:ascii="Times New Roman" w:hAnsi="Times New Roman"/>
        </w:rPr>
        <w:t xml:space="preserve">t is necessary to assume that the </w:t>
      </w:r>
      <w:r w:rsidR="0020016B" w:rsidRPr="00E85797">
        <w:rPr>
          <w:rFonts w:ascii="Times New Roman" w:hAnsi="Times New Roman"/>
        </w:rPr>
        <w:t>recommended plan of action of targeted outreach and education</w:t>
      </w:r>
      <w:r w:rsidR="00237C52" w:rsidRPr="00E85797">
        <w:rPr>
          <w:rFonts w:ascii="Times New Roman" w:hAnsi="Times New Roman"/>
        </w:rPr>
        <w:t xml:space="preserve"> can make enough individuals willing to act that th</w:t>
      </w:r>
      <w:r w:rsidR="0020016B" w:rsidRPr="00E85797">
        <w:rPr>
          <w:rFonts w:ascii="Times New Roman" w:hAnsi="Times New Roman"/>
        </w:rPr>
        <w:t>e policy</w:t>
      </w:r>
      <w:r>
        <w:rPr>
          <w:rFonts w:ascii="Times New Roman" w:hAnsi="Times New Roman"/>
        </w:rPr>
        <w:t>-</w:t>
      </w:r>
      <w:r w:rsidR="0020016B" w:rsidRPr="00E85797">
        <w:rPr>
          <w:rFonts w:ascii="Times New Roman" w:hAnsi="Times New Roman"/>
        </w:rPr>
        <w:t>makers will follow</w:t>
      </w:r>
      <w:r w:rsidR="00237C52" w:rsidRPr="00E85797">
        <w:rPr>
          <w:rFonts w:ascii="Times New Roman" w:hAnsi="Times New Roman"/>
        </w:rPr>
        <w:t xml:space="preserve">. By </w:t>
      </w:r>
      <w:r w:rsidR="00562F89">
        <w:rPr>
          <w:rFonts w:ascii="Times New Roman" w:hAnsi="Times New Roman"/>
        </w:rPr>
        <w:t xml:space="preserve">educating and hopefully making </w:t>
      </w:r>
      <w:r w:rsidR="00237C52" w:rsidRPr="00E85797">
        <w:rPr>
          <w:rFonts w:ascii="Times New Roman" w:hAnsi="Times New Roman"/>
        </w:rPr>
        <w:t>enough individuals willing to a</w:t>
      </w:r>
      <w:r w:rsidR="00562F89">
        <w:rPr>
          <w:rFonts w:ascii="Times New Roman" w:hAnsi="Times New Roman"/>
        </w:rPr>
        <w:t>ct, it is hoped that the policy-</w:t>
      </w:r>
      <w:r w:rsidR="00237C52" w:rsidRPr="00E85797">
        <w:rPr>
          <w:rFonts w:ascii="Times New Roman" w:hAnsi="Times New Roman"/>
        </w:rPr>
        <w:t xml:space="preserve">makers will follow through and implement conservation measures in accordance with the wishes of their constituents. If the plan of action does not reach this threshold of community will, due to the incorrectness of any of these assumptions, the plan </w:t>
      </w:r>
      <w:r w:rsidR="0015151B" w:rsidRPr="00E85797">
        <w:rPr>
          <w:rFonts w:ascii="Times New Roman" w:hAnsi="Times New Roman"/>
        </w:rPr>
        <w:t>may</w:t>
      </w:r>
      <w:r w:rsidR="00237C52" w:rsidRPr="00E85797">
        <w:rPr>
          <w:rFonts w:ascii="Times New Roman" w:hAnsi="Times New Roman"/>
        </w:rPr>
        <w:t xml:space="preserve"> fail. However, the failure will be the result of inherent</w:t>
      </w:r>
      <w:r w:rsidR="0015151B" w:rsidRPr="00E85797">
        <w:rPr>
          <w:rFonts w:ascii="Times New Roman" w:hAnsi="Times New Roman"/>
        </w:rPr>
        <w:t xml:space="preserve"> and unchangeable</w:t>
      </w:r>
      <w:r w:rsidR="00237C52" w:rsidRPr="00E85797">
        <w:rPr>
          <w:rFonts w:ascii="Times New Roman" w:hAnsi="Times New Roman"/>
        </w:rPr>
        <w:t xml:space="preserve"> community values rather than a lack of community knowledge</w:t>
      </w:r>
      <w:r w:rsidR="0015151B" w:rsidRPr="00E85797">
        <w:rPr>
          <w:rFonts w:ascii="Times New Roman" w:hAnsi="Times New Roman"/>
        </w:rPr>
        <w:t xml:space="preserve"> regarding the future of their water supply</w:t>
      </w:r>
      <w:r w:rsidR="00237C52" w:rsidRPr="00E85797">
        <w:rPr>
          <w:rFonts w:ascii="Times New Roman" w:hAnsi="Times New Roman"/>
        </w:rPr>
        <w:t xml:space="preserve">.     </w:t>
      </w:r>
      <w:r w:rsidR="00237C52" w:rsidRPr="00E85797">
        <w:rPr>
          <w:rFonts w:ascii="Times New Roman" w:hAnsi="Times New Roman"/>
          <w:i/>
        </w:rPr>
        <w:t xml:space="preserve"> </w:t>
      </w:r>
      <w:r w:rsidR="00237C52" w:rsidRPr="00E85797">
        <w:rPr>
          <w:rFonts w:ascii="Times New Roman" w:hAnsi="Times New Roman"/>
        </w:rPr>
        <w:t xml:space="preserve">    </w:t>
      </w:r>
    </w:p>
    <w:p w14:paraId="64A2FFB9" w14:textId="77777777" w:rsidR="00843624" w:rsidRDefault="00843624" w:rsidP="00AC06F8">
      <w:pPr>
        <w:spacing w:after="0" w:line="480" w:lineRule="auto"/>
        <w:jc w:val="both"/>
        <w:rPr>
          <w:rFonts w:ascii="Times New Roman" w:hAnsi="Times New Roman"/>
          <w:b/>
        </w:rPr>
      </w:pPr>
    </w:p>
    <w:p w14:paraId="5C39427C" w14:textId="77777777" w:rsidR="00237C52" w:rsidRPr="00E85797" w:rsidRDefault="00C633FB" w:rsidP="00AC06F8">
      <w:pPr>
        <w:spacing w:after="0" w:line="480" w:lineRule="auto"/>
        <w:jc w:val="both"/>
        <w:rPr>
          <w:rFonts w:ascii="Times New Roman" w:hAnsi="Times New Roman"/>
          <w:b/>
        </w:rPr>
      </w:pPr>
      <w:r>
        <w:rPr>
          <w:rFonts w:ascii="Times New Roman" w:hAnsi="Times New Roman"/>
          <w:b/>
        </w:rPr>
        <w:t>Policy Making in the Palouse Basin</w:t>
      </w:r>
    </w:p>
    <w:p w14:paraId="1BB86691" w14:textId="77777777" w:rsidR="0015151B"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 xml:space="preserve">Policy in the Palouse Basin is decided and implemented by representatives from two universities, individuals from multiple communities, and several levels of government including elected city and county officials and state agencies. These entities must communicate with one another and come to agreement in order to implement any policies </w:t>
      </w:r>
      <w:r w:rsidR="0015151B" w:rsidRPr="00E85797">
        <w:rPr>
          <w:rFonts w:ascii="Times New Roman" w:hAnsi="Times New Roman"/>
        </w:rPr>
        <w:t>addressing water use in the region</w:t>
      </w:r>
      <w:r w:rsidRPr="00E85797">
        <w:rPr>
          <w:rFonts w:ascii="Times New Roman" w:hAnsi="Times New Roman"/>
        </w:rPr>
        <w:t xml:space="preserve">. </w:t>
      </w:r>
      <w:r w:rsidR="0015151B" w:rsidRPr="00E85797">
        <w:rPr>
          <w:rFonts w:ascii="Times New Roman" w:hAnsi="Times New Roman"/>
        </w:rPr>
        <w:t xml:space="preserve"> </w:t>
      </w:r>
    </w:p>
    <w:p w14:paraId="0C438226"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Currently, the Palouse Basin Aquifer Committee (PBAC), a cooperative group of entity representatives, works across jurisdictional lines. Under the PBAC umbrella, representatives from basin universities, cities, and counties work to develop sol</w:t>
      </w:r>
      <w:r w:rsidR="0015151B" w:rsidRPr="00E85797">
        <w:rPr>
          <w:rFonts w:ascii="Times New Roman" w:hAnsi="Times New Roman"/>
        </w:rPr>
        <w:t>utions to the declining aquifer</w:t>
      </w:r>
      <w:r w:rsidRPr="00E85797">
        <w:rPr>
          <w:rFonts w:ascii="Times New Roman" w:hAnsi="Times New Roman"/>
        </w:rPr>
        <w:t xml:space="preserve"> </w:t>
      </w:r>
      <w:r w:rsidR="00562F89">
        <w:rPr>
          <w:rFonts w:ascii="Times New Roman" w:hAnsi="Times New Roman"/>
        </w:rPr>
        <w:t xml:space="preserve">problem </w:t>
      </w:r>
      <w:r w:rsidRPr="00E85797">
        <w:rPr>
          <w:rFonts w:ascii="Times New Roman" w:hAnsi="Times New Roman"/>
        </w:rPr>
        <w:t>(PBAC</w:t>
      </w:r>
      <w:r w:rsidR="0015151B" w:rsidRPr="00E85797">
        <w:rPr>
          <w:rFonts w:ascii="Times New Roman" w:hAnsi="Times New Roman"/>
        </w:rPr>
        <w:t xml:space="preserve"> 2011</w:t>
      </w:r>
      <w:r w:rsidRPr="00E85797">
        <w:rPr>
          <w:rFonts w:ascii="Times New Roman" w:hAnsi="Times New Roman"/>
        </w:rPr>
        <w:t xml:space="preserve">). </w:t>
      </w:r>
      <w:r w:rsidR="0015151B" w:rsidRPr="00E85797">
        <w:rPr>
          <w:rFonts w:ascii="Times New Roman" w:hAnsi="Times New Roman"/>
        </w:rPr>
        <w:t xml:space="preserve"> There have been a</w:t>
      </w:r>
      <w:r w:rsidRPr="00E85797">
        <w:rPr>
          <w:rFonts w:ascii="Times New Roman" w:hAnsi="Times New Roman"/>
        </w:rPr>
        <w:t>ttempts to implement solutions to th</w:t>
      </w:r>
      <w:r w:rsidR="00562F89">
        <w:rPr>
          <w:rFonts w:ascii="Times New Roman" w:hAnsi="Times New Roman"/>
        </w:rPr>
        <w:t xml:space="preserve">is problem </w:t>
      </w:r>
      <w:r w:rsidRPr="00E85797">
        <w:rPr>
          <w:rFonts w:ascii="Times New Roman" w:hAnsi="Times New Roman"/>
        </w:rPr>
        <w:t>in the past. For example, in the 1970s, the Army Corps of Engineers, a federal entity, proposed to the Uni</w:t>
      </w:r>
      <w:r w:rsidR="003F4FD7" w:rsidRPr="00E85797">
        <w:rPr>
          <w:rFonts w:ascii="Times New Roman" w:hAnsi="Times New Roman"/>
        </w:rPr>
        <w:t xml:space="preserve">ted States Congress </w:t>
      </w:r>
      <w:r w:rsidR="00562F89">
        <w:rPr>
          <w:rFonts w:ascii="Times New Roman" w:hAnsi="Times New Roman"/>
        </w:rPr>
        <w:t>the creation of</w:t>
      </w:r>
      <w:r w:rsidR="003F4FD7" w:rsidRPr="00E85797">
        <w:rPr>
          <w:rFonts w:ascii="Times New Roman" w:hAnsi="Times New Roman"/>
        </w:rPr>
        <w:t xml:space="preserve"> a </w:t>
      </w:r>
      <w:r w:rsidRPr="00E85797">
        <w:rPr>
          <w:rFonts w:ascii="Times New Roman" w:hAnsi="Times New Roman"/>
        </w:rPr>
        <w:t>storage and pump system to supplement diminishing groundwater with surface water</w:t>
      </w:r>
      <w:r w:rsidR="000D213F" w:rsidRPr="00E85797">
        <w:rPr>
          <w:rFonts w:ascii="Times New Roman" w:hAnsi="Times New Roman"/>
        </w:rPr>
        <w:t xml:space="preserve"> (Robischon 2011)</w:t>
      </w:r>
      <w:r w:rsidRPr="00E85797">
        <w:rPr>
          <w:rFonts w:ascii="Times New Roman" w:hAnsi="Times New Roman"/>
        </w:rPr>
        <w:t xml:space="preserve">. </w:t>
      </w:r>
      <w:r w:rsidR="000D213F" w:rsidRPr="00E85797">
        <w:rPr>
          <w:rFonts w:ascii="Times New Roman" w:hAnsi="Times New Roman"/>
        </w:rPr>
        <w:t xml:space="preserve">Palouse </w:t>
      </w:r>
      <w:r w:rsidRPr="00E85797">
        <w:rPr>
          <w:rFonts w:ascii="Times New Roman" w:hAnsi="Times New Roman"/>
        </w:rPr>
        <w:t xml:space="preserve">Basin locals did not </w:t>
      </w:r>
      <w:r w:rsidR="003F4FD7" w:rsidRPr="00E85797">
        <w:rPr>
          <w:rFonts w:ascii="Times New Roman" w:hAnsi="Times New Roman"/>
        </w:rPr>
        <w:t>approve of</w:t>
      </w:r>
      <w:r w:rsidRPr="00E85797">
        <w:rPr>
          <w:rFonts w:ascii="Times New Roman" w:hAnsi="Times New Roman"/>
        </w:rPr>
        <w:t xml:space="preserve"> this proposal. Farmers feared losing land to the project and their protestations forced the Corps to abandon the effort. Experiences like this suggest that any change must come from the community level, rather than being implemented by outsiders. </w:t>
      </w:r>
    </w:p>
    <w:p w14:paraId="14E4AB7F" w14:textId="77777777" w:rsidR="002933D2" w:rsidRPr="00E85797" w:rsidRDefault="00B339E1" w:rsidP="00AC06F8">
      <w:pPr>
        <w:spacing w:after="0" w:line="480" w:lineRule="auto"/>
        <w:ind w:firstLine="720"/>
        <w:jc w:val="both"/>
        <w:rPr>
          <w:rFonts w:ascii="Times New Roman" w:hAnsi="Times New Roman"/>
        </w:rPr>
      </w:pPr>
      <w:r>
        <w:rPr>
          <w:rFonts w:ascii="Times New Roman" w:hAnsi="Times New Roman"/>
        </w:rPr>
        <w:t>Policy-maker</w:t>
      </w:r>
      <w:r w:rsidR="002933D2" w:rsidRPr="00E85797">
        <w:rPr>
          <w:rFonts w:ascii="Times New Roman" w:hAnsi="Times New Roman"/>
        </w:rPr>
        <w:t xml:space="preserve">s familiar with local stakeholders may be able to identify ways in which change can be made at a community level. In a 2010 study, </w:t>
      </w:r>
      <w:r w:rsidR="002933D2" w:rsidRPr="00E85797">
        <w:rPr>
          <w:rFonts w:ascii="Times New Roman" w:hAnsi="Times New Roman"/>
          <w:u w:val="single"/>
        </w:rPr>
        <w:t>Opportunities for Collaboration: A Situational Assessment of the Palouse</w:t>
      </w:r>
      <w:r w:rsidR="002933D2" w:rsidRPr="00E85797">
        <w:rPr>
          <w:rFonts w:ascii="Times New Roman" w:hAnsi="Times New Roman"/>
        </w:rPr>
        <w:t xml:space="preserve">, Saundra Richartz interviewed fifteen </w:t>
      </w:r>
      <w:r>
        <w:rPr>
          <w:rFonts w:ascii="Times New Roman" w:hAnsi="Times New Roman"/>
        </w:rPr>
        <w:t>policy-maker</w:t>
      </w:r>
      <w:r w:rsidR="002933D2" w:rsidRPr="00E85797">
        <w:rPr>
          <w:rFonts w:ascii="Times New Roman" w:hAnsi="Times New Roman"/>
        </w:rPr>
        <w:t xml:space="preserve">s in the Basin. To account for the </w:t>
      </w:r>
      <w:r w:rsidR="000D213F" w:rsidRPr="00E85797">
        <w:rPr>
          <w:rFonts w:ascii="Times New Roman" w:hAnsi="Times New Roman"/>
        </w:rPr>
        <w:t>area’s</w:t>
      </w:r>
      <w:r w:rsidR="002933D2" w:rsidRPr="00E85797">
        <w:rPr>
          <w:rFonts w:ascii="Times New Roman" w:hAnsi="Times New Roman"/>
        </w:rPr>
        <w:t xml:space="preserve"> unique multijurisdictional components, Richartz interviewed </w:t>
      </w:r>
      <w:r>
        <w:rPr>
          <w:rFonts w:ascii="Times New Roman" w:hAnsi="Times New Roman"/>
        </w:rPr>
        <w:t>policy-maker</w:t>
      </w:r>
      <w:r w:rsidR="002933D2" w:rsidRPr="00E85797">
        <w:rPr>
          <w:rFonts w:ascii="Times New Roman" w:hAnsi="Times New Roman"/>
        </w:rPr>
        <w:t>s involved in the problem from city, county, state and university levels. Interviewees were asked to identify important</w:t>
      </w:r>
      <w:r w:rsidR="000D213F" w:rsidRPr="00E85797">
        <w:rPr>
          <w:rFonts w:ascii="Times New Roman" w:hAnsi="Times New Roman"/>
        </w:rPr>
        <w:t xml:space="preserve"> Basin</w:t>
      </w:r>
      <w:r w:rsidR="002933D2" w:rsidRPr="00E85797">
        <w:rPr>
          <w:rFonts w:ascii="Times New Roman" w:hAnsi="Times New Roman"/>
        </w:rPr>
        <w:t xml:space="preserve"> issues, their opinions about these issues, and potential management solutions. </w:t>
      </w:r>
    </w:p>
    <w:p w14:paraId="2393E9C0"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Those interviewed suggested that their primary goal was to secure “A long term, reliable, sustainable</w:t>
      </w:r>
      <w:r w:rsidR="00C633FB">
        <w:rPr>
          <w:rFonts w:ascii="Times New Roman" w:hAnsi="Times New Roman"/>
        </w:rPr>
        <w:t>, quality, clean water source …</w:t>
      </w:r>
      <w:r w:rsidRPr="00E85797">
        <w:rPr>
          <w:rFonts w:ascii="Times New Roman" w:hAnsi="Times New Roman"/>
        </w:rPr>
        <w:t>” and consistently identified the annual decline in aquifer water levels as the overarchi</w:t>
      </w:r>
      <w:r w:rsidR="000D213F" w:rsidRPr="00E85797">
        <w:rPr>
          <w:rFonts w:ascii="Times New Roman" w:hAnsi="Times New Roman"/>
        </w:rPr>
        <w:t>ng problem in the Basin</w:t>
      </w:r>
      <w:r w:rsidRPr="00E85797">
        <w:rPr>
          <w:rFonts w:ascii="Times New Roman" w:hAnsi="Times New Roman"/>
        </w:rPr>
        <w:t xml:space="preserve"> (Richartz</w:t>
      </w:r>
      <w:r w:rsidR="000D213F" w:rsidRPr="00E85797">
        <w:rPr>
          <w:rFonts w:ascii="Times New Roman" w:hAnsi="Times New Roman"/>
        </w:rPr>
        <w:t xml:space="preserve"> 2010</w:t>
      </w:r>
      <w:r w:rsidRPr="00E85797">
        <w:rPr>
          <w:rFonts w:ascii="Times New Roman" w:hAnsi="Times New Roman"/>
        </w:rPr>
        <w:t>)</w:t>
      </w:r>
      <w:r w:rsidR="000D213F" w:rsidRPr="00E85797">
        <w:rPr>
          <w:rFonts w:ascii="Times New Roman" w:hAnsi="Times New Roman"/>
        </w:rPr>
        <w:t>.</w:t>
      </w:r>
      <w:r w:rsidRPr="00E85797">
        <w:rPr>
          <w:rFonts w:ascii="Times New Roman" w:hAnsi="Times New Roman"/>
        </w:rPr>
        <w:t xml:space="preserve"> Additionally, the interviewees expressed concern over the relationship between current water usage and water recharge. Despite uncertainties, </w:t>
      </w:r>
      <w:r w:rsidR="00B339E1">
        <w:rPr>
          <w:rFonts w:ascii="Times New Roman" w:hAnsi="Times New Roman"/>
        </w:rPr>
        <w:t>policy-maker</w:t>
      </w:r>
      <w:r w:rsidRPr="00E85797">
        <w:rPr>
          <w:rFonts w:ascii="Times New Roman" w:hAnsi="Times New Roman"/>
        </w:rPr>
        <w:t xml:space="preserve">s </w:t>
      </w:r>
      <w:r w:rsidR="00C633FB">
        <w:rPr>
          <w:rFonts w:ascii="Times New Roman" w:hAnsi="Times New Roman"/>
        </w:rPr>
        <w:t>think</w:t>
      </w:r>
      <w:r w:rsidRPr="00E85797">
        <w:rPr>
          <w:rFonts w:ascii="Times New Roman" w:hAnsi="Times New Roman"/>
        </w:rPr>
        <w:t xml:space="preserve"> the current rate of water use is greater than the rate of recharge and some policy-makers believe that the level of current water usage </w:t>
      </w:r>
      <w:r w:rsidR="00C633FB">
        <w:rPr>
          <w:rFonts w:ascii="Times New Roman" w:hAnsi="Times New Roman"/>
        </w:rPr>
        <w:t xml:space="preserve">is not sustainable </w:t>
      </w:r>
      <w:r w:rsidRPr="00E85797">
        <w:rPr>
          <w:rFonts w:ascii="Times New Roman" w:hAnsi="Times New Roman"/>
        </w:rPr>
        <w:t>(Richartz</w:t>
      </w:r>
      <w:r w:rsidR="000D213F" w:rsidRPr="00E85797">
        <w:rPr>
          <w:rFonts w:ascii="Times New Roman" w:hAnsi="Times New Roman"/>
        </w:rPr>
        <w:t xml:space="preserve"> 2010</w:t>
      </w:r>
      <w:r w:rsidRPr="00E85797">
        <w:rPr>
          <w:rFonts w:ascii="Times New Roman" w:hAnsi="Times New Roman"/>
        </w:rPr>
        <w:t xml:space="preserve">). </w:t>
      </w:r>
    </w:p>
    <w:p w14:paraId="7C7B3094" w14:textId="77777777" w:rsidR="002933D2" w:rsidRPr="00E85797" w:rsidRDefault="00B339E1" w:rsidP="00AC06F8">
      <w:pPr>
        <w:spacing w:after="0" w:line="480" w:lineRule="auto"/>
        <w:ind w:firstLine="720"/>
        <w:jc w:val="both"/>
        <w:rPr>
          <w:rFonts w:ascii="Times New Roman" w:hAnsi="Times New Roman"/>
        </w:rPr>
      </w:pPr>
      <w:r>
        <w:rPr>
          <w:rFonts w:ascii="Times New Roman" w:hAnsi="Times New Roman" w:cs="Times New Roman"/>
          <w:color w:val="000000"/>
        </w:rPr>
        <w:t>While policy-</w:t>
      </w:r>
      <w:r w:rsidR="002933D2" w:rsidRPr="00E85797">
        <w:rPr>
          <w:rFonts w:ascii="Times New Roman" w:hAnsi="Times New Roman" w:cs="Times New Roman"/>
          <w:color w:val="000000"/>
        </w:rPr>
        <w:t xml:space="preserve">makers </w:t>
      </w:r>
      <w:r w:rsidR="00C633FB">
        <w:rPr>
          <w:rFonts w:ascii="Times New Roman" w:hAnsi="Times New Roman" w:cs="Times New Roman"/>
          <w:color w:val="000000"/>
        </w:rPr>
        <w:t>believe</w:t>
      </w:r>
      <w:r w:rsidR="002933D2" w:rsidRPr="00E85797">
        <w:rPr>
          <w:rFonts w:ascii="Times New Roman" w:hAnsi="Times New Roman" w:cs="Times New Roman"/>
          <w:color w:val="000000"/>
        </w:rPr>
        <w:t xml:space="preserve"> that current use is unsustainable and are interested in implementing policies to address water availability, they also </w:t>
      </w:r>
      <w:r w:rsidR="00C633FB">
        <w:rPr>
          <w:rFonts w:ascii="Times New Roman" w:hAnsi="Times New Roman" w:cs="Times New Roman"/>
          <w:color w:val="000000"/>
        </w:rPr>
        <w:t>believe</w:t>
      </w:r>
      <w:r w:rsidR="002933D2" w:rsidRPr="00E85797">
        <w:rPr>
          <w:rFonts w:ascii="Times New Roman" w:hAnsi="Times New Roman" w:cs="Times New Roman"/>
          <w:color w:val="000000"/>
        </w:rPr>
        <w:t xml:space="preserve"> that people are unwilling to change their behavior until they believe a problem exists.  </w:t>
      </w:r>
      <w:r w:rsidR="002933D2" w:rsidRPr="00E85797">
        <w:rPr>
          <w:rFonts w:ascii="Times New Roman" w:hAnsi="Times New Roman"/>
        </w:rPr>
        <w:t>Those interviewed consistently suggested that the “primary question … is how to get people to ca</w:t>
      </w:r>
      <w:r w:rsidR="000D213F" w:rsidRPr="00E85797">
        <w:rPr>
          <w:rFonts w:ascii="Times New Roman" w:hAnsi="Times New Roman"/>
        </w:rPr>
        <w:t>re before the tap runs dry</w:t>
      </w:r>
      <w:r>
        <w:rPr>
          <w:rFonts w:ascii="Times New Roman" w:hAnsi="Times New Roman"/>
        </w:rPr>
        <w:t>,</w:t>
      </w:r>
      <w:r w:rsidR="002933D2" w:rsidRPr="00E85797">
        <w:rPr>
          <w:rFonts w:ascii="Times New Roman" w:hAnsi="Times New Roman"/>
        </w:rPr>
        <w:t xml:space="preserve">” </w:t>
      </w:r>
      <w:r w:rsidR="00C633FB">
        <w:rPr>
          <w:rFonts w:ascii="Times New Roman" w:hAnsi="Times New Roman"/>
        </w:rPr>
        <w:t>and a</w:t>
      </w:r>
      <w:r w:rsidR="002933D2" w:rsidRPr="00E85797">
        <w:rPr>
          <w:rFonts w:ascii="Times New Roman" w:hAnsi="Times New Roman"/>
        </w:rPr>
        <w:t>s one interviewee said, “‘Until someone’s tap goes dry, the public isn’t going to show up’”</w:t>
      </w:r>
      <w:r w:rsidR="000D213F" w:rsidRPr="00E85797">
        <w:rPr>
          <w:rFonts w:ascii="Times New Roman" w:hAnsi="Times New Roman"/>
        </w:rPr>
        <w:t xml:space="preserve"> (</w:t>
      </w:r>
      <w:r w:rsidR="00C633FB">
        <w:rPr>
          <w:rFonts w:ascii="Times New Roman" w:hAnsi="Times New Roman"/>
        </w:rPr>
        <w:t>Richartz 2010).</w:t>
      </w:r>
      <w:r w:rsidR="002933D2" w:rsidRPr="00E85797">
        <w:rPr>
          <w:rFonts w:ascii="Times New Roman" w:hAnsi="Times New Roman"/>
        </w:rPr>
        <w:t xml:space="preserve"> Without public involvement, </w:t>
      </w:r>
      <w:r>
        <w:rPr>
          <w:rFonts w:ascii="Times New Roman" w:hAnsi="Times New Roman"/>
        </w:rPr>
        <w:t>policy-maker</w:t>
      </w:r>
      <w:r w:rsidR="002933D2" w:rsidRPr="00E85797">
        <w:rPr>
          <w:rFonts w:ascii="Times New Roman" w:hAnsi="Times New Roman"/>
        </w:rPr>
        <w:t xml:space="preserve">s have little power to implement solutions.  As one </w:t>
      </w:r>
      <w:r>
        <w:rPr>
          <w:rFonts w:ascii="Times New Roman" w:hAnsi="Times New Roman"/>
        </w:rPr>
        <w:t>policy-maker</w:t>
      </w:r>
      <w:r w:rsidR="002933D2" w:rsidRPr="00E85797">
        <w:rPr>
          <w:rFonts w:ascii="Times New Roman" w:hAnsi="Times New Roman"/>
        </w:rPr>
        <w:t xml:space="preserve"> said, “</w:t>
      </w:r>
      <w:r w:rsidR="002933D2" w:rsidRPr="00E85797">
        <w:rPr>
          <w:rFonts w:ascii="Times New Roman" w:hAnsi="Times New Roman" w:cs="Times New Roman"/>
          <w:color w:val="000000"/>
        </w:rPr>
        <w:t>It’s hard to be visionary when we are limited by money and lack of cooperation</w:t>
      </w:r>
      <w:r w:rsidR="000D213F" w:rsidRPr="00E85797">
        <w:rPr>
          <w:rFonts w:ascii="Times New Roman" w:hAnsi="Times New Roman" w:cs="Times New Roman"/>
          <w:color w:val="000000"/>
        </w:rPr>
        <w:t>” (</w:t>
      </w:r>
      <w:r w:rsidR="00C633FB">
        <w:rPr>
          <w:rFonts w:ascii="Times New Roman" w:hAnsi="Times New Roman" w:cs="Times New Roman"/>
          <w:color w:val="000000"/>
        </w:rPr>
        <w:t xml:space="preserve">Richartz 2010). </w:t>
      </w:r>
    </w:p>
    <w:p w14:paraId="1D03A90F"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 xml:space="preserve">Some </w:t>
      </w:r>
      <w:r w:rsidR="00B339E1">
        <w:rPr>
          <w:rFonts w:ascii="Times New Roman" w:hAnsi="Times New Roman"/>
        </w:rPr>
        <w:t>policy-maker</w:t>
      </w:r>
      <w:r w:rsidRPr="00E85797">
        <w:rPr>
          <w:rFonts w:ascii="Times New Roman" w:hAnsi="Times New Roman"/>
        </w:rPr>
        <w:t xml:space="preserve">s suggest that increased inter-entity communication and the promotion of conservation ideals could be one solution to the community interest problem. Specifically, some </w:t>
      </w:r>
      <w:r w:rsidR="00B339E1">
        <w:rPr>
          <w:rFonts w:ascii="Times New Roman" w:hAnsi="Times New Roman"/>
        </w:rPr>
        <w:t>policy-maker</w:t>
      </w:r>
      <w:r w:rsidRPr="00E85797">
        <w:rPr>
          <w:rFonts w:ascii="Times New Roman" w:hAnsi="Times New Roman"/>
        </w:rPr>
        <w:t>s believe that the exchange of information in the Basin is limited and are interested in increased communication between PBAC, entities represented by PBAC members, and the general community (Richartz</w:t>
      </w:r>
      <w:r w:rsidR="00C139D3" w:rsidRPr="00E85797">
        <w:rPr>
          <w:rFonts w:ascii="Times New Roman" w:hAnsi="Times New Roman"/>
        </w:rPr>
        <w:t xml:space="preserve"> 2010</w:t>
      </w:r>
      <w:r w:rsidRPr="00E85797">
        <w:rPr>
          <w:rFonts w:ascii="Times New Roman" w:hAnsi="Times New Roman"/>
        </w:rPr>
        <w:t>).</w:t>
      </w:r>
      <w:r w:rsidR="00C139D3" w:rsidRPr="00E85797">
        <w:rPr>
          <w:rFonts w:ascii="Times New Roman" w:hAnsi="Times New Roman"/>
        </w:rPr>
        <w:t xml:space="preserve">  </w:t>
      </w:r>
      <w:r w:rsidRPr="00E85797">
        <w:rPr>
          <w:rFonts w:ascii="Times New Roman" w:hAnsi="Times New Roman"/>
        </w:rPr>
        <w:t xml:space="preserve"> Increased communication could serve the important goals of changing behavior and promoting conservation (Richartz</w:t>
      </w:r>
      <w:r w:rsidR="00C139D3" w:rsidRPr="00E85797">
        <w:rPr>
          <w:rFonts w:ascii="Times New Roman" w:hAnsi="Times New Roman"/>
        </w:rPr>
        <w:t xml:space="preserve"> 2010</w:t>
      </w:r>
      <w:r w:rsidRPr="00E85797">
        <w:rPr>
          <w:rFonts w:ascii="Times New Roman" w:hAnsi="Times New Roman"/>
        </w:rPr>
        <w:t>). Some interviewees also believe “it is necessary to get community leaders engaged more than they already are with PBAC and with the community to promote” a change in community culture and support for finding solutions to</w:t>
      </w:r>
      <w:r w:rsidR="000D213F" w:rsidRPr="00E85797">
        <w:rPr>
          <w:rFonts w:ascii="Times New Roman" w:hAnsi="Times New Roman"/>
        </w:rPr>
        <w:t xml:space="preserve"> the declining aquifer problem</w:t>
      </w:r>
      <w:r w:rsidR="00B339E1">
        <w:rPr>
          <w:rFonts w:ascii="Times New Roman" w:hAnsi="Times New Roman"/>
        </w:rPr>
        <w:t xml:space="preserve"> </w:t>
      </w:r>
      <w:r w:rsidRPr="00E85797">
        <w:rPr>
          <w:rFonts w:ascii="Times New Roman" w:hAnsi="Times New Roman"/>
        </w:rPr>
        <w:t>(Richartz</w:t>
      </w:r>
      <w:r w:rsidR="00C139D3" w:rsidRPr="00E85797">
        <w:rPr>
          <w:rFonts w:ascii="Times New Roman" w:hAnsi="Times New Roman"/>
        </w:rPr>
        <w:t xml:space="preserve"> 2010</w:t>
      </w:r>
      <w:r w:rsidRPr="00E85797">
        <w:rPr>
          <w:rFonts w:ascii="Times New Roman" w:hAnsi="Times New Roman"/>
        </w:rPr>
        <w:t>)</w:t>
      </w:r>
      <w:r w:rsidR="000D213F" w:rsidRPr="00E85797">
        <w:rPr>
          <w:rFonts w:ascii="Times New Roman" w:hAnsi="Times New Roman"/>
        </w:rPr>
        <w:t>.</w:t>
      </w:r>
      <w:r w:rsidRPr="00E85797">
        <w:rPr>
          <w:rFonts w:ascii="Times New Roman" w:hAnsi="Times New Roman"/>
        </w:rPr>
        <w:t xml:space="preserve"> Those interviewees also wish to bolster cooperation in PBAC and the community to combine existing knowledge, future research, and policy implementation (Richartz</w:t>
      </w:r>
      <w:r w:rsidR="00C139D3" w:rsidRPr="00E85797">
        <w:rPr>
          <w:rFonts w:ascii="Times New Roman" w:hAnsi="Times New Roman"/>
        </w:rPr>
        <w:t xml:space="preserve"> 2010</w:t>
      </w:r>
      <w:r w:rsidRPr="00E85797">
        <w:rPr>
          <w:rFonts w:ascii="Times New Roman" w:hAnsi="Times New Roman"/>
        </w:rPr>
        <w:t>).</w:t>
      </w:r>
    </w:p>
    <w:p w14:paraId="307971B4" w14:textId="77777777" w:rsidR="002933D2" w:rsidRPr="00E85797" w:rsidRDefault="002933D2" w:rsidP="00AC06F8">
      <w:pPr>
        <w:spacing w:after="0" w:line="480" w:lineRule="auto"/>
        <w:ind w:firstLine="720"/>
        <w:jc w:val="both"/>
        <w:rPr>
          <w:rFonts w:ascii="Times New Roman" w:hAnsi="Times New Roman"/>
        </w:rPr>
      </w:pPr>
      <w:r w:rsidRPr="00E85797">
        <w:rPr>
          <w:rFonts w:ascii="Times New Roman" w:hAnsi="Times New Roman"/>
        </w:rPr>
        <w:t>Additionally, policy-makers suggested that outreach focusing on the benefits of conservation, like “saving time and money with unique irrigation design,” would be more effective than a negative campaign with messages like “green lawns and irrigation are bad” (Richartz</w:t>
      </w:r>
      <w:r w:rsidR="00B2413E" w:rsidRPr="00E85797">
        <w:rPr>
          <w:rFonts w:ascii="Times New Roman" w:hAnsi="Times New Roman"/>
        </w:rPr>
        <w:t xml:space="preserve"> 2010</w:t>
      </w:r>
      <w:r w:rsidRPr="00E85797">
        <w:rPr>
          <w:rFonts w:ascii="Times New Roman" w:hAnsi="Times New Roman"/>
        </w:rPr>
        <w:t>)</w:t>
      </w:r>
      <w:r w:rsidR="00B2413E" w:rsidRPr="00E85797">
        <w:rPr>
          <w:rFonts w:ascii="Times New Roman" w:hAnsi="Times New Roman"/>
        </w:rPr>
        <w:t xml:space="preserve">. </w:t>
      </w:r>
      <w:r w:rsidRPr="00E85797">
        <w:rPr>
          <w:rFonts w:ascii="Times New Roman" w:hAnsi="Times New Roman"/>
        </w:rPr>
        <w:t>Developing an interest in conservation may not only slow down the rate of consumption</w:t>
      </w:r>
      <w:r w:rsidR="00475B99" w:rsidRPr="00E85797">
        <w:rPr>
          <w:rFonts w:ascii="Times New Roman" w:hAnsi="Times New Roman"/>
        </w:rPr>
        <w:t>,</w:t>
      </w:r>
      <w:r w:rsidRPr="00E85797">
        <w:rPr>
          <w:rFonts w:ascii="Times New Roman" w:hAnsi="Times New Roman"/>
        </w:rPr>
        <w:t xml:space="preserve"> but may also help achieve the goal of building support for an alternate source of water. By promoting conservation, individuals in the community may become more aware of the need for a sustainable water source and therefore more willing to shoulder the expense of an alternative. Some interviewees even suggested that support for the eventual expense of an alternat</w:t>
      </w:r>
      <w:r w:rsidR="00B339E1">
        <w:rPr>
          <w:rFonts w:ascii="Times New Roman" w:hAnsi="Times New Roman"/>
        </w:rPr>
        <w:t>e source of water must be built</w:t>
      </w:r>
      <w:r w:rsidRPr="00E85797">
        <w:rPr>
          <w:rFonts w:ascii="Times New Roman" w:hAnsi="Times New Roman"/>
        </w:rPr>
        <w:t xml:space="preserve"> (Richartz</w:t>
      </w:r>
      <w:r w:rsidR="00B2413E" w:rsidRPr="00E85797">
        <w:rPr>
          <w:rFonts w:ascii="Times New Roman" w:hAnsi="Times New Roman"/>
        </w:rPr>
        <w:t xml:space="preserve"> 2010</w:t>
      </w:r>
      <w:r w:rsidRPr="00E85797">
        <w:rPr>
          <w:rFonts w:ascii="Times New Roman" w:hAnsi="Times New Roman"/>
        </w:rPr>
        <w:t>)</w:t>
      </w:r>
      <w:r w:rsidR="00B339E1">
        <w:rPr>
          <w:rFonts w:ascii="Times New Roman" w:hAnsi="Times New Roman"/>
        </w:rPr>
        <w:t>.</w:t>
      </w:r>
    </w:p>
    <w:p w14:paraId="3E0BC448" w14:textId="77777777" w:rsidR="002933D2" w:rsidRPr="00E85797" w:rsidRDefault="00E52278" w:rsidP="00AC06F8">
      <w:pPr>
        <w:spacing w:after="0" w:line="480" w:lineRule="auto"/>
        <w:ind w:firstLine="720"/>
        <w:jc w:val="both"/>
        <w:rPr>
          <w:rFonts w:ascii="Times New Roman" w:hAnsi="Times New Roman"/>
        </w:rPr>
      </w:pPr>
      <w:r>
        <w:rPr>
          <w:rFonts w:ascii="Times New Roman" w:hAnsi="Times New Roman"/>
        </w:rPr>
        <w:t>Policy</w:t>
      </w:r>
      <w:r w:rsidR="00B2413E" w:rsidRPr="00E85797">
        <w:rPr>
          <w:rFonts w:ascii="Times New Roman" w:hAnsi="Times New Roman"/>
        </w:rPr>
        <w:t xml:space="preserve">-makers believe that the individuals within the community at large need more information </w:t>
      </w:r>
      <w:r w:rsidR="00B339E1">
        <w:rPr>
          <w:rFonts w:ascii="Times New Roman" w:hAnsi="Times New Roman"/>
        </w:rPr>
        <w:t xml:space="preserve">about the problem at hand in order </w:t>
      </w:r>
      <w:r w:rsidR="00B2413E" w:rsidRPr="00E85797">
        <w:rPr>
          <w:rFonts w:ascii="Times New Roman" w:hAnsi="Times New Roman"/>
        </w:rPr>
        <w:t>to willingly change their behavior. It has been explicitly</w:t>
      </w:r>
      <w:r w:rsidR="002933D2" w:rsidRPr="00E85797">
        <w:rPr>
          <w:rFonts w:ascii="Times New Roman" w:hAnsi="Times New Roman"/>
        </w:rPr>
        <w:t xml:space="preserve"> suggested that a way to gather public support for conservation efforts might be “a public information campaign to get the public on board with further conservation efforts” </w:t>
      </w:r>
      <w:r w:rsidR="00C633FB">
        <w:rPr>
          <w:rFonts w:ascii="Times New Roman" w:hAnsi="Times New Roman"/>
        </w:rPr>
        <w:t xml:space="preserve">(Richartz 2010). </w:t>
      </w:r>
    </w:p>
    <w:p w14:paraId="6475D958" w14:textId="77777777" w:rsidR="00237C52" w:rsidRDefault="00237C52" w:rsidP="00AC06F8">
      <w:pPr>
        <w:spacing w:after="0" w:line="480" w:lineRule="auto"/>
        <w:jc w:val="both"/>
        <w:rPr>
          <w:rFonts w:ascii="Times New Roman" w:hAnsi="Times New Roman"/>
          <w:b/>
        </w:rPr>
      </w:pPr>
    </w:p>
    <w:p w14:paraId="181FE0FC" w14:textId="77777777" w:rsidR="00237C52" w:rsidRPr="00E85797" w:rsidRDefault="00237C52" w:rsidP="00AC06F8">
      <w:pPr>
        <w:spacing w:after="0" w:line="480" w:lineRule="auto"/>
        <w:jc w:val="both"/>
        <w:rPr>
          <w:rFonts w:ascii="Times New Roman" w:hAnsi="Times New Roman"/>
          <w:b/>
        </w:rPr>
      </w:pPr>
      <w:r w:rsidRPr="00E85797">
        <w:rPr>
          <w:rFonts w:ascii="Times New Roman" w:hAnsi="Times New Roman"/>
          <w:b/>
        </w:rPr>
        <w:t>Education and Outreach Efforts</w:t>
      </w:r>
    </w:p>
    <w:p w14:paraId="1A06D920" w14:textId="77777777" w:rsidR="00237C52" w:rsidRPr="00E85797" w:rsidRDefault="00B2413E" w:rsidP="00AC06F8">
      <w:pPr>
        <w:pStyle w:val="NoSpacing"/>
        <w:spacing w:line="480" w:lineRule="auto"/>
        <w:jc w:val="both"/>
        <w:rPr>
          <w:rFonts w:ascii="Times New Roman" w:hAnsi="Times New Roman"/>
        </w:rPr>
      </w:pPr>
      <w:r w:rsidRPr="00E85797">
        <w:rPr>
          <w:rFonts w:ascii="Times New Roman" w:hAnsi="Times New Roman"/>
        </w:rPr>
        <w:tab/>
        <w:t>If water demands in the Palou</w:t>
      </w:r>
      <w:r w:rsidR="00237C52" w:rsidRPr="00E85797">
        <w:rPr>
          <w:rFonts w:ascii="Times New Roman" w:hAnsi="Times New Roman"/>
        </w:rPr>
        <w:t>se Basin are to be met for current and future needs, it is important that knowledge and understanding of the situation within all sectors of the population increase. Promoting changes in natural resource consumption can be challenging and is often met with resistance unless clear reasons for change are presented. Education and outreach are effective tools that could be used to minimize resistance and encourage increased water conservation. Given the uncertainty of the a</w:t>
      </w:r>
      <w:r w:rsidR="00E52278">
        <w:rPr>
          <w:rFonts w:ascii="Times New Roman" w:hAnsi="Times New Roman"/>
        </w:rPr>
        <w:t>quifer supply and the feasibility</w:t>
      </w:r>
      <w:r w:rsidR="00237C52" w:rsidRPr="00E85797">
        <w:rPr>
          <w:rFonts w:ascii="Times New Roman" w:hAnsi="Times New Roman"/>
        </w:rPr>
        <w:t xml:space="preserve"> of alternative sources, reducing demand on the aquifer is a prudent measure to take.  </w:t>
      </w:r>
    </w:p>
    <w:p w14:paraId="13C44F3C" w14:textId="77777777" w:rsidR="00237C52" w:rsidRPr="00E85797" w:rsidRDefault="00237C52" w:rsidP="00AC06F8">
      <w:pPr>
        <w:pStyle w:val="NoSpacing"/>
        <w:spacing w:line="480" w:lineRule="auto"/>
        <w:jc w:val="both"/>
        <w:rPr>
          <w:rFonts w:ascii="Times New Roman" w:hAnsi="Times New Roman"/>
        </w:rPr>
      </w:pPr>
      <w:r w:rsidRPr="00E85797">
        <w:rPr>
          <w:rFonts w:ascii="Times New Roman" w:hAnsi="Times New Roman"/>
        </w:rPr>
        <w:tab/>
        <w:t>Education efforts regarding water resources within the Palouse Basin date back to 1992 with the formation of the Palouse Basin Aquifer Committee (formerly the Pullman-Moscow Water Resources Committee</w:t>
      </w:r>
      <w:r w:rsidR="00563848" w:rsidRPr="00E85797">
        <w:rPr>
          <w:rFonts w:ascii="Times New Roman" w:hAnsi="Times New Roman"/>
        </w:rPr>
        <w:t>, PMWRC</w:t>
      </w:r>
      <w:r w:rsidRPr="00E85797">
        <w:rPr>
          <w:rFonts w:ascii="Times New Roman" w:hAnsi="Times New Roman"/>
        </w:rPr>
        <w:t>) and its objective to promote “public education and awareness regarding basin ground water management is</w:t>
      </w:r>
      <w:r w:rsidR="00B2413E" w:rsidRPr="00E85797">
        <w:rPr>
          <w:rFonts w:ascii="Times New Roman" w:hAnsi="Times New Roman"/>
        </w:rPr>
        <w:t>sues” (PBAC</w:t>
      </w:r>
      <w:r w:rsidRPr="00E85797">
        <w:rPr>
          <w:rFonts w:ascii="Times New Roman" w:hAnsi="Times New Roman"/>
        </w:rPr>
        <w:t xml:space="preserve"> </w:t>
      </w:r>
      <w:r w:rsidR="00B43A6D">
        <w:rPr>
          <w:rFonts w:ascii="Times New Roman" w:hAnsi="Times New Roman"/>
        </w:rPr>
        <w:t>1992</w:t>
      </w:r>
      <w:r w:rsidRPr="00E85797">
        <w:rPr>
          <w:rFonts w:ascii="Times New Roman" w:hAnsi="Times New Roman"/>
        </w:rPr>
        <w:t xml:space="preserve">). The establishment of this committee and its desire to educate the community shows a change in perspective about the water supply and how to sustain its </w:t>
      </w:r>
      <w:r w:rsidR="00B2413E" w:rsidRPr="00E85797">
        <w:rPr>
          <w:rFonts w:ascii="Times New Roman" w:hAnsi="Times New Roman"/>
        </w:rPr>
        <w:t>viability</w:t>
      </w:r>
      <w:r w:rsidRPr="00E85797">
        <w:rPr>
          <w:rFonts w:ascii="Times New Roman" w:hAnsi="Times New Roman"/>
        </w:rPr>
        <w:t xml:space="preserve">. In 1995, </w:t>
      </w:r>
      <w:r w:rsidR="00C633FB">
        <w:rPr>
          <w:rFonts w:ascii="Times New Roman" w:hAnsi="Times New Roman"/>
        </w:rPr>
        <w:t>the Palouse-Clearwater Environmental Institute produced a conservation handbook</w:t>
      </w:r>
      <w:r w:rsidR="00563848" w:rsidRPr="00E85797">
        <w:rPr>
          <w:rFonts w:ascii="Times New Roman" w:hAnsi="Times New Roman"/>
        </w:rPr>
        <w:t xml:space="preserve"> for PMWRC </w:t>
      </w:r>
      <w:r w:rsidRPr="00E85797">
        <w:rPr>
          <w:rFonts w:ascii="Times New Roman" w:hAnsi="Times New Roman"/>
        </w:rPr>
        <w:t>that targeted domestic water conservation measures. While it provides some very simple yet effective methods for reducing water use, the level of distribution that it experience</w:t>
      </w:r>
      <w:r w:rsidR="00B2413E" w:rsidRPr="00E85797">
        <w:rPr>
          <w:rFonts w:ascii="Times New Roman" w:hAnsi="Times New Roman"/>
        </w:rPr>
        <w:t>d is unclear (</w:t>
      </w:r>
      <w:r w:rsidR="00B43A6D">
        <w:rPr>
          <w:rFonts w:ascii="Times New Roman" w:hAnsi="Times New Roman"/>
        </w:rPr>
        <w:t>PCEI</w:t>
      </w:r>
      <w:r w:rsidRPr="00E85797">
        <w:rPr>
          <w:rFonts w:ascii="Times New Roman" w:hAnsi="Times New Roman"/>
        </w:rPr>
        <w:t xml:space="preserve"> 1995).</w:t>
      </w:r>
    </w:p>
    <w:p w14:paraId="6D206385" w14:textId="77777777" w:rsidR="00E52278" w:rsidRDefault="00237C52" w:rsidP="00E52278">
      <w:pPr>
        <w:pStyle w:val="NoSpacing"/>
        <w:spacing w:line="480" w:lineRule="auto"/>
        <w:jc w:val="both"/>
        <w:rPr>
          <w:rFonts w:ascii="Times New Roman" w:hAnsi="Times New Roman"/>
        </w:rPr>
      </w:pPr>
      <w:r w:rsidRPr="00E85797">
        <w:rPr>
          <w:rFonts w:ascii="Times New Roman" w:hAnsi="Times New Roman"/>
        </w:rPr>
        <w:tab/>
      </w:r>
      <w:r w:rsidR="00B339E1">
        <w:rPr>
          <w:rFonts w:ascii="Times New Roman" w:hAnsi="Times New Roman"/>
        </w:rPr>
        <w:t>Although</w:t>
      </w:r>
      <w:r w:rsidRPr="00E85797">
        <w:rPr>
          <w:rFonts w:ascii="Times New Roman" w:hAnsi="Times New Roman"/>
        </w:rPr>
        <w:t xml:space="preserve"> education was identified as an important part of water conservation efforts, activities have been somewhat limited. </w:t>
      </w:r>
      <w:r w:rsidR="00B54674">
        <w:rPr>
          <w:rFonts w:ascii="Times New Roman" w:hAnsi="Times New Roman"/>
        </w:rPr>
        <w:t>The</w:t>
      </w:r>
      <w:r w:rsidRPr="00E85797">
        <w:rPr>
          <w:rFonts w:ascii="Times New Roman" w:hAnsi="Times New Roman"/>
        </w:rPr>
        <w:t xml:space="preserve"> City of Moscow Water Conservation Plan (2004), a summary of conservation activities from 1997 – 2003</w:t>
      </w:r>
      <w:r w:rsidR="00B54674">
        <w:rPr>
          <w:rFonts w:ascii="Times New Roman" w:hAnsi="Times New Roman"/>
        </w:rPr>
        <w:t>,</w:t>
      </w:r>
      <w:r w:rsidRPr="00E85797">
        <w:rPr>
          <w:rFonts w:ascii="Times New Roman" w:hAnsi="Times New Roman"/>
        </w:rPr>
        <w:t xml:space="preserve"> shows a focus on the installation and distribution of water-savin</w:t>
      </w:r>
      <w:r w:rsidR="00B54674">
        <w:rPr>
          <w:rFonts w:ascii="Times New Roman" w:hAnsi="Times New Roman"/>
        </w:rPr>
        <w:t>g devices rather than education. E</w:t>
      </w:r>
      <w:r w:rsidRPr="00E85797">
        <w:rPr>
          <w:rFonts w:ascii="Times New Roman" w:hAnsi="Times New Roman"/>
        </w:rPr>
        <w:t xml:space="preserve">ducation was limited to tours of the water treatment plant. Despite initial shortcomings, the plan outlines a strategy for more involved education and outreach measures for future implementation. The City of Moscow’s Public Information and Education Programs (PIE) show great promise with effective methods of educating the community and encouraging </w:t>
      </w:r>
      <w:commentRangeStart w:id="11"/>
      <w:r w:rsidRPr="00E85797">
        <w:rPr>
          <w:rFonts w:ascii="Times New Roman" w:hAnsi="Times New Roman"/>
        </w:rPr>
        <w:t>behavioral change rega</w:t>
      </w:r>
      <w:r w:rsidR="00B2413E" w:rsidRPr="00E85797">
        <w:rPr>
          <w:rFonts w:ascii="Times New Roman" w:hAnsi="Times New Roman"/>
        </w:rPr>
        <w:t xml:space="preserve">rding water use </w:t>
      </w:r>
      <w:commentRangeEnd w:id="11"/>
      <w:r w:rsidR="00F62635">
        <w:rPr>
          <w:rStyle w:val="CommentReference"/>
        </w:rPr>
        <w:commentReference w:id="11"/>
      </w:r>
      <w:r w:rsidR="00B2413E" w:rsidRPr="00E85797">
        <w:rPr>
          <w:rFonts w:ascii="Times New Roman" w:hAnsi="Times New Roman"/>
        </w:rPr>
        <w:t>(City of Moscow</w:t>
      </w:r>
      <w:r w:rsidRPr="00E85797">
        <w:rPr>
          <w:rFonts w:ascii="Times New Roman" w:hAnsi="Times New Roman"/>
        </w:rPr>
        <w:t xml:space="preserve"> 2004).</w:t>
      </w:r>
    </w:p>
    <w:p w14:paraId="0E96E466" w14:textId="77777777" w:rsidR="00237C52" w:rsidRPr="00E85797" w:rsidRDefault="00E52278" w:rsidP="00E52278">
      <w:pPr>
        <w:pStyle w:val="NoSpacing"/>
        <w:spacing w:line="480" w:lineRule="auto"/>
        <w:jc w:val="both"/>
        <w:rPr>
          <w:rFonts w:ascii="Times New Roman" w:hAnsi="Times New Roman"/>
        </w:rPr>
      </w:pPr>
      <w:r>
        <w:rPr>
          <w:rFonts w:ascii="Times New Roman" w:hAnsi="Times New Roman"/>
        </w:rPr>
        <w:tab/>
      </w:r>
      <w:r w:rsidR="00237C52" w:rsidRPr="00E85797">
        <w:rPr>
          <w:rFonts w:ascii="Times New Roman" w:hAnsi="Times New Roman"/>
        </w:rPr>
        <w:t>The key to achieving greater conservation is to successfully communicate</w:t>
      </w:r>
      <w:r w:rsidR="00B339E1">
        <w:rPr>
          <w:rFonts w:ascii="Times New Roman" w:hAnsi="Times New Roman"/>
        </w:rPr>
        <w:t xml:space="preserve"> to various stakeholders why conservation is important and how it may be</w:t>
      </w:r>
      <w:r>
        <w:rPr>
          <w:rFonts w:ascii="Times New Roman" w:hAnsi="Times New Roman"/>
        </w:rPr>
        <w:t xml:space="preserve"> achieved</w:t>
      </w:r>
      <w:r w:rsidR="00237C52" w:rsidRPr="00E85797">
        <w:rPr>
          <w:rFonts w:ascii="Times New Roman" w:hAnsi="Times New Roman"/>
        </w:rPr>
        <w:t>. Several PIE vehicles for outreach and education have been identified, such as media/advertisem</w:t>
      </w:r>
      <w:r w:rsidR="009C194E" w:rsidRPr="00E85797">
        <w:rPr>
          <w:rFonts w:ascii="Times New Roman" w:hAnsi="Times New Roman"/>
        </w:rPr>
        <w:t xml:space="preserve">ents (print, radio, television and </w:t>
      </w:r>
      <w:r w:rsidR="00237C52" w:rsidRPr="00E85797">
        <w:rPr>
          <w:rFonts w:ascii="Times New Roman" w:hAnsi="Times New Roman"/>
        </w:rPr>
        <w:t>internet), awareness-generating giveaways, schoo</w:t>
      </w:r>
      <w:r w:rsidR="009C194E" w:rsidRPr="00E85797">
        <w:rPr>
          <w:rFonts w:ascii="Times New Roman" w:hAnsi="Times New Roman"/>
        </w:rPr>
        <w:t>l programs and community events,</w:t>
      </w:r>
      <w:r w:rsidR="00237C52" w:rsidRPr="00E85797">
        <w:rPr>
          <w:rFonts w:ascii="Times New Roman" w:hAnsi="Times New Roman"/>
        </w:rPr>
        <w:t xml:space="preserve"> and outreach to industry groups. These methods have the potential to inspire increased conservation efforts across broader sectors of the population. Moreover, if these education and outreach efforts are coordinated with</w:t>
      </w:r>
      <w:r>
        <w:rPr>
          <w:rFonts w:ascii="Times New Roman" w:hAnsi="Times New Roman"/>
        </w:rPr>
        <w:t xml:space="preserve"> the City of Moscow and</w:t>
      </w:r>
      <w:r w:rsidR="00237C52" w:rsidRPr="00E85797">
        <w:rPr>
          <w:rFonts w:ascii="Times New Roman" w:hAnsi="Times New Roman"/>
        </w:rPr>
        <w:t xml:space="preserve"> other institutions, such as the local universities, the City of Pullman, Latah County</w:t>
      </w:r>
      <w:r>
        <w:rPr>
          <w:rFonts w:ascii="Times New Roman" w:hAnsi="Times New Roman"/>
        </w:rPr>
        <w:t>,</w:t>
      </w:r>
      <w:r w:rsidR="00237C52" w:rsidRPr="00E85797">
        <w:rPr>
          <w:rFonts w:ascii="Times New Roman" w:hAnsi="Times New Roman"/>
        </w:rPr>
        <w:t xml:space="preserve"> and Whitman County, the potential impact is much greater (City of Moscow</w:t>
      </w:r>
      <w:del w:id="12" w:author="Jan Boll" w:date="2011-10-11T09:59:00Z">
        <w:r w:rsidR="00237C52" w:rsidRPr="00E85797" w:rsidDel="00F62635">
          <w:rPr>
            <w:rFonts w:ascii="Times New Roman" w:hAnsi="Times New Roman"/>
          </w:rPr>
          <w:delText>,</w:delText>
        </w:r>
      </w:del>
      <w:r w:rsidR="00237C52" w:rsidRPr="00E85797">
        <w:rPr>
          <w:rFonts w:ascii="Times New Roman" w:hAnsi="Times New Roman"/>
        </w:rPr>
        <w:t xml:space="preserve"> 2004).</w:t>
      </w:r>
    </w:p>
    <w:p w14:paraId="4DC4D2ED" w14:textId="77777777" w:rsidR="00237C52" w:rsidRPr="00E85797" w:rsidRDefault="00237C52" w:rsidP="00AC06F8">
      <w:pPr>
        <w:pStyle w:val="NoSpacing"/>
        <w:spacing w:line="480" w:lineRule="auto"/>
        <w:jc w:val="both"/>
        <w:rPr>
          <w:rFonts w:ascii="Times New Roman" w:hAnsi="Times New Roman"/>
        </w:rPr>
      </w:pPr>
      <w:r w:rsidRPr="00E85797">
        <w:rPr>
          <w:rFonts w:ascii="Times New Roman" w:hAnsi="Times New Roman"/>
        </w:rPr>
        <w:tab/>
        <w:t>In 2007</w:t>
      </w:r>
      <w:r w:rsidR="00E52278">
        <w:rPr>
          <w:rFonts w:ascii="Times New Roman" w:hAnsi="Times New Roman"/>
        </w:rPr>
        <w:t>,</w:t>
      </w:r>
      <w:r w:rsidRPr="00E85797">
        <w:rPr>
          <w:rFonts w:ascii="Times New Roman" w:hAnsi="Times New Roman"/>
        </w:rPr>
        <w:t xml:space="preserve"> the University of Idaho Waters of the West (</w:t>
      </w:r>
      <w:proofErr w:type="spellStart"/>
      <w:r w:rsidRPr="00E85797">
        <w:rPr>
          <w:rFonts w:ascii="Times New Roman" w:hAnsi="Times New Roman"/>
        </w:rPr>
        <w:t>WoW</w:t>
      </w:r>
      <w:proofErr w:type="spellEnd"/>
      <w:r w:rsidRPr="00E85797">
        <w:rPr>
          <w:rFonts w:ascii="Times New Roman" w:hAnsi="Times New Roman"/>
        </w:rPr>
        <w:t xml:space="preserve">) program began to design a participatory systems model, the Palouse Basin Water Resource Visioning Tool, which better defines the water resource problem and can be used as an interactive educational tool. In 2009 PBAC </w:t>
      </w:r>
      <w:r w:rsidR="009C194E" w:rsidRPr="00E85797">
        <w:rPr>
          <w:rFonts w:ascii="Times New Roman" w:hAnsi="Times New Roman"/>
        </w:rPr>
        <w:t>started collaborations</w:t>
      </w:r>
      <w:r w:rsidRPr="00E85797">
        <w:rPr>
          <w:rFonts w:ascii="Times New Roman" w:hAnsi="Times New Roman"/>
        </w:rPr>
        <w:t xml:space="preserve"> with </w:t>
      </w:r>
      <w:proofErr w:type="spellStart"/>
      <w:r w:rsidRPr="00E85797">
        <w:rPr>
          <w:rFonts w:ascii="Times New Roman" w:hAnsi="Times New Roman"/>
        </w:rPr>
        <w:t>WoW</w:t>
      </w:r>
      <w:proofErr w:type="spellEnd"/>
      <w:r w:rsidRPr="00E85797">
        <w:rPr>
          <w:rFonts w:ascii="Times New Roman" w:hAnsi="Times New Roman"/>
        </w:rPr>
        <w:t xml:space="preserve"> on this project and together they encouraged individuals from the Washington Department of Ecology, the Idaho Department of Water Resources, University of Idaho and Washington State University hydrologists, and a handful of community members to participate in the development process.  The model has great potential to reach</w:t>
      </w:r>
      <w:r w:rsidR="00E52278">
        <w:rPr>
          <w:rFonts w:ascii="Times New Roman" w:hAnsi="Times New Roman"/>
        </w:rPr>
        <w:t xml:space="preserve"> community members and policy-</w:t>
      </w:r>
      <w:r w:rsidRPr="00E85797">
        <w:rPr>
          <w:rFonts w:ascii="Times New Roman" w:hAnsi="Times New Roman"/>
        </w:rPr>
        <w:t xml:space="preserve">makers and elucidate the problem and possible solutions. The model could be used in classrooms with students of all ages and the website could be made available to interested community members at large </w:t>
      </w:r>
      <w:r w:rsidR="00843624">
        <w:rPr>
          <w:rFonts w:ascii="Times New Roman" w:hAnsi="Times New Roman"/>
        </w:rPr>
        <w:t>(Beall et al. 2010; Beall et al. 2011)</w:t>
      </w:r>
    </w:p>
    <w:p w14:paraId="12DCBEF1" w14:textId="77777777" w:rsidR="00237C52" w:rsidRPr="00E85797" w:rsidRDefault="00237C52" w:rsidP="00AC06F8">
      <w:pPr>
        <w:pStyle w:val="NoSpacing"/>
        <w:spacing w:line="480" w:lineRule="auto"/>
        <w:jc w:val="both"/>
        <w:rPr>
          <w:rFonts w:ascii="Times New Roman" w:hAnsi="Times New Roman"/>
        </w:rPr>
      </w:pPr>
    </w:p>
    <w:p w14:paraId="3995EC28" w14:textId="77777777" w:rsidR="00237C52" w:rsidRPr="00E85797" w:rsidRDefault="00B2413E" w:rsidP="00AC06F8">
      <w:pPr>
        <w:spacing w:after="0" w:line="480" w:lineRule="auto"/>
        <w:jc w:val="both"/>
        <w:rPr>
          <w:rFonts w:ascii="Times New Roman" w:hAnsi="Times New Roman"/>
        </w:rPr>
      </w:pPr>
      <w:r w:rsidRPr="00E85797">
        <w:rPr>
          <w:rFonts w:ascii="Times New Roman" w:hAnsi="Times New Roman"/>
          <w:b/>
        </w:rPr>
        <w:t>Plan of Action: Education/</w:t>
      </w:r>
      <w:r w:rsidR="00237C52" w:rsidRPr="00E85797">
        <w:rPr>
          <w:rFonts w:ascii="Times New Roman" w:hAnsi="Times New Roman"/>
          <w:b/>
        </w:rPr>
        <w:t xml:space="preserve">Outreach Implementation </w:t>
      </w:r>
      <w:r w:rsidRPr="00E85797">
        <w:rPr>
          <w:rFonts w:ascii="Times New Roman" w:hAnsi="Times New Roman"/>
          <w:b/>
        </w:rPr>
        <w:t xml:space="preserve">Recommendations </w:t>
      </w:r>
    </w:p>
    <w:p w14:paraId="479194BF" w14:textId="77777777" w:rsidR="00237C5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Past efforts to increase awareness and knowledge on the status of water resources in the Palouse Basin can also help direct future ed</w:t>
      </w:r>
      <w:r w:rsidR="00843624">
        <w:rPr>
          <w:rFonts w:ascii="Times New Roman" w:hAnsi="Times New Roman"/>
        </w:rPr>
        <w:t xml:space="preserve">ucation and outreach projects. </w:t>
      </w:r>
      <w:r w:rsidRPr="00E85797">
        <w:rPr>
          <w:rFonts w:ascii="Times New Roman" w:hAnsi="Times New Roman"/>
        </w:rPr>
        <w:t>Before implementation of further educational programs two</w:t>
      </w:r>
      <w:r w:rsidR="00E52278">
        <w:rPr>
          <w:rFonts w:ascii="Times New Roman" w:hAnsi="Times New Roman"/>
        </w:rPr>
        <w:t xml:space="preserve"> things must be considered: 1) where to aim these efforts and</w:t>
      </w:r>
      <w:r w:rsidRPr="00E85797">
        <w:rPr>
          <w:rFonts w:ascii="Times New Roman" w:hAnsi="Times New Roman"/>
        </w:rPr>
        <w:t xml:space="preserve"> </w:t>
      </w:r>
      <w:r w:rsidR="00E52278">
        <w:rPr>
          <w:rFonts w:ascii="Times New Roman" w:hAnsi="Times New Roman"/>
        </w:rPr>
        <w:t>2) h</w:t>
      </w:r>
      <w:r w:rsidRPr="00E85797">
        <w:rPr>
          <w:rFonts w:ascii="Times New Roman" w:hAnsi="Times New Roman"/>
        </w:rPr>
        <w:t>ow to communicate complex scientific/social issues to community groups with a wide range of educational background and knowledge regarding the issue.</w:t>
      </w:r>
    </w:p>
    <w:p w14:paraId="3704318A" w14:textId="77777777" w:rsidR="00237C52" w:rsidRPr="00E85797" w:rsidRDefault="009C194E" w:rsidP="00AC06F8">
      <w:pPr>
        <w:spacing w:after="0" w:line="480" w:lineRule="auto"/>
        <w:ind w:firstLine="720"/>
        <w:jc w:val="both"/>
        <w:rPr>
          <w:rFonts w:ascii="Times New Roman" w:hAnsi="Times New Roman"/>
        </w:rPr>
      </w:pPr>
      <w:r w:rsidRPr="00E85797">
        <w:rPr>
          <w:rFonts w:ascii="Times New Roman" w:hAnsi="Times New Roman"/>
        </w:rPr>
        <w:t xml:space="preserve">Given the limited resources </w:t>
      </w:r>
      <w:r w:rsidR="00237C52" w:rsidRPr="00E85797">
        <w:rPr>
          <w:rFonts w:ascii="Times New Roman" w:hAnsi="Times New Roman"/>
        </w:rPr>
        <w:t>for outreach efforts</w:t>
      </w:r>
      <w:r w:rsidRPr="00E85797">
        <w:rPr>
          <w:rFonts w:ascii="Times New Roman" w:hAnsi="Times New Roman"/>
        </w:rPr>
        <w:t xml:space="preserve"> such as time, human power and funding,</w:t>
      </w:r>
      <w:r w:rsidR="00237C52" w:rsidRPr="00E85797">
        <w:rPr>
          <w:rFonts w:ascii="Times New Roman" w:hAnsi="Times New Roman"/>
        </w:rPr>
        <w:t xml:space="preserve"> it is prudent to define where these efforts will have the most influence. Identifying target audiences and focusing education and outreach on them will increase the probability of seeing responses and action by the community. Once target a</w:t>
      </w:r>
      <w:r w:rsidR="00E52278">
        <w:rPr>
          <w:rFonts w:ascii="Times New Roman" w:hAnsi="Times New Roman"/>
        </w:rPr>
        <w:t>udiences have been defined,</w:t>
      </w:r>
      <w:r w:rsidR="00237C52" w:rsidRPr="00E85797">
        <w:rPr>
          <w:rFonts w:ascii="Times New Roman" w:hAnsi="Times New Roman"/>
        </w:rPr>
        <w:t xml:space="preserve"> we can turn to the second question, recognizing that different audiences may benefit from different methods of communicating the dilemma of declining aquifers in the Palouse Basin.</w:t>
      </w:r>
    </w:p>
    <w:p w14:paraId="36ED3FEB" w14:textId="77777777" w:rsidR="00237C52" w:rsidRDefault="00237C52" w:rsidP="00AC06F8">
      <w:pPr>
        <w:spacing w:after="0" w:line="480" w:lineRule="auto"/>
        <w:ind w:firstLine="720"/>
        <w:jc w:val="both"/>
        <w:rPr>
          <w:rFonts w:ascii="Times New Roman" w:hAnsi="Times New Roman"/>
        </w:rPr>
      </w:pPr>
      <w:r w:rsidRPr="00E85797">
        <w:rPr>
          <w:rFonts w:ascii="Times New Roman" w:hAnsi="Times New Roman"/>
        </w:rPr>
        <w:t xml:space="preserve">The first step in identifying target audiences is to identify all the possible audiences that exist in the community. This is a challenging undertaking, especially considering the socially and politically charged task of “grouping” people together, but the value of a participatory process discussed earlier demands identification of relevant stakeholders. For the purposes of this paper, we performed a community diagnostic (a method to identify stakeholders and pre-existing community groups) by reviewing the existing literature that relates to water use in the Palouse Basin.  Drawing on information from UI Masters’ </w:t>
      </w:r>
      <w:r w:rsidR="006372A2">
        <w:rPr>
          <w:rFonts w:ascii="Times New Roman" w:hAnsi="Times New Roman"/>
        </w:rPr>
        <w:t>t</w:t>
      </w:r>
      <w:r w:rsidRPr="00E85797">
        <w:rPr>
          <w:rFonts w:ascii="Times New Roman" w:hAnsi="Times New Roman"/>
        </w:rPr>
        <w:t xml:space="preserve">heses, </w:t>
      </w:r>
      <w:r w:rsidR="006372A2">
        <w:rPr>
          <w:rFonts w:ascii="Times New Roman" w:hAnsi="Times New Roman"/>
        </w:rPr>
        <w:t>c</w:t>
      </w:r>
      <w:r w:rsidRPr="00E85797">
        <w:rPr>
          <w:rFonts w:ascii="Times New Roman" w:hAnsi="Times New Roman"/>
        </w:rPr>
        <w:t xml:space="preserve">ity </w:t>
      </w:r>
      <w:r w:rsidR="006372A2">
        <w:rPr>
          <w:rFonts w:ascii="Times New Roman" w:hAnsi="Times New Roman"/>
        </w:rPr>
        <w:t>w</w:t>
      </w:r>
      <w:r w:rsidRPr="00E85797">
        <w:rPr>
          <w:rFonts w:ascii="Times New Roman" w:hAnsi="Times New Roman"/>
        </w:rPr>
        <w:t xml:space="preserve">ater </w:t>
      </w:r>
      <w:r w:rsidR="006372A2">
        <w:rPr>
          <w:rFonts w:ascii="Times New Roman" w:hAnsi="Times New Roman"/>
        </w:rPr>
        <w:t>p</w:t>
      </w:r>
      <w:r w:rsidRPr="00E85797">
        <w:rPr>
          <w:rFonts w:ascii="Times New Roman" w:hAnsi="Times New Roman"/>
        </w:rPr>
        <w:t xml:space="preserve">lans, PBAC publications and presentations given by professionals to the Water Resources 506 course, we identified </w:t>
      </w:r>
      <w:r w:rsidR="00E6223C" w:rsidRPr="00E85797">
        <w:rPr>
          <w:rFonts w:ascii="Times New Roman" w:hAnsi="Times New Roman"/>
        </w:rPr>
        <w:t>the groups listed in Table 2</w:t>
      </w:r>
      <w:r w:rsidRPr="00E85797">
        <w:rPr>
          <w:rFonts w:ascii="Times New Roman" w:hAnsi="Times New Roman"/>
        </w:rPr>
        <w:t>. The primary criterion used for selection of the potential audiences was their inclusion as separate entities in existing documents (Tidwell et al. 2003; City of Moscow Water Conservation Plan 2004).</w:t>
      </w:r>
    </w:p>
    <w:p w14:paraId="46B9EA78" w14:textId="77777777" w:rsidR="00C76FF8" w:rsidRDefault="00C76FF8" w:rsidP="00AC06F8">
      <w:pPr>
        <w:spacing w:after="0" w:line="480" w:lineRule="auto"/>
        <w:ind w:firstLine="720"/>
        <w:jc w:val="both"/>
        <w:rPr>
          <w:rFonts w:ascii="Times New Roman" w:hAnsi="Times New Roman"/>
        </w:rPr>
      </w:pPr>
    </w:p>
    <w:p w14:paraId="6564DE19" w14:textId="77777777" w:rsidR="00C76FF8" w:rsidRDefault="00C76FF8" w:rsidP="00AC06F8">
      <w:pPr>
        <w:spacing w:after="0" w:line="480" w:lineRule="auto"/>
        <w:ind w:firstLine="720"/>
        <w:jc w:val="both"/>
        <w:rPr>
          <w:rFonts w:ascii="Times New Roman" w:hAnsi="Times New Roman"/>
        </w:rPr>
      </w:pPr>
    </w:p>
    <w:p w14:paraId="69A9637C" w14:textId="77777777" w:rsidR="00C76FF8" w:rsidRDefault="00C76FF8" w:rsidP="00AC06F8">
      <w:pPr>
        <w:spacing w:after="0" w:line="480" w:lineRule="auto"/>
        <w:ind w:firstLine="720"/>
        <w:jc w:val="both"/>
        <w:rPr>
          <w:rFonts w:ascii="Times New Roman" w:hAnsi="Times New Roman"/>
        </w:rPr>
      </w:pPr>
    </w:p>
    <w:p w14:paraId="225A764C" w14:textId="77777777" w:rsidR="00C76FF8" w:rsidRPr="00E85797" w:rsidRDefault="00C76FF8" w:rsidP="00AC06F8">
      <w:pPr>
        <w:spacing w:after="0" w:line="480" w:lineRule="auto"/>
        <w:ind w:firstLine="720"/>
        <w:jc w:val="both"/>
        <w:rPr>
          <w:rFonts w:ascii="Times New Roman" w:hAnsi="Times New Roman"/>
        </w:rPr>
      </w:pPr>
    </w:p>
    <w:tbl>
      <w:tblPr>
        <w:tblStyle w:val="TableGrid"/>
        <w:tblW w:w="0" w:type="auto"/>
        <w:jc w:val="center"/>
        <w:tblLook w:val="00A0" w:firstRow="1" w:lastRow="0" w:firstColumn="1" w:lastColumn="0" w:noHBand="0" w:noVBand="0"/>
      </w:tblPr>
      <w:tblGrid>
        <w:gridCol w:w="8856"/>
      </w:tblGrid>
      <w:tr w:rsidR="00237C52" w:rsidRPr="00E85797" w14:paraId="55A0B929" w14:textId="77777777">
        <w:trPr>
          <w:jc w:val="center"/>
        </w:trPr>
        <w:tc>
          <w:tcPr>
            <w:tcW w:w="8856" w:type="dxa"/>
            <w:shd w:val="clear" w:color="auto" w:fill="C0C0C0"/>
          </w:tcPr>
          <w:p w14:paraId="03790AD1" w14:textId="77777777" w:rsidR="00237C52" w:rsidRPr="00E85797" w:rsidRDefault="00E6223C" w:rsidP="006372A2">
            <w:pPr>
              <w:spacing w:line="360" w:lineRule="auto"/>
              <w:rPr>
                <w:rFonts w:ascii="Times New Roman" w:hAnsi="Times New Roman"/>
              </w:rPr>
            </w:pPr>
            <w:r w:rsidRPr="00E85797">
              <w:rPr>
                <w:rFonts w:ascii="Times New Roman" w:hAnsi="Times New Roman"/>
                <w:b/>
              </w:rPr>
              <w:t>Table 2</w:t>
            </w:r>
            <w:r w:rsidR="00237C52" w:rsidRPr="00E85797">
              <w:rPr>
                <w:rFonts w:ascii="Times New Roman" w:hAnsi="Times New Roman"/>
                <w:b/>
              </w:rPr>
              <w:t>.</w:t>
            </w:r>
            <w:r w:rsidR="00237C52" w:rsidRPr="00E85797">
              <w:rPr>
                <w:rFonts w:ascii="Times New Roman" w:hAnsi="Times New Roman"/>
              </w:rPr>
              <w:t xml:space="preserve"> Existing community groups to consider for targeted education and outreach efforts</w:t>
            </w:r>
          </w:p>
        </w:tc>
      </w:tr>
      <w:tr w:rsidR="00237C52" w:rsidRPr="00E85797" w14:paraId="2C980FD5" w14:textId="77777777">
        <w:trPr>
          <w:jc w:val="center"/>
        </w:trPr>
        <w:tc>
          <w:tcPr>
            <w:tcW w:w="8856" w:type="dxa"/>
          </w:tcPr>
          <w:p w14:paraId="11EC2D71" w14:textId="77777777" w:rsidR="00237C52" w:rsidRPr="00E85797" w:rsidRDefault="00237C52" w:rsidP="006372A2">
            <w:pPr>
              <w:spacing w:line="360" w:lineRule="auto"/>
              <w:rPr>
                <w:rFonts w:ascii="Times New Roman" w:hAnsi="Times New Roman"/>
              </w:rPr>
            </w:pPr>
            <w:r w:rsidRPr="00E85797">
              <w:rPr>
                <w:rFonts w:ascii="Times New Roman" w:hAnsi="Times New Roman"/>
              </w:rPr>
              <w:t>Primary &amp; Secondary Schools</w:t>
            </w:r>
          </w:p>
        </w:tc>
      </w:tr>
      <w:tr w:rsidR="00237C52" w:rsidRPr="00E85797" w14:paraId="171ECD3E" w14:textId="77777777">
        <w:trPr>
          <w:jc w:val="center"/>
        </w:trPr>
        <w:tc>
          <w:tcPr>
            <w:tcW w:w="8856" w:type="dxa"/>
          </w:tcPr>
          <w:p w14:paraId="60A438AA" w14:textId="77777777" w:rsidR="00237C52" w:rsidRPr="00E85797" w:rsidRDefault="00237C52" w:rsidP="006372A2">
            <w:pPr>
              <w:spacing w:line="360" w:lineRule="auto"/>
              <w:rPr>
                <w:rFonts w:ascii="Times New Roman" w:hAnsi="Times New Roman"/>
              </w:rPr>
            </w:pPr>
            <w:r w:rsidRPr="00E85797">
              <w:rPr>
                <w:rFonts w:ascii="Times New Roman" w:hAnsi="Times New Roman"/>
              </w:rPr>
              <w:t xml:space="preserve">Universities: University of Idaho, Washington State University, </w:t>
            </w:r>
            <w:r w:rsidR="006372A2">
              <w:rPr>
                <w:rFonts w:ascii="Times New Roman" w:hAnsi="Times New Roman"/>
              </w:rPr>
              <w:t xml:space="preserve">New </w:t>
            </w:r>
            <w:r w:rsidRPr="00E85797">
              <w:rPr>
                <w:rFonts w:ascii="Times New Roman" w:hAnsi="Times New Roman"/>
              </w:rPr>
              <w:t>S</w:t>
            </w:r>
            <w:r w:rsidR="006372A2">
              <w:rPr>
                <w:rFonts w:ascii="Times New Roman" w:hAnsi="Times New Roman"/>
              </w:rPr>
              <w:t>aint</w:t>
            </w:r>
            <w:r w:rsidRPr="00E85797">
              <w:rPr>
                <w:rFonts w:ascii="Times New Roman" w:hAnsi="Times New Roman"/>
              </w:rPr>
              <w:t xml:space="preserve"> Andrews</w:t>
            </w:r>
          </w:p>
        </w:tc>
      </w:tr>
      <w:tr w:rsidR="00237C52" w:rsidRPr="00E85797" w14:paraId="0F3FF5EA" w14:textId="77777777">
        <w:trPr>
          <w:jc w:val="center"/>
        </w:trPr>
        <w:tc>
          <w:tcPr>
            <w:tcW w:w="8856" w:type="dxa"/>
          </w:tcPr>
          <w:p w14:paraId="13B48431" w14:textId="77777777" w:rsidR="00237C52" w:rsidRPr="00E85797" w:rsidRDefault="00237C52" w:rsidP="006372A2">
            <w:pPr>
              <w:spacing w:line="360" w:lineRule="auto"/>
              <w:rPr>
                <w:rFonts w:ascii="Times New Roman" w:hAnsi="Times New Roman"/>
              </w:rPr>
            </w:pPr>
            <w:r w:rsidRPr="00E85797">
              <w:rPr>
                <w:rFonts w:ascii="Times New Roman" w:hAnsi="Times New Roman"/>
              </w:rPr>
              <w:t>Cities of Moscow &amp; Pullman</w:t>
            </w:r>
          </w:p>
        </w:tc>
      </w:tr>
      <w:tr w:rsidR="00237C52" w:rsidRPr="00E85797" w14:paraId="0F22B24A" w14:textId="77777777">
        <w:trPr>
          <w:jc w:val="center"/>
        </w:trPr>
        <w:tc>
          <w:tcPr>
            <w:tcW w:w="8856" w:type="dxa"/>
          </w:tcPr>
          <w:p w14:paraId="23C9C8A2" w14:textId="77777777" w:rsidR="00237C52" w:rsidRPr="00E85797" w:rsidRDefault="00237C52" w:rsidP="006372A2">
            <w:pPr>
              <w:spacing w:line="360" w:lineRule="auto"/>
              <w:rPr>
                <w:rFonts w:ascii="Times New Roman" w:hAnsi="Times New Roman"/>
              </w:rPr>
            </w:pPr>
            <w:r w:rsidRPr="00E85797">
              <w:rPr>
                <w:rFonts w:ascii="Times New Roman" w:hAnsi="Times New Roman"/>
              </w:rPr>
              <w:t>Government Agencies (County, State, Federal)</w:t>
            </w:r>
          </w:p>
        </w:tc>
      </w:tr>
      <w:tr w:rsidR="00237C52" w:rsidRPr="00E85797" w14:paraId="4B201F8A" w14:textId="77777777">
        <w:trPr>
          <w:jc w:val="center"/>
        </w:trPr>
        <w:tc>
          <w:tcPr>
            <w:tcW w:w="8856" w:type="dxa"/>
          </w:tcPr>
          <w:p w14:paraId="411E86A4" w14:textId="77777777" w:rsidR="00237C52" w:rsidRPr="00E85797" w:rsidRDefault="00237C52" w:rsidP="006372A2">
            <w:pPr>
              <w:spacing w:line="360" w:lineRule="auto"/>
              <w:rPr>
                <w:rFonts w:ascii="Times New Roman" w:hAnsi="Times New Roman"/>
              </w:rPr>
            </w:pPr>
            <w:r w:rsidRPr="00E85797">
              <w:rPr>
                <w:rFonts w:ascii="Times New Roman" w:hAnsi="Times New Roman"/>
              </w:rPr>
              <w:t>Commercial Entities (service industry, healthcare, etc.)</w:t>
            </w:r>
          </w:p>
        </w:tc>
      </w:tr>
      <w:tr w:rsidR="00237C52" w:rsidRPr="00E85797" w14:paraId="433DD2DF" w14:textId="77777777">
        <w:trPr>
          <w:jc w:val="center"/>
        </w:trPr>
        <w:tc>
          <w:tcPr>
            <w:tcW w:w="8856" w:type="dxa"/>
          </w:tcPr>
          <w:p w14:paraId="2A66C26F" w14:textId="77777777" w:rsidR="00237C52" w:rsidRPr="00E85797" w:rsidRDefault="00237C52" w:rsidP="006372A2">
            <w:pPr>
              <w:spacing w:line="360" w:lineRule="auto"/>
              <w:rPr>
                <w:rFonts w:ascii="Times New Roman" w:hAnsi="Times New Roman"/>
              </w:rPr>
            </w:pPr>
            <w:r w:rsidRPr="00E85797">
              <w:rPr>
                <w:rFonts w:ascii="Times New Roman" w:hAnsi="Times New Roman"/>
              </w:rPr>
              <w:t>Agricultural Entities</w:t>
            </w:r>
          </w:p>
        </w:tc>
      </w:tr>
      <w:tr w:rsidR="00237C52" w:rsidRPr="00E85797" w14:paraId="78010358" w14:textId="77777777">
        <w:trPr>
          <w:jc w:val="center"/>
        </w:trPr>
        <w:tc>
          <w:tcPr>
            <w:tcW w:w="8856" w:type="dxa"/>
          </w:tcPr>
          <w:p w14:paraId="35CF97D8" w14:textId="77777777" w:rsidR="00237C52" w:rsidRPr="00E85797" w:rsidRDefault="00237C52" w:rsidP="006372A2">
            <w:pPr>
              <w:spacing w:line="360" w:lineRule="auto"/>
              <w:rPr>
                <w:rFonts w:ascii="Times New Roman" w:hAnsi="Times New Roman"/>
              </w:rPr>
            </w:pPr>
            <w:r w:rsidRPr="00E85797">
              <w:rPr>
                <w:rFonts w:ascii="Times New Roman" w:hAnsi="Times New Roman"/>
              </w:rPr>
              <w:t>Non-profits/Community Action Groups: PCEI, PBAC</w:t>
            </w:r>
          </w:p>
        </w:tc>
      </w:tr>
      <w:tr w:rsidR="00237C52" w:rsidRPr="00E85797" w14:paraId="0C48EE45" w14:textId="77777777">
        <w:trPr>
          <w:jc w:val="center"/>
        </w:trPr>
        <w:tc>
          <w:tcPr>
            <w:tcW w:w="8856" w:type="dxa"/>
          </w:tcPr>
          <w:p w14:paraId="59EA4AEB" w14:textId="77777777" w:rsidR="00237C52" w:rsidRPr="00E85797" w:rsidRDefault="00237C52" w:rsidP="006372A2">
            <w:pPr>
              <w:spacing w:line="360" w:lineRule="auto"/>
              <w:rPr>
                <w:rFonts w:ascii="Times New Roman" w:hAnsi="Times New Roman"/>
              </w:rPr>
            </w:pPr>
            <w:r w:rsidRPr="00E85797">
              <w:rPr>
                <w:rFonts w:ascii="Times New Roman" w:hAnsi="Times New Roman"/>
              </w:rPr>
              <w:t>Individuals/Family Households</w:t>
            </w:r>
          </w:p>
        </w:tc>
      </w:tr>
      <w:tr w:rsidR="00237C52" w:rsidRPr="00E85797" w14:paraId="6BCD137C" w14:textId="77777777">
        <w:trPr>
          <w:trHeight w:val="70"/>
          <w:jc w:val="center"/>
        </w:trPr>
        <w:tc>
          <w:tcPr>
            <w:tcW w:w="8856" w:type="dxa"/>
          </w:tcPr>
          <w:p w14:paraId="64E978D3" w14:textId="77777777" w:rsidR="00237C52" w:rsidRPr="006372A2" w:rsidRDefault="006372A2" w:rsidP="006372A2">
            <w:pPr>
              <w:rPr>
                <w:rFonts w:ascii="Times New Roman" w:hAnsi="Times New Roman"/>
                <w:sz w:val="20"/>
              </w:rPr>
            </w:pPr>
            <w:r>
              <w:rPr>
                <w:rFonts w:ascii="Times New Roman" w:hAnsi="Times New Roman"/>
                <w:sz w:val="20"/>
              </w:rPr>
              <w:t>*</w:t>
            </w:r>
            <w:r w:rsidR="00237C52" w:rsidRPr="006372A2">
              <w:rPr>
                <w:rFonts w:ascii="Times New Roman" w:hAnsi="Times New Roman"/>
                <w:sz w:val="20"/>
              </w:rPr>
              <w:t xml:space="preserve">Note: This list is not comprehensive, and we recognize that there are many people that may fit into more than one category, or perhaps none at all, but this is a functional list that does identify the major potential audiences for education and outreach efforts. </w:t>
            </w:r>
          </w:p>
        </w:tc>
      </w:tr>
    </w:tbl>
    <w:p w14:paraId="35717E46" w14:textId="77777777" w:rsidR="00237C52" w:rsidRPr="00E85797" w:rsidRDefault="00237C52" w:rsidP="00C633FB">
      <w:pPr>
        <w:spacing w:after="0" w:line="480" w:lineRule="auto"/>
        <w:rPr>
          <w:rFonts w:ascii="Times New Roman" w:hAnsi="Times New Roman"/>
        </w:rPr>
      </w:pPr>
    </w:p>
    <w:p w14:paraId="5E061194" w14:textId="77777777" w:rsidR="00237C52" w:rsidRPr="00E85797" w:rsidRDefault="00237C52" w:rsidP="00AC06F8">
      <w:pPr>
        <w:spacing w:after="0" w:line="480" w:lineRule="auto"/>
        <w:ind w:firstLine="360"/>
        <w:jc w:val="both"/>
        <w:rPr>
          <w:rFonts w:ascii="Times New Roman" w:hAnsi="Times New Roman"/>
        </w:rPr>
      </w:pPr>
      <w:r w:rsidRPr="00E85797">
        <w:rPr>
          <w:rFonts w:ascii="Times New Roman" w:hAnsi="Times New Roman"/>
        </w:rPr>
        <w:t xml:space="preserve">Defining the criteria to </w:t>
      </w:r>
      <w:r w:rsidRPr="00E85797">
        <w:rPr>
          <w:rFonts w:ascii="Times New Roman" w:hAnsi="Times New Roman"/>
          <w:i/>
        </w:rPr>
        <w:t>prioritize</w:t>
      </w:r>
      <w:r w:rsidRPr="00E85797">
        <w:rPr>
          <w:rFonts w:ascii="Times New Roman" w:hAnsi="Times New Roman"/>
        </w:rPr>
        <w:t xml:space="preserve"> these groups for targeted education and outreach efforts was more complex, but again relied heavily on preexisting research and information available on the Palouse Basin Community Water Information System website.  Through this analysis and discussion within our group</w:t>
      </w:r>
      <w:r w:rsidR="00E6223C" w:rsidRPr="00E85797">
        <w:rPr>
          <w:rFonts w:ascii="Times New Roman" w:hAnsi="Times New Roman"/>
        </w:rPr>
        <w:t xml:space="preserve"> we developed questions (Table 3</w:t>
      </w:r>
      <w:r w:rsidRPr="00E85797">
        <w:rPr>
          <w:rFonts w:ascii="Times New Roman" w:hAnsi="Times New Roman"/>
        </w:rPr>
        <w:t>) to guide the process and select audiences to target.</w:t>
      </w:r>
    </w:p>
    <w:tbl>
      <w:tblPr>
        <w:tblStyle w:val="TableGrid"/>
        <w:tblW w:w="0" w:type="auto"/>
        <w:jc w:val="center"/>
        <w:tblInd w:w="-72" w:type="dxa"/>
        <w:tblLook w:val="00A0" w:firstRow="1" w:lastRow="0" w:firstColumn="1" w:lastColumn="0" w:noHBand="0" w:noVBand="0"/>
      </w:tblPr>
      <w:tblGrid>
        <w:gridCol w:w="8928"/>
      </w:tblGrid>
      <w:tr w:rsidR="00237C52" w:rsidRPr="00E85797" w14:paraId="28CFF21C" w14:textId="77777777">
        <w:trPr>
          <w:jc w:val="center"/>
        </w:trPr>
        <w:tc>
          <w:tcPr>
            <w:tcW w:w="8928" w:type="dxa"/>
            <w:shd w:val="clear" w:color="auto" w:fill="C0C0C0"/>
          </w:tcPr>
          <w:p w14:paraId="29DD45EA" w14:textId="77777777" w:rsidR="00237C52" w:rsidRPr="00E85797" w:rsidRDefault="00E6223C" w:rsidP="00C633FB">
            <w:pPr>
              <w:spacing w:line="480" w:lineRule="auto"/>
              <w:rPr>
                <w:rFonts w:ascii="Times New Roman" w:hAnsi="Times New Roman"/>
              </w:rPr>
            </w:pPr>
            <w:r w:rsidRPr="00E85797">
              <w:rPr>
                <w:rFonts w:ascii="Times New Roman" w:hAnsi="Times New Roman"/>
                <w:b/>
              </w:rPr>
              <w:t>Table 3</w:t>
            </w:r>
            <w:r w:rsidR="00237C52" w:rsidRPr="00E85797">
              <w:rPr>
                <w:rFonts w:ascii="Times New Roman" w:hAnsi="Times New Roman"/>
                <w:b/>
              </w:rPr>
              <w:t xml:space="preserve">.  </w:t>
            </w:r>
            <w:r w:rsidR="00237C52" w:rsidRPr="00E85797">
              <w:rPr>
                <w:rFonts w:ascii="Times New Roman" w:hAnsi="Times New Roman"/>
              </w:rPr>
              <w:t>Guiding questions for identification of target audiences</w:t>
            </w:r>
          </w:p>
        </w:tc>
      </w:tr>
      <w:tr w:rsidR="00237C52" w:rsidRPr="00E85797" w14:paraId="1235B978" w14:textId="77777777">
        <w:trPr>
          <w:jc w:val="center"/>
        </w:trPr>
        <w:tc>
          <w:tcPr>
            <w:tcW w:w="8928" w:type="dxa"/>
          </w:tcPr>
          <w:p w14:paraId="4C87D651" w14:textId="77777777" w:rsidR="00237C52" w:rsidRPr="00E85797" w:rsidRDefault="00237C52" w:rsidP="006372A2">
            <w:pPr>
              <w:spacing w:line="360" w:lineRule="auto"/>
              <w:rPr>
                <w:rFonts w:ascii="Times New Roman" w:hAnsi="Times New Roman"/>
              </w:rPr>
            </w:pPr>
            <w:r w:rsidRPr="00E85797">
              <w:rPr>
                <w:rFonts w:ascii="Times New Roman" w:hAnsi="Times New Roman"/>
              </w:rPr>
              <w:t>Which groups would be most receptive to learning about the declining aquifers and water resource issues confronting the region?</w:t>
            </w:r>
          </w:p>
        </w:tc>
      </w:tr>
      <w:tr w:rsidR="00237C52" w:rsidRPr="00E85797" w14:paraId="0267DBE5" w14:textId="77777777">
        <w:trPr>
          <w:jc w:val="center"/>
        </w:trPr>
        <w:tc>
          <w:tcPr>
            <w:tcW w:w="8928" w:type="dxa"/>
          </w:tcPr>
          <w:p w14:paraId="3218F47B" w14:textId="77777777" w:rsidR="00237C52" w:rsidRPr="00E85797" w:rsidRDefault="00237C52" w:rsidP="006372A2">
            <w:pPr>
              <w:spacing w:line="360" w:lineRule="auto"/>
              <w:rPr>
                <w:rFonts w:ascii="Times New Roman" w:hAnsi="Times New Roman"/>
              </w:rPr>
            </w:pPr>
            <w:r w:rsidRPr="00E85797">
              <w:rPr>
                <w:rFonts w:ascii="Times New Roman" w:hAnsi="Times New Roman"/>
              </w:rPr>
              <w:t>Where is there the most ground to be gained? Which audiences have not yet been exposed to the problem?</w:t>
            </w:r>
          </w:p>
        </w:tc>
      </w:tr>
      <w:tr w:rsidR="00237C52" w:rsidRPr="00E85797" w14:paraId="67F65C5C" w14:textId="77777777">
        <w:trPr>
          <w:jc w:val="center"/>
        </w:trPr>
        <w:tc>
          <w:tcPr>
            <w:tcW w:w="8928" w:type="dxa"/>
          </w:tcPr>
          <w:p w14:paraId="656B7F0F" w14:textId="77777777" w:rsidR="00237C52" w:rsidRPr="00E85797" w:rsidRDefault="00237C52" w:rsidP="006372A2">
            <w:pPr>
              <w:spacing w:line="360" w:lineRule="auto"/>
              <w:rPr>
                <w:rFonts w:ascii="Times New Roman" w:hAnsi="Times New Roman"/>
              </w:rPr>
            </w:pPr>
            <w:r w:rsidRPr="00E85797">
              <w:rPr>
                <w:rFonts w:ascii="Times New Roman" w:hAnsi="Times New Roman"/>
              </w:rPr>
              <w:t>Where is there the greatest potential for water and/or monetary savings?</w:t>
            </w:r>
          </w:p>
        </w:tc>
      </w:tr>
      <w:tr w:rsidR="00237C52" w:rsidRPr="00E85797" w14:paraId="0F0E067B" w14:textId="77777777">
        <w:trPr>
          <w:jc w:val="center"/>
        </w:trPr>
        <w:tc>
          <w:tcPr>
            <w:tcW w:w="8928" w:type="dxa"/>
          </w:tcPr>
          <w:p w14:paraId="71421434" w14:textId="77777777" w:rsidR="00237C52" w:rsidRPr="00E85797" w:rsidRDefault="00237C52" w:rsidP="006372A2">
            <w:pPr>
              <w:spacing w:line="360" w:lineRule="auto"/>
              <w:rPr>
                <w:rFonts w:ascii="Times New Roman" w:hAnsi="Times New Roman"/>
              </w:rPr>
            </w:pPr>
            <w:r w:rsidRPr="00E85797">
              <w:rPr>
                <w:rFonts w:ascii="Times New Roman" w:hAnsi="Times New Roman"/>
              </w:rPr>
              <w:t>Which groups have the most elasticity of water use?</w:t>
            </w:r>
          </w:p>
        </w:tc>
      </w:tr>
      <w:tr w:rsidR="00237C52" w:rsidRPr="00E85797" w14:paraId="3A498D4B" w14:textId="77777777">
        <w:trPr>
          <w:jc w:val="center"/>
        </w:trPr>
        <w:tc>
          <w:tcPr>
            <w:tcW w:w="8928" w:type="dxa"/>
          </w:tcPr>
          <w:p w14:paraId="281B4C44" w14:textId="77777777" w:rsidR="00237C52" w:rsidRPr="00E85797" w:rsidRDefault="00237C52" w:rsidP="006372A2">
            <w:pPr>
              <w:spacing w:line="360" w:lineRule="auto"/>
              <w:rPr>
                <w:rFonts w:ascii="Times New Roman" w:hAnsi="Times New Roman"/>
              </w:rPr>
            </w:pPr>
            <w:r w:rsidRPr="00E85797">
              <w:rPr>
                <w:rFonts w:ascii="Times New Roman" w:hAnsi="Times New Roman"/>
              </w:rPr>
              <w:t>Which groups are most likely to respond with behavioral changes?</w:t>
            </w:r>
          </w:p>
        </w:tc>
      </w:tr>
      <w:tr w:rsidR="00237C52" w:rsidRPr="00E85797" w14:paraId="47A089DB" w14:textId="77777777">
        <w:trPr>
          <w:jc w:val="center"/>
        </w:trPr>
        <w:tc>
          <w:tcPr>
            <w:tcW w:w="8928" w:type="dxa"/>
          </w:tcPr>
          <w:p w14:paraId="32BE3FC0" w14:textId="77777777" w:rsidR="00237C52" w:rsidRPr="00E85797" w:rsidRDefault="00237C52" w:rsidP="006372A2">
            <w:pPr>
              <w:spacing w:line="360" w:lineRule="auto"/>
              <w:rPr>
                <w:rFonts w:ascii="Times New Roman" w:hAnsi="Times New Roman"/>
              </w:rPr>
            </w:pPr>
            <w:r w:rsidRPr="00E85797">
              <w:rPr>
                <w:rFonts w:ascii="Times New Roman" w:hAnsi="Times New Roman"/>
              </w:rPr>
              <w:t xml:space="preserve">Where will the effort gain followers for future participatory processes? </w:t>
            </w:r>
          </w:p>
        </w:tc>
      </w:tr>
      <w:tr w:rsidR="00237C52" w:rsidRPr="00E85797" w14:paraId="3D9BAFD4" w14:textId="77777777">
        <w:trPr>
          <w:jc w:val="center"/>
        </w:trPr>
        <w:tc>
          <w:tcPr>
            <w:tcW w:w="8928" w:type="dxa"/>
          </w:tcPr>
          <w:p w14:paraId="74D57FFB" w14:textId="77777777" w:rsidR="00237C52" w:rsidRPr="00E85797" w:rsidRDefault="00237C52" w:rsidP="006372A2">
            <w:pPr>
              <w:spacing w:line="360" w:lineRule="auto"/>
              <w:rPr>
                <w:rFonts w:ascii="Times New Roman" w:hAnsi="Times New Roman"/>
              </w:rPr>
            </w:pPr>
            <w:r w:rsidRPr="00E85797">
              <w:rPr>
                <w:rFonts w:ascii="Times New Roman" w:hAnsi="Times New Roman"/>
              </w:rPr>
              <w:t xml:space="preserve">How many people/groups </w:t>
            </w:r>
            <w:r w:rsidR="006372A2">
              <w:rPr>
                <w:rFonts w:ascii="Times New Roman" w:hAnsi="Times New Roman"/>
              </w:rPr>
              <w:t>are</w:t>
            </w:r>
            <w:r w:rsidRPr="00E85797">
              <w:rPr>
                <w:rFonts w:ascii="Times New Roman" w:hAnsi="Times New Roman"/>
              </w:rPr>
              <w:t xml:space="preserve"> realistic to reach given current resource constraints?</w:t>
            </w:r>
          </w:p>
        </w:tc>
      </w:tr>
    </w:tbl>
    <w:p w14:paraId="18B5245F" w14:textId="77777777" w:rsidR="00237C52" w:rsidRPr="00E85797" w:rsidRDefault="00237C52" w:rsidP="00C633FB">
      <w:pPr>
        <w:spacing w:after="0" w:line="480" w:lineRule="auto"/>
        <w:rPr>
          <w:rFonts w:ascii="Times New Roman" w:hAnsi="Times New Roman"/>
        </w:rPr>
      </w:pPr>
    </w:p>
    <w:p w14:paraId="78410782" w14:textId="77777777" w:rsidR="00237C5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Ideally, for each group given priority as a target audience</w:t>
      </w:r>
      <w:r w:rsidR="00B54674">
        <w:rPr>
          <w:rFonts w:ascii="Times New Roman" w:hAnsi="Times New Roman"/>
        </w:rPr>
        <w:t>,</w:t>
      </w:r>
      <w:r w:rsidRPr="00E85797">
        <w:rPr>
          <w:rFonts w:ascii="Times New Roman" w:hAnsi="Times New Roman"/>
        </w:rPr>
        <w:t xml:space="preserve"> we would identify the level of knowledge and familiarity with the problem, determine the best method to communicate the issue, and come up with ways that they can be a part of the solution. This approach to implementation can ensure </w:t>
      </w:r>
      <w:r w:rsidR="006372A2">
        <w:rPr>
          <w:rFonts w:ascii="Times New Roman" w:hAnsi="Times New Roman"/>
        </w:rPr>
        <w:t xml:space="preserve">that </w:t>
      </w:r>
      <w:r w:rsidRPr="00E85797">
        <w:rPr>
          <w:rFonts w:ascii="Times New Roman" w:hAnsi="Times New Roman"/>
        </w:rPr>
        <w:t>future education</w:t>
      </w:r>
      <w:r w:rsidR="006372A2">
        <w:rPr>
          <w:rFonts w:ascii="Times New Roman" w:hAnsi="Times New Roman"/>
        </w:rPr>
        <w:t xml:space="preserve"> and </w:t>
      </w:r>
      <w:r w:rsidRPr="00E85797">
        <w:rPr>
          <w:rFonts w:ascii="Times New Roman" w:hAnsi="Times New Roman"/>
        </w:rPr>
        <w:t xml:space="preserve">outreach efforts are </w:t>
      </w:r>
      <w:r w:rsidR="00144CC6">
        <w:rPr>
          <w:rFonts w:ascii="Times New Roman" w:hAnsi="Times New Roman"/>
        </w:rPr>
        <w:t xml:space="preserve">both </w:t>
      </w:r>
      <w:r w:rsidRPr="00E85797">
        <w:rPr>
          <w:rFonts w:ascii="Times New Roman" w:hAnsi="Times New Roman"/>
        </w:rPr>
        <w:t>efficient and effective.  It also re-emphasizes the importance of community willingness in achieving the goal of a long term, viable water supply through demand reduction, while simultaneously laying the groundwork and understanding for alternative water sources in the future.</w:t>
      </w:r>
    </w:p>
    <w:p w14:paraId="71C9EC80" w14:textId="77777777" w:rsidR="00237C5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Maintaining the momentum of ongoing efforts is also important and we must take advantage of the interdisciplinary and cross-community networks for the flow of information that have already been created.  For example, PBAC is a community organization that has already gained some notable ground and clout within the community, and even carries some legal weight.  It is a resource that must be capitalized on to reach a diversity of stakeholders.  The Palouse Basin Summit – an event planned for later in the year – may be a great opportunity to reach out to target audiences. An effort should be made to include targeted groups through invitations, activities that engage them in the process, inclusion of presentations that use the methods described in this paper for communicating scientific uncertainty, and other creative efforts such as a symposium featuring presentations of school projects from students of all ages or research presentations on various aspects of the issue.</w:t>
      </w:r>
    </w:p>
    <w:p w14:paraId="6A82E874" w14:textId="77777777" w:rsidR="00237C5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 xml:space="preserve"> There are innumerable ways to educate and engage target audiences of the Palouse Basin community. Integrating existing structure with creativity promises to increase attention on the uncertainty of a future water source for the area. Through increased attention and education on possible conservation measures, the hope is that the region can decrease per capita demand, thus minimizing pumping outflow from the aquifer, and simultaneously gain momentum towards future alternative water sources through public awareness.</w:t>
      </w:r>
      <w:r w:rsidRPr="00E85797">
        <w:rPr>
          <w:rFonts w:ascii="Times New Roman" w:hAnsi="Times New Roman"/>
        </w:rPr>
        <w:tab/>
      </w:r>
    </w:p>
    <w:p w14:paraId="3B1C9105" w14:textId="77777777" w:rsidR="00843624" w:rsidRDefault="00843624" w:rsidP="00AC06F8">
      <w:pPr>
        <w:spacing w:after="0" w:line="480" w:lineRule="auto"/>
        <w:jc w:val="both"/>
        <w:rPr>
          <w:rFonts w:ascii="Times New Roman" w:hAnsi="Times New Roman"/>
          <w:b/>
        </w:rPr>
      </w:pPr>
    </w:p>
    <w:p w14:paraId="51F42F5A" w14:textId="77777777" w:rsidR="00237C52" w:rsidRPr="00E85797" w:rsidRDefault="00237C52" w:rsidP="00AC06F8">
      <w:pPr>
        <w:spacing w:after="0" w:line="480" w:lineRule="auto"/>
        <w:jc w:val="both"/>
        <w:rPr>
          <w:rFonts w:ascii="Times New Roman" w:hAnsi="Times New Roman"/>
        </w:rPr>
      </w:pPr>
      <w:r w:rsidRPr="00E85797">
        <w:rPr>
          <w:rFonts w:ascii="Times New Roman" w:hAnsi="Times New Roman"/>
          <w:b/>
        </w:rPr>
        <w:t>Conclusion</w:t>
      </w:r>
      <w:r w:rsidRPr="00E85797">
        <w:rPr>
          <w:rFonts w:ascii="Times New Roman" w:hAnsi="Times New Roman"/>
        </w:rPr>
        <w:t xml:space="preserve"> </w:t>
      </w:r>
    </w:p>
    <w:p w14:paraId="1FC974ED" w14:textId="77777777" w:rsidR="00B54674" w:rsidRDefault="00237C52" w:rsidP="00AC06F8">
      <w:pPr>
        <w:spacing w:after="0" w:line="480" w:lineRule="auto"/>
        <w:ind w:firstLine="720"/>
        <w:jc w:val="both"/>
        <w:rPr>
          <w:rFonts w:ascii="Times New Roman" w:hAnsi="Times New Roman"/>
        </w:rPr>
      </w:pPr>
      <w:r w:rsidRPr="00E85797">
        <w:rPr>
          <w:rFonts w:ascii="Times New Roman" w:hAnsi="Times New Roman"/>
        </w:rPr>
        <w:t>An educational outreach program that</w:t>
      </w:r>
      <w:r w:rsidR="00B54674">
        <w:rPr>
          <w:rFonts w:ascii="Times New Roman" w:hAnsi="Times New Roman"/>
        </w:rPr>
        <w:t xml:space="preserve"> accessibly</w:t>
      </w:r>
      <w:r w:rsidRPr="00E85797">
        <w:rPr>
          <w:rFonts w:ascii="Times New Roman" w:hAnsi="Times New Roman"/>
        </w:rPr>
        <w:t xml:space="preserve"> conveys complex scientific information to</w:t>
      </w:r>
      <w:r w:rsidR="003C2EFD">
        <w:rPr>
          <w:rFonts w:ascii="Times New Roman" w:hAnsi="Times New Roman"/>
        </w:rPr>
        <w:t xml:space="preserve"> the</w:t>
      </w:r>
      <w:r w:rsidRPr="00E85797">
        <w:rPr>
          <w:rFonts w:ascii="Times New Roman" w:hAnsi="Times New Roman"/>
        </w:rPr>
        <w:t xml:space="preserve"> layperson may increase individual knowledge of the declining aquifer problem and result in increased community will for action. Because </w:t>
      </w:r>
      <w:r w:rsidR="00B339E1">
        <w:rPr>
          <w:rFonts w:ascii="Times New Roman" w:hAnsi="Times New Roman"/>
        </w:rPr>
        <w:t>policy-maker</w:t>
      </w:r>
      <w:r w:rsidRPr="00E85797">
        <w:rPr>
          <w:rFonts w:ascii="Times New Roman" w:hAnsi="Times New Roman"/>
        </w:rPr>
        <w:t xml:space="preserve">s are limited by community will to act, increased public interest will allow </w:t>
      </w:r>
      <w:r w:rsidR="003C2EFD">
        <w:rPr>
          <w:rFonts w:ascii="Times New Roman" w:hAnsi="Times New Roman"/>
        </w:rPr>
        <w:t>them</w:t>
      </w:r>
      <w:r w:rsidRPr="00E85797">
        <w:rPr>
          <w:rFonts w:ascii="Times New Roman" w:hAnsi="Times New Roman"/>
        </w:rPr>
        <w:t xml:space="preserve"> to implement policies encouraging conservation of the existing water resource.</w:t>
      </w:r>
    </w:p>
    <w:p w14:paraId="0E976ACA" w14:textId="77777777" w:rsidR="00237C52" w:rsidRPr="00E85797" w:rsidRDefault="00237C52" w:rsidP="00AC06F8">
      <w:pPr>
        <w:spacing w:after="0" w:line="480" w:lineRule="auto"/>
        <w:ind w:firstLine="720"/>
        <w:jc w:val="both"/>
        <w:rPr>
          <w:rFonts w:ascii="Times New Roman" w:hAnsi="Times New Roman"/>
        </w:rPr>
      </w:pPr>
      <w:r w:rsidRPr="00E85797">
        <w:rPr>
          <w:rFonts w:ascii="Times New Roman" w:hAnsi="Times New Roman"/>
        </w:rPr>
        <w:t xml:space="preserve">Given the scale of the problem, an appropriate approach utilized multiple disciplines including hydrology, education, and public policy. </w:t>
      </w:r>
      <w:r w:rsidR="00BD785A" w:rsidRPr="00E85797">
        <w:rPr>
          <w:rFonts w:ascii="Times New Roman" w:hAnsi="Times New Roman"/>
        </w:rPr>
        <w:t>From</w:t>
      </w:r>
      <w:r w:rsidR="00563848" w:rsidRPr="00E85797">
        <w:rPr>
          <w:rFonts w:ascii="Times New Roman" w:hAnsi="Times New Roman"/>
        </w:rPr>
        <w:t xml:space="preserve"> an interdisciplinary examination</w:t>
      </w:r>
      <w:r w:rsidR="00BD785A" w:rsidRPr="00E85797">
        <w:rPr>
          <w:rFonts w:ascii="Times New Roman" w:hAnsi="Times New Roman"/>
        </w:rPr>
        <w:t xml:space="preserve"> of the problem and focused dialogue about potential solutions, a brochure resulted that presents the hydrology of the basin in an easily digestible manner as one example of how to better increase community members</w:t>
      </w:r>
      <w:r w:rsidR="00E6223C" w:rsidRPr="00E85797">
        <w:rPr>
          <w:rFonts w:ascii="Times New Roman" w:hAnsi="Times New Roman"/>
        </w:rPr>
        <w:t>’</w:t>
      </w:r>
      <w:r w:rsidR="00BD785A" w:rsidRPr="00E85797">
        <w:rPr>
          <w:rFonts w:ascii="Times New Roman" w:hAnsi="Times New Roman"/>
        </w:rPr>
        <w:t xml:space="preserve"> knowledge of local water resources</w:t>
      </w:r>
      <w:r w:rsidR="00E6223C" w:rsidRPr="00E85797">
        <w:rPr>
          <w:rFonts w:ascii="Times New Roman" w:hAnsi="Times New Roman"/>
        </w:rPr>
        <w:t xml:space="preserve"> and the uncertainty surrounding future water supply.</w:t>
      </w:r>
    </w:p>
    <w:p w14:paraId="61E86DD2" w14:textId="77777777" w:rsidR="003C2EFD" w:rsidRPr="00E85797" w:rsidRDefault="003C2EFD" w:rsidP="00C633FB">
      <w:pPr>
        <w:spacing w:after="0" w:line="480" w:lineRule="auto"/>
        <w:rPr>
          <w:rFonts w:ascii="Times New Roman" w:hAnsi="Times New Roman"/>
          <w:b/>
        </w:rPr>
      </w:pPr>
    </w:p>
    <w:p w14:paraId="2CC9F219" w14:textId="77777777" w:rsidR="00AC5D6D" w:rsidRPr="00AC5D6D" w:rsidRDefault="003C2EFD" w:rsidP="00AC5D6D">
      <w:pPr>
        <w:spacing w:after="0" w:line="480" w:lineRule="auto"/>
        <w:rPr>
          <w:rFonts w:ascii="Times New Roman" w:hAnsi="Times New Roman" w:cstheme="majorHAnsi"/>
        </w:rPr>
      </w:pPr>
      <w:r>
        <w:rPr>
          <w:rFonts w:ascii="Times New Roman" w:hAnsi="Times New Roman" w:cstheme="majorHAnsi"/>
          <w:b/>
        </w:rPr>
        <w:br w:type="page"/>
      </w:r>
      <w:r w:rsidR="00A95F0C">
        <w:rPr>
          <w:rFonts w:ascii="Times New Roman" w:hAnsi="Times New Roman" w:cstheme="majorHAnsi"/>
          <w:b/>
        </w:rPr>
        <w:t xml:space="preserve">Appendix A: </w:t>
      </w:r>
      <w:r w:rsidR="00AC5D6D">
        <w:rPr>
          <w:rFonts w:ascii="Times New Roman" w:hAnsi="Times New Roman" w:cstheme="majorHAnsi"/>
        </w:rPr>
        <w:t>Final</w:t>
      </w:r>
      <w:r w:rsidR="00A95F0C">
        <w:rPr>
          <w:rFonts w:ascii="Times New Roman" w:hAnsi="Times New Roman" w:cstheme="majorHAnsi"/>
        </w:rPr>
        <w:t xml:space="preserve"> Outline for the Interdisciplinary Paper</w:t>
      </w:r>
    </w:p>
    <w:p w14:paraId="5A5976A2" w14:textId="77777777" w:rsidR="00AC5D6D" w:rsidRDefault="00AC5D6D" w:rsidP="00AC5D6D">
      <w:pPr>
        <w:pStyle w:val="ListParagraph"/>
        <w:numPr>
          <w:ilvl w:val="0"/>
          <w:numId w:val="2"/>
        </w:numPr>
        <w:spacing w:after="0"/>
      </w:pPr>
      <w:r>
        <w:t>Problem Statement</w:t>
      </w:r>
    </w:p>
    <w:p w14:paraId="3528FE9E" w14:textId="77777777" w:rsidR="00AC5D6D" w:rsidRDefault="00AC5D6D" w:rsidP="00AC5D6D">
      <w:pPr>
        <w:pStyle w:val="ListParagraph"/>
        <w:numPr>
          <w:ilvl w:val="1"/>
          <w:numId w:val="2"/>
        </w:numPr>
        <w:spacing w:after="0"/>
      </w:pPr>
      <w:r>
        <w:t>Brief introduction to aquifer</w:t>
      </w:r>
    </w:p>
    <w:p w14:paraId="00BCBE1B" w14:textId="77777777" w:rsidR="00AC5D6D" w:rsidRDefault="00AC5D6D" w:rsidP="00AC5D6D">
      <w:pPr>
        <w:pStyle w:val="ListParagraph"/>
        <w:numPr>
          <w:ilvl w:val="1"/>
          <w:numId w:val="2"/>
        </w:numPr>
        <w:spacing w:after="0"/>
      </w:pPr>
      <w:r>
        <w:t>Brief introduction to management</w:t>
      </w:r>
    </w:p>
    <w:p w14:paraId="63D5C8F4" w14:textId="77777777" w:rsidR="00AC5D6D" w:rsidRDefault="00AC5D6D" w:rsidP="00AC5D6D">
      <w:pPr>
        <w:pStyle w:val="ListParagraph"/>
        <w:numPr>
          <w:ilvl w:val="2"/>
          <w:numId w:val="2"/>
        </w:numPr>
        <w:spacing w:after="0"/>
      </w:pPr>
      <w:r>
        <w:t xml:space="preserve">Policy makers and community leaders believe that the declining aquifer problem needs to be addressed but cannot implement programs until community members recognize that there is a problem and it needs to be addressed. </w:t>
      </w:r>
    </w:p>
    <w:p w14:paraId="1B8B2CDC" w14:textId="77777777" w:rsidR="00AC5D6D" w:rsidRDefault="00AC5D6D" w:rsidP="00AC5D6D">
      <w:pPr>
        <w:pStyle w:val="ListParagraph"/>
        <w:numPr>
          <w:ilvl w:val="2"/>
          <w:numId w:val="2"/>
        </w:numPr>
        <w:spacing w:after="0"/>
      </w:pPr>
      <w:r>
        <w:t>Education could overcome that lack of recognition and make action politically feasible.</w:t>
      </w:r>
    </w:p>
    <w:p w14:paraId="4544A84C" w14:textId="77777777" w:rsidR="00AC5D6D" w:rsidRDefault="00AC5D6D" w:rsidP="00AC5D6D">
      <w:pPr>
        <w:pStyle w:val="ListParagraph"/>
        <w:numPr>
          <w:ilvl w:val="1"/>
          <w:numId w:val="2"/>
        </w:numPr>
        <w:spacing w:after="0"/>
      </w:pPr>
      <w:r>
        <w:t>Brief introduction to education</w:t>
      </w:r>
    </w:p>
    <w:p w14:paraId="75F9442C" w14:textId="77777777" w:rsidR="00AC5D6D" w:rsidRDefault="00AC5D6D" w:rsidP="00AC5D6D">
      <w:pPr>
        <w:pStyle w:val="ListParagraph"/>
        <w:spacing w:after="0"/>
        <w:ind w:left="1440"/>
      </w:pPr>
    </w:p>
    <w:p w14:paraId="76B940A5" w14:textId="77777777" w:rsidR="00AC5D6D" w:rsidRDefault="00AC5D6D" w:rsidP="00AC5D6D">
      <w:pPr>
        <w:pStyle w:val="ListParagraph"/>
        <w:numPr>
          <w:ilvl w:val="0"/>
          <w:numId w:val="2"/>
        </w:numPr>
        <w:spacing w:after="0"/>
      </w:pPr>
      <w:r>
        <w:t>Interdisciplinary Methods Section</w:t>
      </w:r>
    </w:p>
    <w:p w14:paraId="3BF1F31A" w14:textId="77777777" w:rsidR="00AC5D6D" w:rsidRDefault="00AC5D6D" w:rsidP="00AC5D6D">
      <w:pPr>
        <w:pStyle w:val="ListParagraph"/>
        <w:numPr>
          <w:ilvl w:val="0"/>
          <w:numId w:val="9"/>
        </w:numPr>
        <w:spacing w:after="0"/>
      </w:pPr>
      <w:r>
        <w:t>Interdisciplinary process during weekly meetings LIZA</w:t>
      </w:r>
    </w:p>
    <w:p w14:paraId="4C07FB58" w14:textId="77777777" w:rsidR="00AC5D6D" w:rsidRDefault="00AC5D6D" w:rsidP="00AC5D6D">
      <w:pPr>
        <w:pStyle w:val="ListParagraph"/>
        <w:numPr>
          <w:ilvl w:val="1"/>
          <w:numId w:val="9"/>
        </w:numPr>
        <w:spacing w:after="0"/>
      </w:pPr>
      <w:r>
        <w:t>Group meeting summaries</w:t>
      </w:r>
    </w:p>
    <w:p w14:paraId="69424312" w14:textId="77777777" w:rsidR="00AC5D6D" w:rsidRDefault="00AC5D6D" w:rsidP="00AC5D6D">
      <w:pPr>
        <w:pStyle w:val="ListParagraph"/>
        <w:numPr>
          <w:ilvl w:val="1"/>
          <w:numId w:val="9"/>
        </w:numPr>
        <w:spacing w:after="0"/>
      </w:pPr>
      <w:r>
        <w:t>Identifying important disciplines in the problem</w:t>
      </w:r>
    </w:p>
    <w:p w14:paraId="2E13FD28" w14:textId="77777777" w:rsidR="00AC5D6D" w:rsidRDefault="00AC5D6D" w:rsidP="00AC5D6D">
      <w:pPr>
        <w:pStyle w:val="ListParagraph"/>
        <w:numPr>
          <w:ilvl w:val="2"/>
          <w:numId w:val="9"/>
        </w:numPr>
        <w:spacing w:after="0"/>
      </w:pPr>
      <w:r>
        <w:t>Which ones we identified (including the ones we’re not using)</w:t>
      </w:r>
    </w:p>
    <w:p w14:paraId="4FE3A56C" w14:textId="77777777" w:rsidR="00AC5D6D" w:rsidRDefault="00AC5D6D" w:rsidP="00AC5D6D">
      <w:pPr>
        <w:pStyle w:val="ListParagraph"/>
        <w:numPr>
          <w:ilvl w:val="2"/>
          <w:numId w:val="9"/>
        </w:numPr>
        <w:spacing w:after="0"/>
      </w:pPr>
      <w:r>
        <w:t>Why we chose the ones we did</w:t>
      </w:r>
    </w:p>
    <w:p w14:paraId="6B4DFB6B" w14:textId="77777777" w:rsidR="00AC5D6D" w:rsidRDefault="00AC5D6D" w:rsidP="00AC5D6D">
      <w:pPr>
        <w:pStyle w:val="ListParagraph"/>
        <w:numPr>
          <w:ilvl w:val="1"/>
          <w:numId w:val="9"/>
        </w:numPr>
        <w:spacing w:after="0"/>
      </w:pPr>
      <w:r>
        <w:t>Clarifying terms across disciplines</w:t>
      </w:r>
    </w:p>
    <w:p w14:paraId="29B33A3F" w14:textId="77777777" w:rsidR="00AC5D6D" w:rsidRDefault="00AC5D6D" w:rsidP="00AC5D6D">
      <w:pPr>
        <w:pStyle w:val="ListParagraph"/>
        <w:numPr>
          <w:ilvl w:val="0"/>
          <w:numId w:val="9"/>
        </w:numPr>
        <w:spacing w:after="0"/>
      </w:pPr>
      <w:r>
        <w:t>Defining our question ROSS</w:t>
      </w:r>
    </w:p>
    <w:p w14:paraId="5BCE5ED3" w14:textId="77777777" w:rsidR="00AC5D6D" w:rsidRDefault="00AC5D6D" w:rsidP="00AC5D6D">
      <w:pPr>
        <w:pStyle w:val="ListParagraph"/>
        <w:numPr>
          <w:ilvl w:val="1"/>
          <w:numId w:val="9"/>
        </w:numPr>
        <w:spacing w:after="0"/>
      </w:pPr>
      <w:r>
        <w:t>Focus on demand of water</w:t>
      </w:r>
    </w:p>
    <w:p w14:paraId="171899A0" w14:textId="77777777" w:rsidR="00AC5D6D" w:rsidRDefault="00AC5D6D" w:rsidP="00AC5D6D">
      <w:pPr>
        <w:pStyle w:val="ListParagraph"/>
        <w:numPr>
          <w:ilvl w:val="0"/>
          <w:numId w:val="9"/>
        </w:numPr>
        <w:spacing w:after="0"/>
      </w:pPr>
      <w:r>
        <w:t>Describing the uncertainty of water supply JOHN</w:t>
      </w:r>
    </w:p>
    <w:p w14:paraId="25CA41DA" w14:textId="77777777" w:rsidR="00AC5D6D" w:rsidRDefault="00AC5D6D" w:rsidP="00AC5D6D">
      <w:pPr>
        <w:pStyle w:val="ListParagraph"/>
        <w:numPr>
          <w:ilvl w:val="1"/>
          <w:numId w:val="9"/>
        </w:numPr>
        <w:spacing w:after="0"/>
      </w:pPr>
      <w:r>
        <w:t>Social meets Hydrology: Information needed to convince community to change consumption</w:t>
      </w:r>
    </w:p>
    <w:p w14:paraId="5B4D20E9" w14:textId="77777777" w:rsidR="00AC5D6D" w:rsidRDefault="00AC5D6D" w:rsidP="00AC5D6D">
      <w:pPr>
        <w:pStyle w:val="ListParagraph"/>
        <w:numPr>
          <w:ilvl w:val="0"/>
          <w:numId w:val="9"/>
        </w:numPr>
        <w:spacing w:after="0"/>
      </w:pPr>
      <w:r>
        <w:t>Creating our conceptual model  ALLISON</w:t>
      </w:r>
    </w:p>
    <w:p w14:paraId="38F466E2" w14:textId="77777777" w:rsidR="00AC5D6D" w:rsidRDefault="00AC5D6D" w:rsidP="00AC5D6D">
      <w:pPr>
        <w:pStyle w:val="ListParagraph"/>
        <w:numPr>
          <w:ilvl w:val="1"/>
          <w:numId w:val="9"/>
        </w:numPr>
        <w:spacing w:after="0"/>
      </w:pPr>
      <w:r>
        <w:t>How is our system structured?</w:t>
      </w:r>
    </w:p>
    <w:p w14:paraId="131BB695" w14:textId="77777777" w:rsidR="00AC5D6D" w:rsidRDefault="00AC5D6D" w:rsidP="00AC5D6D">
      <w:pPr>
        <w:pStyle w:val="ListParagraph"/>
        <w:numPr>
          <w:ilvl w:val="2"/>
          <w:numId w:val="9"/>
        </w:numPr>
        <w:spacing w:after="0"/>
      </w:pPr>
      <w:r>
        <w:t>Structured around our question</w:t>
      </w:r>
    </w:p>
    <w:p w14:paraId="29383ABC" w14:textId="77777777" w:rsidR="00AC5D6D" w:rsidRDefault="00AC5D6D" w:rsidP="00AC5D6D">
      <w:pPr>
        <w:pStyle w:val="ListParagraph"/>
        <w:numPr>
          <w:ilvl w:val="0"/>
          <w:numId w:val="9"/>
        </w:numPr>
        <w:spacing w:after="0"/>
      </w:pPr>
      <w:r>
        <w:t xml:space="preserve">Writing with </w:t>
      </w:r>
      <w:proofErr w:type="spellStart"/>
      <w:r>
        <w:t>interdisciplinarity</w:t>
      </w:r>
      <w:proofErr w:type="spellEnd"/>
      <w:r>
        <w:t>…  HEIDI</w:t>
      </w:r>
    </w:p>
    <w:p w14:paraId="6D321882" w14:textId="77777777" w:rsidR="00AC5D6D" w:rsidRDefault="00AC5D6D" w:rsidP="00AC5D6D">
      <w:pPr>
        <w:pStyle w:val="ListParagraph"/>
        <w:numPr>
          <w:ilvl w:val="0"/>
          <w:numId w:val="9"/>
        </w:numPr>
        <w:spacing w:after="0"/>
      </w:pPr>
      <w:r>
        <w:t>Integration into a final product AUDREY</w:t>
      </w:r>
    </w:p>
    <w:p w14:paraId="35E327BE" w14:textId="77777777" w:rsidR="00AC5D6D" w:rsidRDefault="00AC5D6D" w:rsidP="00AC5D6D">
      <w:pPr>
        <w:pStyle w:val="ListParagraph"/>
        <w:spacing w:after="0"/>
        <w:ind w:left="1440"/>
      </w:pPr>
    </w:p>
    <w:p w14:paraId="667868E1" w14:textId="77777777" w:rsidR="00AC5D6D" w:rsidRDefault="00AC5D6D" w:rsidP="00AC5D6D">
      <w:pPr>
        <w:pStyle w:val="ListParagraph"/>
        <w:numPr>
          <w:ilvl w:val="0"/>
          <w:numId w:val="2"/>
        </w:numPr>
        <w:spacing w:after="0"/>
      </w:pPr>
      <w:r>
        <w:t>Policy</w:t>
      </w:r>
    </w:p>
    <w:p w14:paraId="345C7D2B" w14:textId="77777777" w:rsidR="00AC5D6D" w:rsidRDefault="00AC5D6D" w:rsidP="00AC5D6D">
      <w:pPr>
        <w:pStyle w:val="ListParagraph"/>
        <w:numPr>
          <w:ilvl w:val="1"/>
          <w:numId w:val="2"/>
        </w:numPr>
        <w:spacing w:after="0"/>
      </w:pPr>
      <w:r>
        <w:t>Management structure</w:t>
      </w:r>
    </w:p>
    <w:p w14:paraId="5B3AB702" w14:textId="77777777" w:rsidR="00AC5D6D" w:rsidRDefault="00AC5D6D" w:rsidP="00AC5D6D">
      <w:pPr>
        <w:pStyle w:val="ListParagraph"/>
        <w:numPr>
          <w:ilvl w:val="2"/>
          <w:numId w:val="2"/>
        </w:numPr>
        <w:spacing w:after="0"/>
      </w:pPr>
      <w:r>
        <w:t>Policy Makers</w:t>
      </w:r>
    </w:p>
    <w:p w14:paraId="768BA024" w14:textId="77777777" w:rsidR="00AC5D6D" w:rsidRDefault="00AC5D6D" w:rsidP="00AC5D6D">
      <w:pPr>
        <w:pStyle w:val="ListParagraph"/>
        <w:numPr>
          <w:ilvl w:val="3"/>
          <w:numId w:val="2"/>
        </w:numPr>
        <w:spacing w:after="0"/>
      </w:pPr>
      <w:r>
        <w:t>Information from PBAC</w:t>
      </w:r>
    </w:p>
    <w:p w14:paraId="658B6BCE" w14:textId="77777777" w:rsidR="00AC5D6D" w:rsidRDefault="00AC5D6D" w:rsidP="00AC5D6D">
      <w:pPr>
        <w:pStyle w:val="ListParagraph"/>
        <w:numPr>
          <w:ilvl w:val="3"/>
          <w:numId w:val="2"/>
        </w:numPr>
        <w:spacing w:after="0"/>
      </w:pPr>
      <w:r>
        <w:t>Leader interest, lack of community will</w:t>
      </w:r>
    </w:p>
    <w:p w14:paraId="30B398E0" w14:textId="77777777" w:rsidR="00AC5D6D" w:rsidRDefault="00AC5D6D" w:rsidP="00AC5D6D">
      <w:pPr>
        <w:pStyle w:val="ListParagraph"/>
        <w:numPr>
          <w:ilvl w:val="4"/>
          <w:numId w:val="2"/>
        </w:numPr>
        <w:spacing w:after="0"/>
      </w:pPr>
      <w:r>
        <w:t>“‘</w:t>
      </w:r>
      <w:r w:rsidRPr="00E81AA7">
        <w:t>Until someone</w:t>
      </w:r>
      <w:r>
        <w:t>’</w:t>
      </w:r>
      <w:r w:rsidRPr="00E81AA7">
        <w:t>s tap goes dry, the public isn</w:t>
      </w:r>
      <w:r>
        <w:t>’t going to show up’”</w:t>
      </w:r>
    </w:p>
    <w:p w14:paraId="74FC9773" w14:textId="77777777" w:rsidR="00AC5D6D" w:rsidRDefault="00AC5D6D" w:rsidP="00AC5D6D">
      <w:pPr>
        <w:pStyle w:val="ListParagraph"/>
        <w:numPr>
          <w:ilvl w:val="1"/>
          <w:numId w:val="2"/>
        </w:numPr>
        <w:spacing w:after="0"/>
      </w:pPr>
      <w:r>
        <w:t>Management Priorities</w:t>
      </w:r>
    </w:p>
    <w:p w14:paraId="194AFAF6" w14:textId="77777777" w:rsidR="00AC5D6D" w:rsidRDefault="00AC5D6D" w:rsidP="00AC5D6D">
      <w:pPr>
        <w:pStyle w:val="ListParagraph"/>
        <w:numPr>
          <w:ilvl w:val="2"/>
          <w:numId w:val="2"/>
        </w:numPr>
        <w:spacing w:after="0"/>
      </w:pPr>
      <w:r>
        <w:t>“A long term, reliable, sustainable, quality, clean water source is paramount.” (iii)</w:t>
      </w:r>
    </w:p>
    <w:p w14:paraId="6C8A5D4C" w14:textId="77777777" w:rsidR="00AC5D6D" w:rsidRDefault="00AC5D6D" w:rsidP="00AC5D6D">
      <w:pPr>
        <w:pStyle w:val="ListParagraph"/>
        <w:numPr>
          <w:ilvl w:val="1"/>
          <w:numId w:val="2"/>
        </w:numPr>
        <w:spacing w:after="0"/>
      </w:pPr>
      <w:r>
        <w:t xml:space="preserve">Lack of community interest. </w:t>
      </w:r>
    </w:p>
    <w:p w14:paraId="132A13B7" w14:textId="77777777" w:rsidR="00AC5D6D" w:rsidRDefault="00AC5D6D" w:rsidP="00AC5D6D">
      <w:pPr>
        <w:pStyle w:val="ListParagraph"/>
        <w:numPr>
          <w:ilvl w:val="2"/>
          <w:numId w:val="2"/>
        </w:numPr>
        <w:spacing w:after="0"/>
      </w:pPr>
      <w:r>
        <w:t>Without community interest, policy makers hands are tied</w:t>
      </w:r>
    </w:p>
    <w:p w14:paraId="5043048F" w14:textId="77777777" w:rsidR="00AC5D6D" w:rsidRPr="00497ABC" w:rsidRDefault="00AC5D6D" w:rsidP="00AC5D6D">
      <w:pPr>
        <w:pStyle w:val="ListParagraph"/>
        <w:numPr>
          <w:ilvl w:val="3"/>
          <w:numId w:val="2"/>
        </w:numPr>
        <w:spacing w:after="0"/>
      </w:pPr>
      <w:r>
        <w:t>“</w:t>
      </w:r>
      <w:r>
        <w:rPr>
          <w:color w:val="000000"/>
        </w:rPr>
        <w:t>“</w:t>
      </w:r>
      <w:proofErr w:type="spellStart"/>
      <w:r>
        <w:rPr>
          <w:color w:val="000000"/>
        </w:rPr>
        <w:t>It‟s</w:t>
      </w:r>
      <w:proofErr w:type="spellEnd"/>
      <w:r>
        <w:rPr>
          <w:color w:val="000000"/>
        </w:rPr>
        <w:t xml:space="preserve"> hard to be visionary when we are limited by money and lack of cooperation.””</w:t>
      </w:r>
    </w:p>
    <w:p w14:paraId="3612BAD1" w14:textId="77777777" w:rsidR="00AC5D6D" w:rsidRDefault="00AC5D6D" w:rsidP="00AC5D6D">
      <w:pPr>
        <w:pStyle w:val="ListParagraph"/>
        <w:numPr>
          <w:ilvl w:val="4"/>
          <w:numId w:val="2"/>
        </w:numPr>
        <w:spacing w:after="0"/>
      </w:pPr>
      <w:r>
        <w:rPr>
          <w:color w:val="000000"/>
        </w:rPr>
        <w:t>People are unwilling to pay for solutions until they believe a problem exists.</w:t>
      </w:r>
    </w:p>
    <w:p w14:paraId="0795A7BD" w14:textId="77777777" w:rsidR="00AC5D6D" w:rsidDel="00497ABC" w:rsidRDefault="00AC5D6D" w:rsidP="00AC5D6D">
      <w:pPr>
        <w:pStyle w:val="ListParagraph"/>
        <w:numPr>
          <w:ilvl w:val="2"/>
          <w:numId w:val="2"/>
        </w:numPr>
        <w:spacing w:after="0"/>
      </w:pPr>
      <w:r>
        <w:t xml:space="preserve">Management believes that community needs more information to come to a point where it is interested in changing their behavior. </w:t>
      </w:r>
    </w:p>
    <w:p w14:paraId="1350BFE6" w14:textId="77777777" w:rsidR="00AC5D6D" w:rsidRDefault="00AC5D6D" w:rsidP="00AC5D6D">
      <w:pPr>
        <w:pStyle w:val="ListParagraph"/>
        <w:numPr>
          <w:ilvl w:val="3"/>
          <w:numId w:val="2"/>
        </w:numPr>
        <w:spacing w:after="0"/>
      </w:pPr>
      <w:r w:rsidRPr="00FE3BAF">
        <w:t xml:space="preserve">Better conversations with community and within </w:t>
      </w:r>
      <w:proofErr w:type="spellStart"/>
      <w:r w:rsidRPr="00FE3BAF">
        <w:t>pbac</w:t>
      </w:r>
      <w:proofErr w:type="spellEnd"/>
      <w:r w:rsidRPr="00FE3BAF">
        <w:t xml:space="preserve">. </w:t>
      </w:r>
    </w:p>
    <w:p w14:paraId="1BDEA3E9" w14:textId="77777777" w:rsidR="00AC5D6D" w:rsidRDefault="00AC5D6D" w:rsidP="00AC5D6D">
      <w:pPr>
        <w:pStyle w:val="ListParagraph"/>
        <w:numPr>
          <w:ilvl w:val="3"/>
          <w:numId w:val="2"/>
        </w:numPr>
        <w:spacing w:after="0"/>
      </w:pPr>
      <w:r w:rsidRPr="00FE3BAF">
        <w:t>Promote conservation</w:t>
      </w:r>
    </w:p>
    <w:p w14:paraId="4742F4D1" w14:textId="77777777" w:rsidR="00AC5D6D" w:rsidRPr="00497ABC" w:rsidRDefault="00AC5D6D" w:rsidP="00AC5D6D">
      <w:pPr>
        <w:pStyle w:val="ListParagraph"/>
        <w:numPr>
          <w:ilvl w:val="4"/>
          <w:numId w:val="2"/>
        </w:numPr>
        <w:spacing w:after="0"/>
      </w:pPr>
      <w:r w:rsidRPr="00FE3BAF">
        <w:t>“</w:t>
      </w:r>
      <w:r w:rsidRPr="00FE3BAF">
        <w:rPr>
          <w:color w:val="000000"/>
        </w:rPr>
        <w:t>change the culture to be more cognizant of the importance of a sustainable aquifer”</w:t>
      </w:r>
    </w:p>
    <w:p w14:paraId="6EB6C13A" w14:textId="77777777" w:rsidR="00AC5D6D" w:rsidRPr="00497ABC" w:rsidRDefault="00AC5D6D" w:rsidP="00AC5D6D">
      <w:pPr>
        <w:pStyle w:val="ListParagraph"/>
        <w:numPr>
          <w:ilvl w:val="5"/>
          <w:numId w:val="2"/>
        </w:numPr>
        <w:spacing w:after="0"/>
      </w:pPr>
      <w:r w:rsidRPr="00FE3BAF">
        <w:rPr>
          <w:color w:val="000000"/>
        </w:rPr>
        <w:t>“</w:t>
      </w:r>
      <w:proofErr w:type="gramStart"/>
      <w:r w:rsidRPr="00FE3BAF">
        <w:rPr>
          <w:color w:val="000000"/>
        </w:rPr>
        <w:t>start</w:t>
      </w:r>
      <w:proofErr w:type="gramEnd"/>
      <w:r w:rsidRPr="00FE3BAF">
        <w:rPr>
          <w:color w:val="000000"/>
        </w:rPr>
        <w:t xml:space="preserve"> building support for the future expense of an alternate supply of water.”</w:t>
      </w:r>
    </w:p>
    <w:p w14:paraId="741FBCF6" w14:textId="77777777" w:rsidR="00AC5D6D" w:rsidRDefault="00AC5D6D" w:rsidP="00AC5D6D">
      <w:pPr>
        <w:pStyle w:val="ListParagraph"/>
        <w:numPr>
          <w:ilvl w:val="3"/>
          <w:numId w:val="2"/>
        </w:numPr>
        <w:spacing w:after="0"/>
      </w:pPr>
      <w:r w:rsidRPr="00497ABC">
        <w:rPr>
          <w:color w:val="000000"/>
        </w:rPr>
        <w:t xml:space="preserve">Issue: how to present this information in a way that is not alarming but still relays the urgency of the issue. </w:t>
      </w:r>
    </w:p>
    <w:p w14:paraId="00A122FB" w14:textId="77777777" w:rsidR="00AC5D6D" w:rsidRDefault="00AC5D6D" w:rsidP="00AC5D6D">
      <w:pPr>
        <w:pStyle w:val="ListParagraph"/>
        <w:numPr>
          <w:ilvl w:val="1"/>
          <w:numId w:val="2"/>
        </w:numPr>
        <w:spacing w:after="0"/>
      </w:pPr>
      <w:r>
        <w:rPr>
          <w:color w:val="000000"/>
        </w:rPr>
        <w:t>How raising community interest will help.</w:t>
      </w:r>
    </w:p>
    <w:p w14:paraId="40C7A32B" w14:textId="77777777" w:rsidR="00AC5D6D" w:rsidRDefault="00AC5D6D" w:rsidP="00AC5D6D">
      <w:pPr>
        <w:pStyle w:val="ListParagraph"/>
        <w:ind w:left="1440"/>
        <w:rPr>
          <w:color w:val="000000"/>
        </w:rPr>
      </w:pPr>
      <w:r>
        <w:rPr>
          <w:color w:val="000000"/>
        </w:rPr>
        <w:t>i. Define knowledge gap.</w:t>
      </w:r>
    </w:p>
    <w:p w14:paraId="45CB7400" w14:textId="77777777" w:rsidR="00AC5D6D" w:rsidRDefault="00AC5D6D" w:rsidP="00AC5D6D">
      <w:pPr>
        <w:pStyle w:val="ListParagraph"/>
        <w:ind w:left="1440"/>
        <w:rPr>
          <w:color w:val="000000"/>
        </w:rPr>
      </w:pPr>
      <w:r w:rsidRPr="002C757A">
        <w:rPr>
          <w:color w:val="000000"/>
        </w:rPr>
        <w:tab/>
      </w:r>
      <w:r>
        <w:rPr>
          <w:color w:val="000000"/>
        </w:rPr>
        <w:t>1. Introduce Katie’s thesis but later fleshed out in Liza’s section.</w:t>
      </w:r>
    </w:p>
    <w:p w14:paraId="292DFEF7" w14:textId="77777777" w:rsidR="00AC5D6D" w:rsidRDefault="00AC5D6D" w:rsidP="00AC5D6D">
      <w:pPr>
        <w:pStyle w:val="ListParagraph"/>
        <w:ind w:left="1440"/>
        <w:rPr>
          <w:color w:val="000000"/>
        </w:rPr>
      </w:pPr>
      <w:r>
        <w:rPr>
          <w:color w:val="000000"/>
        </w:rPr>
        <w:tab/>
        <w:t>2. Foundation of knowledge is the simple fact that the aquifer is declining.</w:t>
      </w:r>
    </w:p>
    <w:p w14:paraId="649B10D6" w14:textId="77777777" w:rsidR="00AC5D6D" w:rsidRDefault="00AC5D6D" w:rsidP="00AC5D6D">
      <w:pPr>
        <w:pStyle w:val="ListParagraph"/>
        <w:ind w:left="1440"/>
        <w:rPr>
          <w:color w:val="000000"/>
        </w:rPr>
      </w:pPr>
      <w:r>
        <w:rPr>
          <w:color w:val="000000"/>
        </w:rPr>
        <w:t>ii. Other factors correlated to community interest.</w:t>
      </w:r>
    </w:p>
    <w:p w14:paraId="2BE1CA0B" w14:textId="77777777" w:rsidR="00AC5D6D" w:rsidRDefault="00AC5D6D" w:rsidP="00AC5D6D">
      <w:pPr>
        <w:pStyle w:val="ListParagraph"/>
        <w:ind w:left="1440"/>
        <w:rPr>
          <w:color w:val="000000"/>
        </w:rPr>
      </w:pPr>
      <w:r>
        <w:rPr>
          <w:color w:val="000000"/>
        </w:rPr>
        <w:tab/>
        <w:t>1. Demographics.</w:t>
      </w:r>
    </w:p>
    <w:p w14:paraId="1010DBD8" w14:textId="77777777" w:rsidR="00AC5D6D" w:rsidRDefault="00AC5D6D" w:rsidP="00AC5D6D">
      <w:pPr>
        <w:pStyle w:val="ListParagraph"/>
        <w:ind w:left="1440"/>
        <w:rPr>
          <w:color w:val="000000"/>
        </w:rPr>
      </w:pPr>
      <w:r>
        <w:rPr>
          <w:color w:val="000000"/>
        </w:rPr>
        <w:tab/>
        <w:t>2. Sense of community.</w:t>
      </w:r>
    </w:p>
    <w:p w14:paraId="71CEAAC2" w14:textId="77777777" w:rsidR="00AC5D6D" w:rsidRDefault="00AC5D6D" w:rsidP="00AC5D6D">
      <w:pPr>
        <w:pStyle w:val="ListParagraph"/>
        <w:ind w:left="1440"/>
        <w:rPr>
          <w:color w:val="000000"/>
        </w:rPr>
      </w:pPr>
      <w:r>
        <w:rPr>
          <w:color w:val="000000"/>
        </w:rPr>
        <w:t>ii. Progression towards action- knowledge &gt; concern &gt; political will/action.</w:t>
      </w:r>
    </w:p>
    <w:p w14:paraId="2079C4A5" w14:textId="77777777" w:rsidR="00AC5D6D" w:rsidRDefault="00AC5D6D" w:rsidP="00AC5D6D">
      <w:pPr>
        <w:pStyle w:val="ListParagraph"/>
        <w:ind w:left="1440"/>
        <w:rPr>
          <w:color w:val="000000"/>
        </w:rPr>
      </w:pPr>
      <w:r>
        <w:rPr>
          <w:color w:val="000000"/>
        </w:rPr>
        <w:tab/>
        <w:t>1. Knowledgeable citizens are more willing to pay.</w:t>
      </w:r>
    </w:p>
    <w:p w14:paraId="7A79C4A1" w14:textId="77777777" w:rsidR="00AC5D6D" w:rsidRDefault="00AC5D6D" w:rsidP="00AC5D6D">
      <w:pPr>
        <w:pStyle w:val="ListParagraph"/>
        <w:ind w:left="1440"/>
        <w:rPr>
          <w:color w:val="000000"/>
        </w:rPr>
      </w:pPr>
      <w:r>
        <w:rPr>
          <w:color w:val="000000"/>
        </w:rPr>
        <w:tab/>
        <w:t>2. Recognition that knowledge may not create “enough” political will.</w:t>
      </w:r>
    </w:p>
    <w:p w14:paraId="2C795AC3" w14:textId="77777777" w:rsidR="00AC5D6D" w:rsidRDefault="00AC5D6D" w:rsidP="00AC5D6D">
      <w:pPr>
        <w:pStyle w:val="ListParagraph"/>
        <w:ind w:left="1440"/>
      </w:pPr>
      <w:r>
        <w:rPr>
          <w:color w:val="000000"/>
        </w:rPr>
        <w:t>iii. If political will is created, policy makers should follow through.</w:t>
      </w:r>
    </w:p>
    <w:p w14:paraId="469BB17F" w14:textId="77777777" w:rsidR="00AC5D6D" w:rsidRDefault="00AC5D6D" w:rsidP="00AC5D6D">
      <w:pPr>
        <w:pStyle w:val="ListParagraph"/>
        <w:numPr>
          <w:ilvl w:val="1"/>
          <w:numId w:val="2"/>
        </w:numPr>
        <w:spacing w:after="0"/>
      </w:pPr>
      <w:r>
        <w:t>Strategies</w:t>
      </w:r>
    </w:p>
    <w:p w14:paraId="5DF539FD" w14:textId="77777777" w:rsidR="00AC5D6D" w:rsidRDefault="00AC5D6D" w:rsidP="00AC5D6D">
      <w:pPr>
        <w:pStyle w:val="ListParagraph"/>
        <w:numPr>
          <w:ilvl w:val="2"/>
          <w:numId w:val="2"/>
        </w:numPr>
        <w:spacing w:after="0"/>
      </w:pPr>
      <w:r>
        <w:t>Conservation</w:t>
      </w:r>
    </w:p>
    <w:p w14:paraId="23BE8B7C" w14:textId="77777777" w:rsidR="00AC5D6D" w:rsidRDefault="00AC5D6D" w:rsidP="00AC5D6D">
      <w:pPr>
        <w:pStyle w:val="ListParagraph"/>
        <w:numPr>
          <w:ilvl w:val="3"/>
          <w:numId w:val="2"/>
        </w:numPr>
        <w:spacing w:after="0"/>
      </w:pPr>
      <w:r>
        <w:t>Conservation alone isn’t enough, but is a start</w:t>
      </w:r>
    </w:p>
    <w:p w14:paraId="5FF9CF17" w14:textId="77777777" w:rsidR="00AC5D6D" w:rsidRDefault="00AC5D6D" w:rsidP="00AC5D6D">
      <w:pPr>
        <w:pStyle w:val="ListParagraph"/>
        <w:numPr>
          <w:ilvl w:val="3"/>
          <w:numId w:val="2"/>
        </w:numPr>
        <w:spacing w:after="0"/>
      </w:pPr>
      <w:r>
        <w:t>We can’t conserve our way out of this – it’s a finite resource.”</w:t>
      </w:r>
    </w:p>
    <w:p w14:paraId="0D8A844B" w14:textId="77777777" w:rsidR="00AC5D6D" w:rsidRDefault="00AC5D6D" w:rsidP="00AC5D6D">
      <w:pPr>
        <w:pStyle w:val="ListParagraph"/>
        <w:numPr>
          <w:ilvl w:val="2"/>
          <w:numId w:val="2"/>
        </w:numPr>
        <w:spacing w:after="0"/>
      </w:pPr>
      <w:r>
        <w:t>Alternate Water Source</w:t>
      </w:r>
    </w:p>
    <w:p w14:paraId="1601EA0B" w14:textId="77777777" w:rsidR="00AC5D6D" w:rsidRDefault="00AC5D6D" w:rsidP="00AC5D6D">
      <w:pPr>
        <w:pStyle w:val="ListParagraph"/>
        <w:spacing w:after="0"/>
        <w:ind w:left="2160"/>
      </w:pPr>
    </w:p>
    <w:p w14:paraId="627C75B2" w14:textId="77777777" w:rsidR="00AC5D6D" w:rsidRDefault="00AC5D6D" w:rsidP="00AC5D6D">
      <w:pPr>
        <w:pStyle w:val="ListParagraph"/>
        <w:numPr>
          <w:ilvl w:val="0"/>
          <w:numId w:val="2"/>
        </w:numPr>
        <w:spacing w:after="0"/>
      </w:pPr>
      <w:r>
        <w:t>Education</w:t>
      </w:r>
    </w:p>
    <w:p w14:paraId="5BBC155D" w14:textId="77777777" w:rsidR="00AC5D6D" w:rsidRDefault="00AC5D6D" w:rsidP="00AC5D6D">
      <w:pPr>
        <w:pStyle w:val="ListParagraph"/>
        <w:numPr>
          <w:ilvl w:val="1"/>
          <w:numId w:val="2"/>
        </w:numPr>
        <w:spacing w:after="0"/>
      </w:pPr>
      <w:r>
        <w:t>Summary of what’s been done in education and outreach</w:t>
      </w:r>
    </w:p>
    <w:p w14:paraId="598C799C" w14:textId="77777777" w:rsidR="00AC5D6D" w:rsidRDefault="00AC5D6D" w:rsidP="00AC5D6D">
      <w:pPr>
        <w:pStyle w:val="ListParagraph"/>
        <w:numPr>
          <w:ilvl w:val="2"/>
          <w:numId w:val="2"/>
        </w:numPr>
        <w:spacing w:after="0"/>
      </w:pPr>
      <w:r>
        <w:t>Systems model</w:t>
      </w:r>
    </w:p>
    <w:p w14:paraId="7D2233EE" w14:textId="77777777" w:rsidR="00AC5D6D" w:rsidRDefault="00AC5D6D" w:rsidP="00AC5D6D">
      <w:pPr>
        <w:pStyle w:val="ListParagraph"/>
        <w:numPr>
          <w:ilvl w:val="2"/>
          <w:numId w:val="2"/>
        </w:numPr>
        <w:spacing w:after="0"/>
      </w:pPr>
      <w:r>
        <w:t>Conservation literature</w:t>
      </w:r>
    </w:p>
    <w:p w14:paraId="242F1EA2" w14:textId="77777777" w:rsidR="00AC5D6D" w:rsidRDefault="00AC5D6D" w:rsidP="00AC5D6D">
      <w:pPr>
        <w:pStyle w:val="ListParagraph"/>
        <w:numPr>
          <w:ilvl w:val="2"/>
          <w:numId w:val="2"/>
        </w:numPr>
        <w:spacing w:after="0"/>
      </w:pPr>
      <w:r>
        <w:t>Public Information and Education (PIE) programs</w:t>
      </w:r>
    </w:p>
    <w:p w14:paraId="3EB6F95B" w14:textId="77777777" w:rsidR="00AC5D6D" w:rsidRDefault="00AC5D6D" w:rsidP="00AC5D6D">
      <w:pPr>
        <w:pStyle w:val="ListParagraph"/>
        <w:numPr>
          <w:ilvl w:val="3"/>
          <w:numId w:val="2"/>
        </w:numPr>
        <w:spacing w:after="0"/>
      </w:pPr>
      <w:r>
        <w:t>What has been done with it?</w:t>
      </w:r>
    </w:p>
    <w:p w14:paraId="0C88DCFF" w14:textId="77777777" w:rsidR="00AC5D6D" w:rsidRDefault="00AC5D6D" w:rsidP="00AC5D6D">
      <w:pPr>
        <w:pStyle w:val="ListParagraph"/>
        <w:numPr>
          <w:ilvl w:val="1"/>
          <w:numId w:val="2"/>
        </w:numPr>
        <w:spacing w:after="0"/>
      </w:pPr>
      <w:r>
        <w:t>How to implement more education and what needs to be done</w:t>
      </w:r>
    </w:p>
    <w:p w14:paraId="7992DA4E" w14:textId="77777777" w:rsidR="00AC5D6D" w:rsidRDefault="00AC5D6D" w:rsidP="00AC5D6D"/>
    <w:p w14:paraId="11CDE0F8" w14:textId="77777777" w:rsidR="00AC5D6D" w:rsidRDefault="00AC5D6D" w:rsidP="00AC5D6D">
      <w:pPr>
        <w:pStyle w:val="ListParagraph"/>
        <w:numPr>
          <w:ilvl w:val="2"/>
          <w:numId w:val="2"/>
        </w:numPr>
        <w:spacing w:after="0"/>
      </w:pPr>
      <w:r>
        <w:t>What needs to be done before implementation</w:t>
      </w:r>
    </w:p>
    <w:p w14:paraId="223C3CAC" w14:textId="77777777" w:rsidR="00AC5D6D" w:rsidRDefault="00AC5D6D" w:rsidP="00AC5D6D">
      <w:pPr>
        <w:pStyle w:val="ListParagraph"/>
        <w:numPr>
          <w:ilvl w:val="3"/>
          <w:numId w:val="2"/>
        </w:numPr>
        <w:spacing w:after="0"/>
      </w:pPr>
      <w:r>
        <w:t>Community diagnostic</w:t>
      </w:r>
    </w:p>
    <w:p w14:paraId="7BF05D42" w14:textId="77777777" w:rsidR="00AC5D6D" w:rsidRDefault="00AC5D6D" w:rsidP="00AC5D6D">
      <w:pPr>
        <w:pStyle w:val="ListParagraph"/>
        <w:numPr>
          <w:ilvl w:val="3"/>
          <w:numId w:val="2"/>
        </w:numPr>
        <w:spacing w:after="0"/>
      </w:pPr>
      <w:r>
        <w:t>Identify potential audiences</w:t>
      </w:r>
    </w:p>
    <w:p w14:paraId="4F36B7D1" w14:textId="77777777" w:rsidR="00AC5D6D" w:rsidRDefault="00AC5D6D" w:rsidP="00AC5D6D">
      <w:pPr>
        <w:pStyle w:val="ListParagraph"/>
        <w:numPr>
          <w:ilvl w:val="4"/>
          <w:numId w:val="2"/>
        </w:numPr>
        <w:spacing w:after="0"/>
      </w:pPr>
      <w:r>
        <w:t>List them, explain criteria used</w:t>
      </w:r>
    </w:p>
    <w:p w14:paraId="0136BD19" w14:textId="77777777" w:rsidR="00AC5D6D" w:rsidRDefault="00AC5D6D" w:rsidP="00AC5D6D">
      <w:pPr>
        <w:pStyle w:val="ListParagraph"/>
        <w:numPr>
          <w:ilvl w:val="3"/>
          <w:numId w:val="2"/>
        </w:numPr>
        <w:spacing w:after="0"/>
      </w:pPr>
      <w:r>
        <w:t>Determine target audiences</w:t>
      </w:r>
      <w:r w:rsidRPr="00E74F2F">
        <w:t xml:space="preserve"> </w:t>
      </w:r>
      <w:r>
        <w:t>--Which groups should be targeted?</w:t>
      </w:r>
    </w:p>
    <w:p w14:paraId="2C011856" w14:textId="77777777" w:rsidR="00AC5D6D" w:rsidRDefault="00AC5D6D" w:rsidP="00AC5D6D">
      <w:pPr>
        <w:pStyle w:val="ListParagraph"/>
        <w:numPr>
          <w:ilvl w:val="4"/>
          <w:numId w:val="2"/>
        </w:numPr>
        <w:spacing w:after="0"/>
      </w:pPr>
      <w:r>
        <w:t>List them, explain criteria used</w:t>
      </w:r>
    </w:p>
    <w:p w14:paraId="410F742F" w14:textId="77777777" w:rsidR="00AC5D6D" w:rsidRDefault="00AC5D6D" w:rsidP="00AC5D6D">
      <w:pPr>
        <w:pStyle w:val="ListParagraph"/>
        <w:numPr>
          <w:ilvl w:val="4"/>
          <w:numId w:val="2"/>
        </w:numPr>
        <w:spacing w:after="0"/>
      </w:pPr>
      <w:r>
        <w:t>Explain exclusion of certain groups?</w:t>
      </w:r>
    </w:p>
    <w:p w14:paraId="08E9055C" w14:textId="77777777" w:rsidR="00AC5D6D" w:rsidRDefault="00AC5D6D" w:rsidP="00AC5D6D">
      <w:pPr>
        <w:pStyle w:val="ListParagraph"/>
        <w:numPr>
          <w:ilvl w:val="2"/>
          <w:numId w:val="2"/>
        </w:numPr>
        <w:spacing w:after="0"/>
      </w:pPr>
      <w:r>
        <w:t>Audiences to education</w:t>
      </w:r>
    </w:p>
    <w:p w14:paraId="6E7F40C8" w14:textId="77777777" w:rsidR="00AC5D6D" w:rsidRDefault="00AC5D6D" w:rsidP="00AC5D6D">
      <w:pPr>
        <w:pStyle w:val="ListParagraph"/>
        <w:numPr>
          <w:ilvl w:val="3"/>
          <w:numId w:val="2"/>
        </w:numPr>
        <w:spacing w:after="0"/>
      </w:pPr>
      <w:r>
        <w:t>For each target audience</w:t>
      </w:r>
    </w:p>
    <w:p w14:paraId="22E538DC" w14:textId="77777777" w:rsidR="00AC5D6D" w:rsidRDefault="00AC5D6D" w:rsidP="00AC5D6D">
      <w:pPr>
        <w:pStyle w:val="ListParagraph"/>
        <w:numPr>
          <w:ilvl w:val="4"/>
          <w:numId w:val="2"/>
        </w:numPr>
        <w:spacing w:after="0"/>
      </w:pPr>
      <w:r>
        <w:t>Identify level of knowledge/familiarity with problem</w:t>
      </w:r>
    </w:p>
    <w:p w14:paraId="4EC321AB" w14:textId="77777777" w:rsidR="00AC5D6D" w:rsidRDefault="00AC5D6D" w:rsidP="00AC5D6D">
      <w:pPr>
        <w:pStyle w:val="ListParagraph"/>
        <w:numPr>
          <w:ilvl w:val="4"/>
          <w:numId w:val="2"/>
        </w:numPr>
        <w:spacing w:after="0"/>
      </w:pPr>
      <w:r>
        <w:t>determine best method to communicate the problem</w:t>
      </w:r>
    </w:p>
    <w:p w14:paraId="2EEF7D7B" w14:textId="77777777" w:rsidR="00AC5D6D" w:rsidRDefault="00AC5D6D" w:rsidP="00AC5D6D">
      <w:pPr>
        <w:pStyle w:val="ListParagraph"/>
        <w:numPr>
          <w:ilvl w:val="4"/>
          <w:numId w:val="2"/>
        </w:numPr>
        <w:spacing w:after="0"/>
      </w:pPr>
      <w:r>
        <w:t>how they can be part of the solution</w:t>
      </w:r>
    </w:p>
    <w:p w14:paraId="34ADA1CA" w14:textId="77777777" w:rsidR="00AC5D6D" w:rsidRDefault="00AC5D6D" w:rsidP="00AC5D6D">
      <w:pPr>
        <w:pStyle w:val="ListParagraph"/>
        <w:numPr>
          <w:ilvl w:val="2"/>
          <w:numId w:val="2"/>
        </w:numPr>
        <w:spacing w:after="0"/>
      </w:pPr>
      <w:r>
        <w:t xml:space="preserve">Return briefly to ongoing efforts </w:t>
      </w:r>
    </w:p>
    <w:p w14:paraId="04248E84" w14:textId="77777777" w:rsidR="00AC5D6D" w:rsidRDefault="00AC5D6D" w:rsidP="00AC5D6D">
      <w:pPr>
        <w:pStyle w:val="ListParagraph"/>
        <w:numPr>
          <w:ilvl w:val="3"/>
          <w:numId w:val="2"/>
        </w:numPr>
        <w:spacing w:after="0"/>
      </w:pPr>
      <w:r>
        <w:t>Palouse basin summit</w:t>
      </w:r>
    </w:p>
    <w:p w14:paraId="097C000D" w14:textId="77777777" w:rsidR="00AC5D6D" w:rsidRDefault="00AC5D6D" w:rsidP="00AC5D6D">
      <w:pPr>
        <w:pStyle w:val="ListParagraph"/>
        <w:numPr>
          <w:ilvl w:val="3"/>
          <w:numId w:val="2"/>
        </w:numPr>
        <w:spacing w:after="0"/>
      </w:pPr>
      <w:r>
        <w:t>Highlight PBAC as a resource (with some clout) to be capitalized on to reach a diversity of stakeholders?</w:t>
      </w:r>
    </w:p>
    <w:p w14:paraId="751A98A2" w14:textId="77777777" w:rsidR="00AC5D6D" w:rsidRDefault="00AC5D6D" w:rsidP="00AC5D6D">
      <w:pPr>
        <w:pStyle w:val="ListParagraph"/>
        <w:numPr>
          <w:ilvl w:val="3"/>
          <w:numId w:val="2"/>
        </w:numPr>
        <w:spacing w:after="0"/>
      </w:pPr>
      <w:r>
        <w:t>Other examples?</w:t>
      </w:r>
    </w:p>
    <w:p w14:paraId="185E7B9C" w14:textId="77777777" w:rsidR="00AC5D6D" w:rsidRDefault="00AC5D6D" w:rsidP="00AC5D6D">
      <w:pPr>
        <w:pStyle w:val="ListParagraph"/>
        <w:numPr>
          <w:ilvl w:val="1"/>
          <w:numId w:val="2"/>
        </w:numPr>
        <w:spacing w:after="0"/>
      </w:pPr>
      <w:r>
        <w:t>Possible conservation measures</w:t>
      </w:r>
    </w:p>
    <w:p w14:paraId="7BB8D3C7" w14:textId="77777777" w:rsidR="00AC5D6D" w:rsidRDefault="00AC5D6D" w:rsidP="00AC5D6D">
      <w:pPr>
        <w:pStyle w:val="ListParagraph"/>
        <w:spacing w:after="0"/>
        <w:ind w:left="1440"/>
      </w:pPr>
    </w:p>
    <w:p w14:paraId="7CA17DC3" w14:textId="77777777" w:rsidR="00AC5D6D" w:rsidRDefault="00AC5D6D" w:rsidP="00AC5D6D">
      <w:pPr>
        <w:pStyle w:val="ListParagraph"/>
        <w:numPr>
          <w:ilvl w:val="0"/>
          <w:numId w:val="2"/>
        </w:numPr>
        <w:spacing w:after="0"/>
      </w:pPr>
      <w:r>
        <w:t>Hydrology</w:t>
      </w:r>
    </w:p>
    <w:p w14:paraId="5A62A770" w14:textId="77777777" w:rsidR="00AC5D6D" w:rsidRDefault="00AC5D6D" w:rsidP="00AC5D6D">
      <w:pPr>
        <w:pStyle w:val="ListParagraph"/>
        <w:numPr>
          <w:ilvl w:val="1"/>
          <w:numId w:val="2"/>
        </w:numPr>
        <w:spacing w:after="0"/>
      </w:pPr>
      <w:r>
        <w:t xml:space="preserve">How to provide enough information regarding aquifer to reach a tipping point where people are willing to change their own behavior. </w:t>
      </w:r>
    </w:p>
    <w:p w14:paraId="15BE486F" w14:textId="77777777" w:rsidR="00AC5D6D" w:rsidRDefault="00AC5D6D" w:rsidP="00AC5D6D">
      <w:pPr>
        <w:pStyle w:val="ListParagraph"/>
        <w:numPr>
          <w:ilvl w:val="1"/>
          <w:numId w:val="2"/>
        </w:numPr>
        <w:spacing w:after="0"/>
      </w:pPr>
      <w:r>
        <w:t>Bucket model of aquifer</w:t>
      </w:r>
    </w:p>
    <w:p w14:paraId="3FED8E82" w14:textId="77777777" w:rsidR="00AC5D6D" w:rsidRDefault="00AC5D6D" w:rsidP="00AC5D6D">
      <w:pPr>
        <w:pStyle w:val="ListParagraph"/>
        <w:numPr>
          <w:ilvl w:val="2"/>
          <w:numId w:val="2"/>
        </w:numPr>
        <w:spacing w:after="0"/>
      </w:pPr>
      <w:r>
        <w:t xml:space="preserve">This is what we know. </w:t>
      </w:r>
    </w:p>
    <w:p w14:paraId="1780F64F" w14:textId="77777777" w:rsidR="00AC5D6D" w:rsidRDefault="00AC5D6D" w:rsidP="00AC5D6D">
      <w:pPr>
        <w:pStyle w:val="ListParagraph"/>
        <w:numPr>
          <w:ilvl w:val="3"/>
          <w:numId w:val="2"/>
        </w:numPr>
        <w:spacing w:after="0"/>
      </w:pPr>
      <w:r>
        <w:t>Summarize a few studies</w:t>
      </w:r>
    </w:p>
    <w:p w14:paraId="4975E973" w14:textId="77777777" w:rsidR="00AC5D6D" w:rsidRDefault="00AC5D6D" w:rsidP="00AC5D6D">
      <w:pPr>
        <w:pStyle w:val="ListParagraph"/>
        <w:numPr>
          <w:ilvl w:val="3"/>
          <w:numId w:val="2"/>
        </w:numPr>
        <w:spacing w:after="0"/>
      </w:pPr>
      <w:r>
        <w:t xml:space="preserve">Turns out, if you take out more than you put in, level will go down. </w:t>
      </w:r>
    </w:p>
    <w:p w14:paraId="4B89B5D2" w14:textId="77777777" w:rsidR="00AC5D6D" w:rsidRDefault="00AC5D6D" w:rsidP="00AC5D6D">
      <w:pPr>
        <w:pStyle w:val="ListParagraph"/>
        <w:numPr>
          <w:ilvl w:val="2"/>
          <w:numId w:val="2"/>
        </w:numPr>
        <w:spacing w:after="0"/>
      </w:pPr>
      <w:r>
        <w:t xml:space="preserve">This is why studies are limited regarding fate of water. </w:t>
      </w:r>
    </w:p>
    <w:p w14:paraId="7D111958" w14:textId="77777777" w:rsidR="00AC5D6D" w:rsidRDefault="00AC5D6D" w:rsidP="00AC5D6D">
      <w:pPr>
        <w:pStyle w:val="ListParagraph"/>
        <w:numPr>
          <w:ilvl w:val="3"/>
          <w:numId w:val="2"/>
        </w:numPr>
        <w:spacing w:after="0"/>
      </w:pPr>
      <w:r>
        <w:t xml:space="preserve">We don’t know how big the bucket is. </w:t>
      </w:r>
    </w:p>
    <w:p w14:paraId="14063FEE" w14:textId="77777777" w:rsidR="00AC5D6D" w:rsidRDefault="00AC5D6D" w:rsidP="00AC5D6D">
      <w:pPr>
        <w:pStyle w:val="ListParagraph"/>
        <w:numPr>
          <w:ilvl w:val="1"/>
          <w:numId w:val="2"/>
        </w:numPr>
        <w:spacing w:after="0"/>
      </w:pPr>
      <w:r>
        <w:t>Scenarios</w:t>
      </w:r>
    </w:p>
    <w:p w14:paraId="4ECF43C9" w14:textId="77777777" w:rsidR="00AC5D6D" w:rsidRDefault="00AC5D6D" w:rsidP="00AC5D6D">
      <w:pPr>
        <w:pStyle w:val="ListParagraph"/>
        <w:numPr>
          <w:ilvl w:val="2"/>
          <w:numId w:val="2"/>
        </w:numPr>
        <w:spacing w:after="0"/>
      </w:pPr>
      <w:r>
        <w:t>Empty bucket</w:t>
      </w:r>
    </w:p>
    <w:p w14:paraId="006843F3" w14:textId="77777777" w:rsidR="00AC5D6D" w:rsidRDefault="00AC5D6D" w:rsidP="00AC5D6D">
      <w:pPr>
        <w:pStyle w:val="ListParagraph"/>
        <w:numPr>
          <w:ilvl w:val="2"/>
          <w:numId w:val="2"/>
        </w:numPr>
        <w:spacing w:after="0"/>
      </w:pPr>
      <w:r>
        <w:t>Reach equilibrium</w:t>
      </w:r>
    </w:p>
    <w:p w14:paraId="3B037128" w14:textId="77777777" w:rsidR="00AC5D6D" w:rsidRDefault="00AC5D6D" w:rsidP="00AC5D6D">
      <w:pPr>
        <w:pStyle w:val="ListParagraph"/>
        <w:numPr>
          <w:ilvl w:val="1"/>
          <w:numId w:val="2"/>
        </w:numPr>
        <w:spacing w:after="0"/>
      </w:pPr>
      <w:r>
        <w:t>If the above is short and you need more to talk about/more ways to integrate the hydrology into the social, consider this: discuss the variability in ways to communicate these scientific concepts to the different target audiences! (Just thought of this over the weekend and maybe you guys have developed a different focus but I think it would be an awesome integration opportunity)</w:t>
      </w:r>
    </w:p>
    <w:p w14:paraId="0E18E7FF" w14:textId="77777777" w:rsidR="00AC5D6D" w:rsidRDefault="00AC5D6D" w:rsidP="00AC5D6D">
      <w:pPr>
        <w:pStyle w:val="ListParagraph"/>
        <w:numPr>
          <w:ilvl w:val="2"/>
          <w:numId w:val="2"/>
        </w:numPr>
        <w:spacing w:after="0"/>
      </w:pPr>
      <w:r>
        <w:t xml:space="preserve">For example: </w:t>
      </w:r>
    </w:p>
    <w:p w14:paraId="6C88E90A" w14:textId="77777777" w:rsidR="00AC5D6D" w:rsidRDefault="00AC5D6D" w:rsidP="00AC5D6D">
      <w:pPr>
        <w:pStyle w:val="ListParagraph"/>
        <w:numPr>
          <w:ilvl w:val="3"/>
          <w:numId w:val="2"/>
        </w:numPr>
        <w:spacing w:after="0"/>
      </w:pPr>
      <w:r>
        <w:t xml:space="preserve">K-8 can learn about aquifers by real bucket experiments in classrooms, </w:t>
      </w:r>
    </w:p>
    <w:p w14:paraId="5B6128CE" w14:textId="77777777" w:rsidR="00AC5D6D" w:rsidRDefault="00AC5D6D" w:rsidP="00AC5D6D">
      <w:pPr>
        <w:pStyle w:val="ListParagraph"/>
        <w:numPr>
          <w:ilvl w:val="3"/>
          <w:numId w:val="2"/>
        </w:numPr>
        <w:spacing w:after="0"/>
      </w:pPr>
      <w:r>
        <w:t xml:space="preserve">9-12 will be more able to understand hydrology, </w:t>
      </w:r>
    </w:p>
    <w:p w14:paraId="3967508F" w14:textId="77777777" w:rsidR="00AC5D6D" w:rsidRDefault="00AC5D6D" w:rsidP="00AC5D6D">
      <w:pPr>
        <w:pStyle w:val="ListParagraph"/>
        <w:numPr>
          <w:ilvl w:val="3"/>
          <w:numId w:val="2"/>
        </w:numPr>
        <w:spacing w:after="0"/>
      </w:pPr>
      <w:r>
        <w:t>Universities can hold symposiums/guest speakers like PBAC man to educate its population (even different ways of framing the issue in different disciplines/colleges)</w:t>
      </w:r>
    </w:p>
    <w:p w14:paraId="4B8A631A" w14:textId="77777777" w:rsidR="00AC5D6D" w:rsidRDefault="00AC5D6D" w:rsidP="00AC5D6D">
      <w:pPr>
        <w:pStyle w:val="ListParagraph"/>
        <w:numPr>
          <w:ilvl w:val="3"/>
          <w:numId w:val="2"/>
        </w:numPr>
        <w:spacing w:after="0"/>
      </w:pPr>
      <w:r>
        <w:t>Etc…and b/c you are fulfilling the “hard science” portion it would be good to prove we incorporated scientists/created common language that can be used across the community/social spectrum (by you guys explicitly saying what info is needed for each target group)</w:t>
      </w:r>
    </w:p>
    <w:p w14:paraId="1708BE87" w14:textId="77777777" w:rsidR="00AC5D6D" w:rsidRDefault="00AC5D6D" w:rsidP="00AC5D6D">
      <w:pPr>
        <w:pStyle w:val="ListParagraph"/>
        <w:spacing w:after="0"/>
        <w:ind w:left="2880"/>
      </w:pPr>
    </w:p>
    <w:p w14:paraId="458211F7" w14:textId="77777777" w:rsidR="00AC5D6D" w:rsidRDefault="00AC5D6D" w:rsidP="00AC5D6D">
      <w:pPr>
        <w:pStyle w:val="ListParagraph"/>
        <w:numPr>
          <w:ilvl w:val="0"/>
          <w:numId w:val="2"/>
        </w:numPr>
        <w:spacing w:after="0"/>
      </w:pPr>
      <w:r>
        <w:t>Conclusion</w:t>
      </w:r>
    </w:p>
    <w:p w14:paraId="29F8112A" w14:textId="77777777" w:rsidR="003C2EFD" w:rsidRDefault="00A95F0C" w:rsidP="00697EE3">
      <w:pPr>
        <w:spacing w:after="0" w:line="480" w:lineRule="auto"/>
        <w:rPr>
          <w:rFonts w:ascii="Times New Roman" w:hAnsi="Times New Roman" w:cstheme="majorHAnsi"/>
        </w:rPr>
      </w:pPr>
      <w:r>
        <w:rPr>
          <w:rFonts w:ascii="Times New Roman" w:hAnsi="Times New Roman" w:cstheme="majorHAnsi"/>
          <w:b/>
        </w:rPr>
        <w:br w:type="page"/>
      </w:r>
      <w:r w:rsidR="003C2EFD">
        <w:rPr>
          <w:rFonts w:ascii="Times New Roman" w:hAnsi="Times New Roman" w:cstheme="majorHAnsi"/>
          <w:b/>
        </w:rPr>
        <w:t xml:space="preserve">Appendix </w:t>
      </w:r>
      <w:r>
        <w:rPr>
          <w:rFonts w:ascii="Times New Roman" w:hAnsi="Times New Roman" w:cstheme="majorHAnsi"/>
          <w:b/>
        </w:rPr>
        <w:t>B</w:t>
      </w:r>
      <w:r w:rsidR="003C2EFD">
        <w:rPr>
          <w:rFonts w:ascii="Times New Roman" w:hAnsi="Times New Roman" w:cstheme="majorHAnsi"/>
          <w:b/>
        </w:rPr>
        <w:t>:</w:t>
      </w:r>
      <w:r w:rsidR="003C2EFD">
        <w:rPr>
          <w:rFonts w:ascii="Times New Roman" w:hAnsi="Times New Roman" w:cstheme="majorHAnsi"/>
        </w:rPr>
        <w:t xml:space="preserve"> Conceptual Model of the Declining Aquifer Problem</w:t>
      </w:r>
    </w:p>
    <w:p w14:paraId="2CB74955" w14:textId="77777777" w:rsidR="003C2EFD" w:rsidRDefault="003C2EFD" w:rsidP="00697EE3">
      <w:pPr>
        <w:spacing w:after="0" w:line="480" w:lineRule="auto"/>
        <w:rPr>
          <w:rFonts w:ascii="Times New Roman" w:hAnsi="Times New Roman" w:cstheme="majorHAnsi"/>
        </w:rPr>
      </w:pPr>
    </w:p>
    <w:p w14:paraId="0E8509E3" w14:textId="77777777" w:rsidR="00144CC6" w:rsidRDefault="00014ACE" w:rsidP="00014ACE">
      <w:pPr>
        <w:spacing w:after="0" w:line="480" w:lineRule="auto"/>
        <w:jc w:val="both"/>
        <w:rPr>
          <w:rFonts w:ascii="Times New Roman" w:hAnsi="Times New Roman" w:cstheme="majorHAnsi"/>
        </w:rPr>
      </w:pPr>
      <w:r w:rsidRPr="00014ACE">
        <w:rPr>
          <w:rFonts w:ascii="Times New Roman" w:hAnsi="Times New Roman" w:cstheme="majorHAnsi"/>
          <w:b/>
          <w:noProof/>
        </w:rPr>
        <w:drawing>
          <wp:inline distT="0" distB="0" distL="0" distR="0" wp14:anchorId="5A2A93B5" wp14:editId="2E71664A">
            <wp:extent cx="6395011" cy="4797188"/>
            <wp:effectExtent l="19050" t="0" r="578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6395011" cy="4797188"/>
                    </a:xfrm>
                    <a:prstGeom prst="rect">
                      <a:avLst/>
                    </a:prstGeom>
                  </pic:spPr>
                </pic:pic>
              </a:graphicData>
            </a:graphic>
          </wp:inline>
        </w:drawing>
      </w:r>
      <w:r w:rsidR="00A95F0C">
        <w:rPr>
          <w:rFonts w:ascii="Times New Roman" w:hAnsi="Times New Roman" w:cstheme="majorHAnsi"/>
          <w:b/>
        </w:rPr>
        <w:br w:type="page"/>
      </w:r>
      <w:r w:rsidR="003C2EFD">
        <w:rPr>
          <w:rFonts w:ascii="Times New Roman" w:hAnsi="Times New Roman" w:cstheme="majorHAnsi"/>
          <w:b/>
        </w:rPr>
        <w:t xml:space="preserve">Appendix </w:t>
      </w:r>
      <w:r w:rsidR="00A95F0C">
        <w:rPr>
          <w:rFonts w:ascii="Times New Roman" w:hAnsi="Times New Roman" w:cstheme="majorHAnsi"/>
          <w:b/>
        </w:rPr>
        <w:t>C</w:t>
      </w:r>
      <w:r w:rsidR="003C2EFD">
        <w:rPr>
          <w:rFonts w:ascii="Times New Roman" w:hAnsi="Times New Roman" w:cstheme="majorHAnsi"/>
          <w:b/>
        </w:rPr>
        <w:t xml:space="preserve">: </w:t>
      </w:r>
      <w:r w:rsidR="003C2EFD">
        <w:rPr>
          <w:rFonts w:ascii="Times New Roman" w:hAnsi="Times New Roman" w:cstheme="majorHAnsi"/>
        </w:rPr>
        <w:t>Educational Brochure</w:t>
      </w:r>
      <w:r w:rsidR="003C2EFD">
        <w:rPr>
          <w:rFonts w:ascii="Times New Roman" w:hAnsi="Times New Roman" w:cstheme="majorHAnsi"/>
        </w:rPr>
        <w:tab/>
      </w:r>
    </w:p>
    <w:p w14:paraId="20D9124C" w14:textId="77777777" w:rsidR="00BA3A41" w:rsidRDefault="00BA3A41" w:rsidP="00014ACE">
      <w:pPr>
        <w:spacing w:after="0" w:line="480" w:lineRule="auto"/>
        <w:jc w:val="both"/>
        <w:rPr>
          <w:rFonts w:ascii="Times New Roman" w:hAnsi="Times New Roman" w:cstheme="majorHAnsi"/>
          <w:b/>
        </w:rPr>
      </w:pPr>
      <w:r>
        <w:rPr>
          <w:rFonts w:ascii="Times New Roman" w:hAnsi="Times New Roman" w:cstheme="majorHAnsi"/>
          <w:b/>
          <w:noProof/>
        </w:rPr>
        <w:drawing>
          <wp:inline distT="0" distB="0" distL="0" distR="0" wp14:anchorId="4F6DEF10" wp14:editId="47790BE8">
            <wp:extent cx="6128583" cy="47359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quifer_broch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33527" cy="4739722"/>
                    </a:xfrm>
                    <a:prstGeom prst="rect">
                      <a:avLst/>
                    </a:prstGeom>
                  </pic:spPr>
                </pic:pic>
              </a:graphicData>
            </a:graphic>
          </wp:inline>
        </w:drawing>
      </w:r>
    </w:p>
    <w:p w14:paraId="429FB65D" w14:textId="77777777" w:rsidR="00E836F3" w:rsidRPr="00A95F0C" w:rsidRDefault="00BA3A41" w:rsidP="00014ACE">
      <w:pPr>
        <w:spacing w:after="0" w:line="480" w:lineRule="auto"/>
        <w:jc w:val="both"/>
        <w:rPr>
          <w:rFonts w:ascii="Times New Roman" w:hAnsi="Times New Roman" w:cstheme="majorHAnsi"/>
        </w:rPr>
      </w:pPr>
      <w:r>
        <w:rPr>
          <w:rFonts w:ascii="Times New Roman" w:hAnsi="Times New Roman" w:cstheme="majorHAnsi"/>
          <w:b/>
          <w:noProof/>
        </w:rPr>
        <w:drawing>
          <wp:inline distT="0" distB="0" distL="0" distR="0" wp14:anchorId="09CAADFC" wp14:editId="3F8142D6">
            <wp:extent cx="5943600" cy="45929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quifer_brochure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4592955"/>
                    </a:xfrm>
                    <a:prstGeom prst="rect">
                      <a:avLst/>
                    </a:prstGeom>
                  </pic:spPr>
                </pic:pic>
              </a:graphicData>
            </a:graphic>
          </wp:inline>
        </w:drawing>
      </w:r>
      <w:r w:rsidR="003C2EFD">
        <w:rPr>
          <w:rFonts w:ascii="Times New Roman" w:hAnsi="Times New Roman" w:cstheme="majorHAnsi"/>
          <w:b/>
        </w:rPr>
        <w:br w:type="page"/>
      </w:r>
      <w:r w:rsidR="00E836F3" w:rsidRPr="00E85797">
        <w:rPr>
          <w:rFonts w:ascii="Times New Roman" w:hAnsi="Times New Roman" w:cstheme="majorHAnsi"/>
          <w:b/>
        </w:rPr>
        <w:t>References</w:t>
      </w:r>
    </w:p>
    <w:p w14:paraId="0423F5F1" w14:textId="77777777" w:rsidR="00604E92" w:rsidRPr="00E85797" w:rsidRDefault="00604E92" w:rsidP="00843624">
      <w:pPr>
        <w:pStyle w:val="NormalWeb"/>
        <w:numPr>
          <w:ilvl w:val="0"/>
          <w:numId w:val="4"/>
        </w:numPr>
        <w:spacing w:after="0" w:afterAutospacing="0" w:line="360" w:lineRule="auto"/>
        <w:rPr>
          <w:rFonts w:cstheme="majorHAnsi"/>
        </w:rPr>
      </w:pPr>
      <w:r w:rsidRPr="00E85797">
        <w:rPr>
          <w:rFonts w:cstheme="majorHAnsi"/>
        </w:rPr>
        <w:t xml:space="preserve">Beall, Allyson, and Andrew Ford. 2009. “Reports from the Field: Assessing the art and science of participatory environmental modeling.” </w:t>
      </w:r>
      <w:r w:rsidRPr="00E85797">
        <w:rPr>
          <w:rFonts w:cstheme="majorHAnsi"/>
          <w:i/>
          <w:iCs/>
        </w:rPr>
        <w:t>Journal of Information Systems and Social Change</w:t>
      </w:r>
      <w:r w:rsidRPr="00E85797">
        <w:rPr>
          <w:rFonts w:cstheme="majorHAnsi"/>
        </w:rPr>
        <w:t xml:space="preserve"> (June): 1-21.</w:t>
      </w:r>
    </w:p>
    <w:p w14:paraId="729EBE18" w14:textId="77777777" w:rsidR="00604E92" w:rsidRPr="00E85797" w:rsidRDefault="00604E92" w:rsidP="00843624">
      <w:pPr>
        <w:pStyle w:val="NoSpacing"/>
        <w:numPr>
          <w:ilvl w:val="0"/>
          <w:numId w:val="4"/>
        </w:numPr>
        <w:spacing w:line="360" w:lineRule="auto"/>
        <w:rPr>
          <w:rFonts w:ascii="Times New Roman" w:hAnsi="Times New Roman" w:cstheme="majorHAnsi"/>
        </w:rPr>
      </w:pPr>
      <w:r>
        <w:rPr>
          <w:rFonts w:ascii="Times New Roman" w:hAnsi="Times New Roman" w:cstheme="majorHAnsi"/>
        </w:rPr>
        <w:t>Beall, Allyson, Fritz Fiedler, Jan Boll, and Barbara Cosens and. 2010</w:t>
      </w:r>
      <w:r w:rsidRPr="00E85797">
        <w:rPr>
          <w:rFonts w:ascii="Times New Roman" w:hAnsi="Times New Roman" w:cstheme="majorHAnsi"/>
        </w:rPr>
        <w:t xml:space="preserve">. “The Palouse Basin </w:t>
      </w:r>
      <w:r>
        <w:rPr>
          <w:rFonts w:ascii="Times New Roman" w:hAnsi="Times New Roman" w:cstheme="majorHAnsi"/>
        </w:rPr>
        <w:t>Water Resource Visioning Tool.”</w:t>
      </w:r>
      <w:r w:rsidRPr="00420F6A">
        <w:rPr>
          <w:rFonts w:ascii="Times New Roman" w:hAnsi="Times New Roman" w:cstheme="majorHAnsi"/>
          <w:i/>
        </w:rPr>
        <w:t xml:space="preserve"> University of Idaho Waters of the West and Palouse Basin Aquifer Committee. </w:t>
      </w:r>
      <w:r w:rsidRPr="00E85797">
        <w:rPr>
          <w:rFonts w:ascii="Times New Roman" w:hAnsi="Times New Roman" w:cstheme="majorHAnsi"/>
        </w:rPr>
        <w:t>Accessed August 30, 2011. http://forio.com/simulation/ns/allysonbeall/palouse_basin_model/</w:t>
      </w:r>
      <w:r>
        <w:rPr>
          <w:rFonts w:ascii="Times New Roman" w:hAnsi="Times New Roman" w:cstheme="majorHAnsi"/>
        </w:rPr>
        <w:t>.</w:t>
      </w:r>
    </w:p>
    <w:p w14:paraId="4EEF8A9D" w14:textId="77777777" w:rsidR="00E836F3" w:rsidRPr="00E85797" w:rsidRDefault="00E836F3" w:rsidP="00843624">
      <w:pPr>
        <w:pStyle w:val="NormalWeb"/>
        <w:numPr>
          <w:ilvl w:val="0"/>
          <w:numId w:val="4"/>
        </w:numPr>
        <w:spacing w:after="0" w:afterAutospacing="0" w:line="360" w:lineRule="auto"/>
        <w:rPr>
          <w:rFonts w:cstheme="majorHAnsi"/>
        </w:rPr>
      </w:pPr>
      <w:r w:rsidRPr="00E85797">
        <w:rPr>
          <w:rFonts w:cstheme="majorHAnsi"/>
        </w:rPr>
        <w:t xml:space="preserve">Beall, Allyson, Fritz Fiedler, Jan Boll, and Barbara Cosens. 2011. “Sustainable Water Resource Management and Participatory System Dynamics. Case Study: Developing the Palouse Basin Participatory Model.” </w:t>
      </w:r>
      <w:r w:rsidRPr="00E85797">
        <w:rPr>
          <w:rFonts w:cstheme="majorHAnsi"/>
          <w:i/>
          <w:iCs/>
        </w:rPr>
        <w:t>Sustainability</w:t>
      </w:r>
      <w:r w:rsidRPr="00E85797">
        <w:rPr>
          <w:rFonts w:cstheme="majorHAnsi"/>
        </w:rPr>
        <w:t xml:space="preserve"> 3 (5): 720-742.</w:t>
      </w:r>
    </w:p>
    <w:p w14:paraId="56A59874" w14:textId="77777777" w:rsidR="00FA4AB2" w:rsidRPr="00E85797" w:rsidRDefault="00FA4AB2" w:rsidP="00843624">
      <w:pPr>
        <w:pStyle w:val="NormalWeb"/>
        <w:numPr>
          <w:ilvl w:val="0"/>
          <w:numId w:val="4"/>
        </w:numPr>
        <w:spacing w:after="0" w:afterAutospacing="0" w:line="360" w:lineRule="auto"/>
        <w:rPr>
          <w:rFonts w:cstheme="majorHAnsi"/>
        </w:rPr>
      </w:pPr>
      <w:proofErr w:type="spellStart"/>
      <w:r w:rsidRPr="00E85797">
        <w:rPr>
          <w:rFonts w:cstheme="majorHAnsi"/>
        </w:rPr>
        <w:t>Bilodeau</w:t>
      </w:r>
      <w:proofErr w:type="spellEnd"/>
      <w:r w:rsidRPr="00E85797">
        <w:rPr>
          <w:rFonts w:cstheme="majorHAnsi"/>
        </w:rPr>
        <w:t xml:space="preserve">, </w:t>
      </w:r>
      <w:proofErr w:type="spellStart"/>
      <w:r w:rsidRPr="00E85797">
        <w:rPr>
          <w:rFonts w:cstheme="majorHAnsi"/>
        </w:rPr>
        <w:t>Katheryn</w:t>
      </w:r>
      <w:proofErr w:type="spellEnd"/>
      <w:r w:rsidRPr="00E85797">
        <w:rPr>
          <w:rFonts w:cstheme="majorHAnsi"/>
        </w:rPr>
        <w:t xml:space="preserve"> Anne. 2009. Pooling our water resource knowledge: Public knowledge, concerns, opinions, and dynamics related to Palouse Basin water resource issues. University of Idaho.</w:t>
      </w:r>
    </w:p>
    <w:p w14:paraId="29D677CD" w14:textId="77777777" w:rsidR="00E836F3" w:rsidRPr="00E85797" w:rsidRDefault="00E836F3" w:rsidP="00843624">
      <w:pPr>
        <w:pStyle w:val="NoSpacing"/>
        <w:numPr>
          <w:ilvl w:val="0"/>
          <w:numId w:val="4"/>
        </w:numPr>
        <w:spacing w:line="360" w:lineRule="auto"/>
        <w:rPr>
          <w:rFonts w:ascii="Times New Roman" w:hAnsi="Times New Roman" w:cstheme="majorHAnsi"/>
        </w:rPr>
      </w:pPr>
      <w:r w:rsidRPr="00E85797">
        <w:rPr>
          <w:rFonts w:ascii="Times New Roman" w:hAnsi="Times New Roman" w:cstheme="majorHAnsi"/>
        </w:rPr>
        <w:t>City of Moscow. 2004. “City of Moscow Water Conservation Plan.”</w:t>
      </w:r>
      <w:r w:rsidR="00014ACE">
        <w:rPr>
          <w:rFonts w:ascii="Times New Roman" w:hAnsi="Times New Roman" w:cstheme="majorHAnsi"/>
        </w:rPr>
        <w:t xml:space="preserve"> Prepared by EES and JUB Engineers.</w:t>
      </w:r>
    </w:p>
    <w:p w14:paraId="23BECF43" w14:textId="77777777" w:rsidR="00E836F3" w:rsidRPr="00E85797" w:rsidRDefault="00E836F3" w:rsidP="00843624">
      <w:pPr>
        <w:pStyle w:val="NormalWeb"/>
        <w:numPr>
          <w:ilvl w:val="0"/>
          <w:numId w:val="4"/>
        </w:numPr>
        <w:spacing w:after="0" w:afterAutospacing="0" w:line="360" w:lineRule="auto"/>
        <w:rPr>
          <w:rFonts w:cstheme="majorHAnsi"/>
        </w:rPr>
      </w:pPr>
      <w:proofErr w:type="spellStart"/>
      <w:r w:rsidRPr="00E85797">
        <w:rPr>
          <w:rFonts w:cstheme="majorHAnsi"/>
        </w:rPr>
        <w:t>Heemskerk</w:t>
      </w:r>
      <w:proofErr w:type="spellEnd"/>
      <w:r w:rsidRPr="00E85797">
        <w:rPr>
          <w:rFonts w:cstheme="majorHAnsi"/>
        </w:rPr>
        <w:t xml:space="preserve">, </w:t>
      </w:r>
      <w:proofErr w:type="spellStart"/>
      <w:r w:rsidRPr="00E85797">
        <w:rPr>
          <w:rFonts w:cstheme="majorHAnsi"/>
        </w:rPr>
        <w:t>Marieke</w:t>
      </w:r>
      <w:proofErr w:type="spellEnd"/>
      <w:r w:rsidRPr="00E85797">
        <w:rPr>
          <w:rFonts w:cstheme="majorHAnsi"/>
        </w:rPr>
        <w:t xml:space="preserve">, Karen Wilson, and Mitchell </w:t>
      </w:r>
      <w:proofErr w:type="spellStart"/>
      <w:r w:rsidRPr="00E85797">
        <w:rPr>
          <w:rFonts w:cstheme="majorHAnsi"/>
        </w:rPr>
        <w:t>Pavao</w:t>
      </w:r>
      <w:proofErr w:type="spellEnd"/>
      <w:r w:rsidRPr="00E85797">
        <w:rPr>
          <w:rFonts w:cstheme="majorHAnsi"/>
        </w:rPr>
        <w:t xml:space="preserve">-Zuckerman. 2003. “Conceptual Models as Tools for Communication Across Disciplines.” </w:t>
      </w:r>
      <w:r w:rsidRPr="00E85797">
        <w:rPr>
          <w:rFonts w:cstheme="majorHAnsi"/>
          <w:i/>
          <w:iCs/>
        </w:rPr>
        <w:t>Conservation Ecology</w:t>
      </w:r>
      <w:r w:rsidRPr="00E85797">
        <w:rPr>
          <w:rFonts w:cstheme="majorHAnsi"/>
        </w:rPr>
        <w:t xml:space="preserve"> 7 (3).</w:t>
      </w:r>
    </w:p>
    <w:p w14:paraId="6A22045F" w14:textId="77777777" w:rsidR="000A65DE" w:rsidRDefault="000A65DE" w:rsidP="00843624">
      <w:pPr>
        <w:pStyle w:val="NoSpacing"/>
        <w:numPr>
          <w:ilvl w:val="0"/>
          <w:numId w:val="4"/>
        </w:numPr>
        <w:spacing w:line="360" w:lineRule="auto"/>
        <w:rPr>
          <w:rFonts w:ascii="Times New Roman" w:hAnsi="Times New Roman" w:cstheme="majorHAnsi"/>
        </w:rPr>
      </w:pPr>
      <w:r>
        <w:rPr>
          <w:rFonts w:ascii="Times New Roman" w:hAnsi="Times New Roman" w:cstheme="majorHAnsi"/>
        </w:rPr>
        <w:t>Laflin, Maureen. 2011. “Cross Disciplinary Communication/Group Dynamics.” Presentation to the UI Water Resources 506 class, Moscow, ID, August 30, 2011.</w:t>
      </w:r>
    </w:p>
    <w:p w14:paraId="360E91D8" w14:textId="77777777" w:rsidR="0045528E" w:rsidRPr="00E85797" w:rsidRDefault="0050426E" w:rsidP="00843624">
      <w:pPr>
        <w:pStyle w:val="NoSpacing"/>
        <w:numPr>
          <w:ilvl w:val="0"/>
          <w:numId w:val="4"/>
        </w:numPr>
        <w:spacing w:line="360" w:lineRule="auto"/>
        <w:rPr>
          <w:rFonts w:ascii="Times New Roman" w:hAnsi="Times New Roman" w:cstheme="majorHAnsi"/>
        </w:rPr>
      </w:pPr>
      <w:r w:rsidRPr="00E85797">
        <w:rPr>
          <w:rFonts w:ascii="Times New Roman" w:hAnsi="Times New Roman" w:cstheme="majorHAnsi"/>
        </w:rPr>
        <w:t>Moran,</w:t>
      </w:r>
      <w:r w:rsidR="00CA00A5" w:rsidRPr="00E85797">
        <w:rPr>
          <w:rFonts w:ascii="Times New Roman" w:hAnsi="Times New Roman" w:cstheme="majorHAnsi"/>
        </w:rPr>
        <w:t xml:space="preserve"> Katie.</w:t>
      </w:r>
      <w:r w:rsidRPr="00E85797">
        <w:rPr>
          <w:rFonts w:ascii="Times New Roman" w:hAnsi="Times New Roman" w:cstheme="majorHAnsi"/>
        </w:rPr>
        <w:t xml:space="preserve"> 2011.  </w:t>
      </w:r>
      <w:r w:rsidRPr="00E85797">
        <w:rPr>
          <w:rFonts w:ascii="Times New Roman" w:hAnsi="Times New Roman" w:cstheme="majorHAnsi"/>
          <w:bCs/>
        </w:rPr>
        <w:t>Evaluation of the relationship between pumping and water level declines in the Grande Ronde Aquifer of the Palouse Basin</w:t>
      </w:r>
      <w:r w:rsidR="00CA00A5" w:rsidRPr="00E85797">
        <w:rPr>
          <w:rFonts w:ascii="Times New Roman" w:hAnsi="Times New Roman" w:cstheme="majorHAnsi"/>
          <w:bCs/>
        </w:rPr>
        <w:t>.  Technical Report for PBAC.</w:t>
      </w:r>
      <w:r w:rsidRPr="00E85797">
        <w:rPr>
          <w:rFonts w:ascii="Times New Roman" w:hAnsi="Times New Roman" w:cstheme="majorHAnsi"/>
        </w:rPr>
        <w:t xml:space="preserve"> </w:t>
      </w:r>
    </w:p>
    <w:p w14:paraId="67FDE36F" w14:textId="77777777" w:rsidR="00E836F3" w:rsidRPr="00E85797" w:rsidRDefault="00E836F3" w:rsidP="00843624">
      <w:pPr>
        <w:pStyle w:val="NormalWeb"/>
        <w:numPr>
          <w:ilvl w:val="0"/>
          <w:numId w:val="4"/>
        </w:numPr>
        <w:spacing w:after="0" w:afterAutospacing="0" w:line="360" w:lineRule="auto"/>
        <w:rPr>
          <w:rFonts w:cstheme="majorHAnsi"/>
        </w:rPr>
      </w:pPr>
      <w:r w:rsidRPr="00E85797">
        <w:rPr>
          <w:rFonts w:cstheme="majorHAnsi"/>
        </w:rPr>
        <w:t xml:space="preserve">Newell, William H. 2001. “A Theory of Interdisciplinary Studies.” </w:t>
      </w:r>
      <w:r w:rsidRPr="00E85797">
        <w:rPr>
          <w:rFonts w:cstheme="majorHAnsi"/>
          <w:i/>
          <w:iCs/>
        </w:rPr>
        <w:t>Issues in Integrative Studies</w:t>
      </w:r>
      <w:r w:rsidRPr="00E85797">
        <w:rPr>
          <w:rFonts w:cstheme="majorHAnsi"/>
        </w:rPr>
        <w:t xml:space="preserve"> (19): 1-25.</w:t>
      </w:r>
    </w:p>
    <w:p w14:paraId="120AFC9B" w14:textId="77777777" w:rsidR="00E836F3" w:rsidRPr="00E85797" w:rsidRDefault="00E836F3" w:rsidP="00843624">
      <w:pPr>
        <w:pStyle w:val="NormalWeb"/>
        <w:numPr>
          <w:ilvl w:val="0"/>
          <w:numId w:val="4"/>
        </w:numPr>
        <w:spacing w:after="0" w:afterAutospacing="0" w:line="360" w:lineRule="auto"/>
        <w:rPr>
          <w:rFonts w:cstheme="majorHAnsi"/>
        </w:rPr>
      </w:pPr>
      <w:proofErr w:type="spellStart"/>
      <w:r w:rsidRPr="00E85797">
        <w:rPr>
          <w:rFonts w:cstheme="majorHAnsi"/>
        </w:rPr>
        <w:t>Nissani</w:t>
      </w:r>
      <w:proofErr w:type="spellEnd"/>
      <w:r w:rsidRPr="00E85797">
        <w:rPr>
          <w:rFonts w:cstheme="majorHAnsi"/>
        </w:rPr>
        <w:t xml:space="preserve">, </w:t>
      </w:r>
      <w:proofErr w:type="spellStart"/>
      <w:r w:rsidRPr="00E85797">
        <w:rPr>
          <w:rFonts w:cstheme="majorHAnsi"/>
        </w:rPr>
        <w:t>Moti</w:t>
      </w:r>
      <w:proofErr w:type="spellEnd"/>
      <w:r w:rsidRPr="00E85797">
        <w:rPr>
          <w:rFonts w:cstheme="majorHAnsi"/>
        </w:rPr>
        <w:t>. 1995. “</w:t>
      </w:r>
      <w:proofErr w:type="gramStart"/>
      <w:r w:rsidRPr="00E85797">
        <w:rPr>
          <w:rFonts w:cstheme="majorHAnsi"/>
        </w:rPr>
        <w:t>Fruits ,</w:t>
      </w:r>
      <w:proofErr w:type="gramEnd"/>
      <w:r w:rsidRPr="00E85797">
        <w:rPr>
          <w:rFonts w:cstheme="majorHAnsi"/>
        </w:rPr>
        <w:t xml:space="preserve"> Salads , and Smoothies</w:t>
      </w:r>
      <w:r w:rsidRPr="00E85797">
        <w:t> </w:t>
      </w:r>
      <w:r w:rsidRPr="00E85797">
        <w:rPr>
          <w:rFonts w:cstheme="majorHAnsi"/>
        </w:rPr>
        <w:t xml:space="preserve">: A Working Definition of Interdisciplinarity.” </w:t>
      </w:r>
      <w:r w:rsidRPr="00E85797">
        <w:rPr>
          <w:rFonts w:cstheme="majorHAnsi"/>
          <w:i/>
          <w:iCs/>
        </w:rPr>
        <w:t>English</w:t>
      </w:r>
      <w:r w:rsidRPr="00E85797">
        <w:rPr>
          <w:rFonts w:cstheme="majorHAnsi"/>
        </w:rPr>
        <w:t xml:space="preserve"> 29: 119-126.</w:t>
      </w:r>
    </w:p>
    <w:p w14:paraId="4A8993A2" w14:textId="77777777" w:rsidR="00843624" w:rsidRPr="00E85797" w:rsidRDefault="00843624" w:rsidP="00843624">
      <w:pPr>
        <w:pStyle w:val="NoSpacing"/>
        <w:numPr>
          <w:ilvl w:val="0"/>
          <w:numId w:val="4"/>
        </w:numPr>
        <w:spacing w:line="360" w:lineRule="auto"/>
        <w:rPr>
          <w:rFonts w:ascii="Times New Roman" w:hAnsi="Times New Roman" w:cstheme="majorHAnsi"/>
        </w:rPr>
      </w:pPr>
      <w:r>
        <w:rPr>
          <w:rFonts w:ascii="Times New Roman" w:hAnsi="Times New Roman" w:cstheme="majorHAnsi"/>
        </w:rPr>
        <w:t>Palouse Basin Aquifer Committee</w:t>
      </w:r>
      <w:r w:rsidRPr="00E85797">
        <w:rPr>
          <w:rFonts w:ascii="Times New Roman" w:hAnsi="Times New Roman" w:cstheme="majorHAnsi"/>
        </w:rPr>
        <w:t xml:space="preserve">. </w:t>
      </w:r>
      <w:r>
        <w:rPr>
          <w:rFonts w:ascii="Times New Roman" w:hAnsi="Times New Roman" w:cstheme="majorHAnsi"/>
        </w:rPr>
        <w:t>1992</w:t>
      </w:r>
      <w:r w:rsidRPr="00E85797">
        <w:rPr>
          <w:rFonts w:ascii="Times New Roman" w:hAnsi="Times New Roman" w:cstheme="majorHAnsi"/>
        </w:rPr>
        <w:t>. “PBAC Goals, 1992 – 2005.” Accessed September 21</w:t>
      </w:r>
      <w:r>
        <w:rPr>
          <w:rFonts w:ascii="Times New Roman" w:hAnsi="Times New Roman" w:cstheme="majorHAnsi"/>
        </w:rPr>
        <w:t>, 2011</w:t>
      </w:r>
      <w:r w:rsidRPr="00E85797">
        <w:rPr>
          <w:rFonts w:ascii="Times New Roman" w:hAnsi="Times New Roman" w:cstheme="majorHAnsi"/>
        </w:rPr>
        <w:t>. http://www.webs.uidaho.edu/pbac/Presentations/2006/PBAC_Robischon_April_20_2006.pdf.</w:t>
      </w:r>
    </w:p>
    <w:p w14:paraId="1AF19914" w14:textId="77777777" w:rsidR="00E836F3" w:rsidRPr="00E85797" w:rsidRDefault="00E836F3" w:rsidP="00843624">
      <w:pPr>
        <w:pStyle w:val="NoSpacing"/>
        <w:numPr>
          <w:ilvl w:val="0"/>
          <w:numId w:val="4"/>
        </w:numPr>
        <w:spacing w:line="360" w:lineRule="auto"/>
        <w:rPr>
          <w:rFonts w:ascii="Times New Roman" w:hAnsi="Times New Roman" w:cstheme="majorHAnsi"/>
        </w:rPr>
      </w:pPr>
      <w:r w:rsidRPr="00E85797">
        <w:rPr>
          <w:rFonts w:ascii="Times New Roman" w:hAnsi="Times New Roman" w:cstheme="majorHAnsi"/>
        </w:rPr>
        <w:t xml:space="preserve">Palouse Basin Aquifer Committee. </w:t>
      </w:r>
      <w:r w:rsidR="00E6223C" w:rsidRPr="00014ACE">
        <w:rPr>
          <w:rFonts w:ascii="Times New Roman" w:hAnsi="Times New Roman" w:cstheme="majorHAnsi"/>
        </w:rPr>
        <w:t>2011</w:t>
      </w:r>
      <w:r w:rsidRPr="00E85797">
        <w:rPr>
          <w:rFonts w:ascii="Times New Roman" w:hAnsi="Times New Roman" w:cstheme="majorHAnsi"/>
        </w:rPr>
        <w:t xml:space="preserve">. </w:t>
      </w:r>
      <w:r w:rsidR="00E6223C" w:rsidRPr="00E85797">
        <w:rPr>
          <w:rFonts w:ascii="Times New Roman" w:hAnsi="Times New Roman" w:cstheme="majorHAnsi"/>
        </w:rPr>
        <w:t>Accessed September 1-27</w:t>
      </w:r>
      <w:r w:rsidR="00B2413E" w:rsidRPr="00E85797">
        <w:rPr>
          <w:rFonts w:ascii="Times New Roman" w:hAnsi="Times New Roman" w:cstheme="majorHAnsi"/>
        </w:rPr>
        <w:t>.</w:t>
      </w:r>
      <w:r w:rsidRPr="00E85797">
        <w:rPr>
          <w:rFonts w:ascii="Times New Roman" w:hAnsi="Times New Roman" w:cstheme="majorHAnsi"/>
        </w:rPr>
        <w:t xml:space="preserve"> http://www.webs.uidaho.edu/pbac/.</w:t>
      </w:r>
    </w:p>
    <w:p w14:paraId="418A44F8" w14:textId="77777777" w:rsidR="00B43A6D" w:rsidRPr="00E85797" w:rsidRDefault="00B43A6D" w:rsidP="00843624">
      <w:pPr>
        <w:pStyle w:val="NoSpacing"/>
        <w:numPr>
          <w:ilvl w:val="0"/>
          <w:numId w:val="4"/>
        </w:numPr>
        <w:spacing w:line="360" w:lineRule="auto"/>
        <w:rPr>
          <w:rFonts w:ascii="Times New Roman" w:hAnsi="Times New Roman" w:cstheme="majorHAnsi"/>
        </w:rPr>
      </w:pPr>
      <w:r>
        <w:rPr>
          <w:rFonts w:ascii="Times New Roman" w:hAnsi="Times New Roman" w:cstheme="majorHAnsi"/>
        </w:rPr>
        <w:t xml:space="preserve">Palouse-Clearwater Environmental Institute. 1995. </w:t>
      </w:r>
      <w:r w:rsidRPr="00E85797">
        <w:rPr>
          <w:rFonts w:ascii="Times New Roman" w:hAnsi="Times New Roman" w:cstheme="majorHAnsi"/>
        </w:rPr>
        <w:t>“Water Conservation Opportunities for the Palouse: A Water Conservation Handbook.”</w:t>
      </w:r>
      <w:r w:rsidRPr="00E85797">
        <w:rPr>
          <w:rFonts w:ascii="Times New Roman" w:hAnsi="Times New Roman"/>
        </w:rPr>
        <w:t xml:space="preserve"> </w:t>
      </w:r>
      <w:r>
        <w:rPr>
          <w:rFonts w:ascii="Times New Roman" w:hAnsi="Times New Roman"/>
        </w:rPr>
        <w:t xml:space="preserve">Edited by </w:t>
      </w:r>
      <w:r>
        <w:rPr>
          <w:rFonts w:ascii="Times New Roman" w:hAnsi="Times New Roman" w:cstheme="majorHAnsi"/>
        </w:rPr>
        <w:t>Tom Lamar</w:t>
      </w:r>
      <w:r w:rsidRPr="00E85797">
        <w:rPr>
          <w:rFonts w:ascii="Times New Roman" w:hAnsi="Times New Roman" w:cstheme="majorHAnsi"/>
        </w:rPr>
        <w:t xml:space="preserve"> and Sarah </w:t>
      </w:r>
      <w:proofErr w:type="spellStart"/>
      <w:r w:rsidRPr="00E85797">
        <w:rPr>
          <w:rFonts w:ascii="Times New Roman" w:hAnsi="Times New Roman" w:cstheme="majorHAnsi"/>
        </w:rPr>
        <w:t>Weppner</w:t>
      </w:r>
      <w:proofErr w:type="spellEnd"/>
      <w:r>
        <w:rPr>
          <w:rFonts w:ascii="Times New Roman" w:hAnsi="Times New Roman" w:cstheme="majorHAnsi"/>
        </w:rPr>
        <w:t>.</w:t>
      </w:r>
    </w:p>
    <w:p w14:paraId="7084BA7A" w14:textId="77777777" w:rsidR="00E836F3" w:rsidRPr="00E85797" w:rsidRDefault="00E836F3" w:rsidP="00843624">
      <w:pPr>
        <w:pStyle w:val="NoSpacing"/>
        <w:numPr>
          <w:ilvl w:val="0"/>
          <w:numId w:val="4"/>
        </w:numPr>
        <w:spacing w:line="360" w:lineRule="auto"/>
        <w:rPr>
          <w:rFonts w:ascii="Times New Roman" w:hAnsi="Times New Roman" w:cstheme="majorHAnsi"/>
        </w:rPr>
      </w:pPr>
      <w:proofErr w:type="spellStart"/>
      <w:r w:rsidRPr="00E85797">
        <w:rPr>
          <w:rFonts w:ascii="Times New Roman" w:hAnsi="Times New Roman" w:cstheme="majorHAnsi"/>
        </w:rPr>
        <w:t>Repko</w:t>
      </w:r>
      <w:proofErr w:type="spellEnd"/>
      <w:r w:rsidRPr="00E85797">
        <w:rPr>
          <w:rFonts w:ascii="Times New Roman" w:hAnsi="Times New Roman" w:cstheme="majorHAnsi"/>
        </w:rPr>
        <w:t xml:space="preserve">, A.F. 2008. </w:t>
      </w:r>
      <w:r w:rsidRPr="00E85797">
        <w:rPr>
          <w:rFonts w:ascii="Times New Roman" w:hAnsi="Times New Roman" w:cstheme="majorHAnsi"/>
          <w:i/>
        </w:rPr>
        <w:t xml:space="preserve">Interdisciplinary Research: Process and Theory. </w:t>
      </w:r>
      <w:r w:rsidRPr="00E85797">
        <w:rPr>
          <w:rFonts w:ascii="Times New Roman" w:hAnsi="Times New Roman" w:cstheme="majorHAnsi"/>
        </w:rPr>
        <w:t>Thousand Oaks, CA: Sage Publications.</w:t>
      </w:r>
    </w:p>
    <w:p w14:paraId="2EF2D91A" w14:textId="77777777" w:rsidR="00E836F3" w:rsidRPr="00E85797" w:rsidRDefault="00E836F3" w:rsidP="00843624">
      <w:pPr>
        <w:pStyle w:val="NormalWeb"/>
        <w:numPr>
          <w:ilvl w:val="0"/>
          <w:numId w:val="4"/>
        </w:numPr>
        <w:spacing w:after="0" w:afterAutospacing="0" w:line="360" w:lineRule="auto"/>
        <w:rPr>
          <w:rFonts w:cstheme="majorHAnsi"/>
        </w:rPr>
      </w:pPr>
      <w:r w:rsidRPr="00E85797">
        <w:rPr>
          <w:rFonts w:cstheme="majorHAnsi"/>
        </w:rPr>
        <w:t>Richartz, Saundra. 2010. Opportunities for collaboration: A situational assessment of the Palouse Basin. MS thesis, University of Idaho.</w:t>
      </w:r>
    </w:p>
    <w:p w14:paraId="357F7ACF" w14:textId="77777777" w:rsidR="00562F89" w:rsidRDefault="00562F89" w:rsidP="00843624">
      <w:pPr>
        <w:pStyle w:val="NormalWeb"/>
        <w:numPr>
          <w:ilvl w:val="0"/>
          <w:numId w:val="4"/>
        </w:numPr>
        <w:spacing w:after="0" w:afterAutospacing="0" w:line="360" w:lineRule="auto"/>
        <w:rPr>
          <w:rFonts w:cstheme="majorHAnsi"/>
        </w:rPr>
      </w:pPr>
      <w:r>
        <w:rPr>
          <w:rFonts w:cstheme="majorHAnsi"/>
        </w:rPr>
        <w:t>Robischon, Steve. 2011. Presentation to the UI Water Resources 506 class, Moscow, ID, August 25, 2011.</w:t>
      </w:r>
    </w:p>
    <w:p w14:paraId="76973229" w14:textId="77777777" w:rsidR="00E836F3" w:rsidRPr="00E85797" w:rsidRDefault="00E836F3" w:rsidP="00843624">
      <w:pPr>
        <w:pStyle w:val="NormalWeb"/>
        <w:numPr>
          <w:ilvl w:val="0"/>
          <w:numId w:val="4"/>
        </w:numPr>
        <w:spacing w:after="0" w:afterAutospacing="0" w:line="360" w:lineRule="auto"/>
        <w:rPr>
          <w:rFonts w:cstheme="majorHAnsi"/>
        </w:rPr>
      </w:pPr>
      <w:r w:rsidRPr="00E85797">
        <w:rPr>
          <w:rFonts w:cstheme="majorHAnsi"/>
        </w:rPr>
        <w:t xml:space="preserve">Tidwell, Vincent C., Howard D. </w:t>
      </w:r>
      <w:proofErr w:type="spellStart"/>
      <w:r w:rsidRPr="00E85797">
        <w:rPr>
          <w:rFonts w:cstheme="majorHAnsi"/>
        </w:rPr>
        <w:t>Passell</w:t>
      </w:r>
      <w:proofErr w:type="spellEnd"/>
      <w:r w:rsidRPr="00E85797">
        <w:rPr>
          <w:rFonts w:cstheme="majorHAnsi"/>
        </w:rPr>
        <w:t xml:space="preserve">, Stephen H. Conrad, and Richard P. Thomas. 2004. “System dynamics modeling for community-based water planning: Application to the Middle Rio Grande.” </w:t>
      </w:r>
      <w:r w:rsidRPr="00E85797">
        <w:rPr>
          <w:rFonts w:cstheme="majorHAnsi"/>
          <w:i/>
          <w:iCs/>
        </w:rPr>
        <w:t>Aquatic Sciences</w:t>
      </w:r>
      <w:r w:rsidRPr="00E85797">
        <w:rPr>
          <w:rFonts w:cstheme="majorHAnsi"/>
        </w:rPr>
        <w:t xml:space="preserve"> 66 (4): 357-372.</w:t>
      </w:r>
    </w:p>
    <w:p w14:paraId="216C3C5E" w14:textId="77777777" w:rsidR="00E836F3" w:rsidRPr="00E85797" w:rsidRDefault="00E836F3" w:rsidP="00697EE3">
      <w:pPr>
        <w:spacing w:after="0" w:line="480" w:lineRule="auto"/>
        <w:rPr>
          <w:rFonts w:ascii="Times New Roman" w:hAnsi="Times New Roman"/>
        </w:rPr>
      </w:pPr>
    </w:p>
    <w:p w14:paraId="5054A429" w14:textId="77777777" w:rsidR="00237C52" w:rsidRPr="00E85797" w:rsidRDefault="00237C52" w:rsidP="00697EE3">
      <w:pPr>
        <w:spacing w:after="0" w:line="480" w:lineRule="auto"/>
        <w:rPr>
          <w:rFonts w:ascii="Times New Roman" w:hAnsi="Times New Roman"/>
          <w:b/>
        </w:rPr>
      </w:pPr>
    </w:p>
    <w:sectPr w:rsidR="00237C52" w:rsidRPr="00E85797" w:rsidSect="007E08EA">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an Boll" w:date="2011-10-11T11:12:00Z" w:initials="JB">
    <w:p w14:paraId="5CEDDE9D" w14:textId="77777777" w:rsidR="00052FFB" w:rsidRDefault="00052FFB">
      <w:pPr>
        <w:pStyle w:val="CommentText"/>
      </w:pPr>
      <w:r>
        <w:rPr>
          <w:rStyle w:val="CommentReference"/>
        </w:rPr>
        <w:annotationRef/>
      </w:r>
      <w:r>
        <w:t xml:space="preserve">You have </w:t>
      </w:r>
      <w:proofErr w:type="spellStart"/>
      <w:r>
        <w:t>WoW-ed</w:t>
      </w:r>
      <w:proofErr w:type="spellEnd"/>
      <w:r>
        <w:t xml:space="preserve"> me!  Excellent work and report!!</w:t>
      </w:r>
    </w:p>
  </w:comment>
  <w:comment w:id="2" w:author="bcosens" w:date="2011-10-06T19:11:00Z" w:initials="b">
    <w:p w14:paraId="2C8202D4" w14:textId="77777777" w:rsidR="00F62635" w:rsidRDefault="00F62635">
      <w:pPr>
        <w:pStyle w:val="CommentText"/>
      </w:pPr>
      <w:r>
        <w:rPr>
          <w:rStyle w:val="CommentReference"/>
        </w:rPr>
        <w:annotationRef/>
      </w:r>
      <w:proofErr w:type="spellStart"/>
      <w:r>
        <w:t>WoW</w:t>
      </w:r>
      <w:proofErr w:type="spellEnd"/>
      <w:r>
        <w:t>!!  This is one of the best reports I have seen.  Your description of process is excellent and shows an effort by all of you to learn to work across disciplinary barriers and to integrate information.  Your description of the problem is complete by not narrowing the definition of the problem to a declining aquifer, but including lack of education and uncertainty in what we do know as issues.  You made your assumptions clear and acknowledged that education has limits and conservation has limits.  Nice job!!</w:t>
      </w:r>
    </w:p>
  </w:comment>
  <w:comment w:id="3" w:author="bcosens" w:date="2011-10-06T18:41:00Z" w:initials="b">
    <w:p w14:paraId="12B35809" w14:textId="77777777" w:rsidR="00F62635" w:rsidRDefault="00F62635">
      <w:pPr>
        <w:pStyle w:val="CommentText"/>
      </w:pPr>
      <w:r>
        <w:rPr>
          <w:rStyle w:val="CommentReference"/>
        </w:rPr>
        <w:annotationRef/>
      </w:r>
      <w:r>
        <w:t>Excellent introduction</w:t>
      </w:r>
    </w:p>
  </w:comment>
  <w:comment w:id="4" w:author="bcosens" w:date="2011-10-06T18:43:00Z" w:initials="b">
    <w:p w14:paraId="0544FCA8" w14:textId="77777777" w:rsidR="00F62635" w:rsidRDefault="00F62635">
      <w:pPr>
        <w:pStyle w:val="CommentText"/>
      </w:pPr>
      <w:r>
        <w:rPr>
          <w:rStyle w:val="CommentReference"/>
        </w:rPr>
        <w:annotationRef/>
      </w:r>
      <w:r>
        <w:t>This is a nice efficient use of time without losing the integration that a few diverse backgrounds might make possible</w:t>
      </w:r>
    </w:p>
  </w:comment>
  <w:comment w:id="5" w:author="bcosens" w:date="2011-10-06T18:45:00Z" w:initials="b">
    <w:p w14:paraId="429D7307" w14:textId="77777777" w:rsidR="00F62635" w:rsidRDefault="00F62635">
      <w:pPr>
        <w:pStyle w:val="CommentText"/>
      </w:pPr>
      <w:r>
        <w:rPr>
          <w:rStyle w:val="CommentReference"/>
        </w:rPr>
        <w:annotationRef/>
      </w:r>
      <w:r>
        <w:t>Make sure you distinguish disciplines (which are formal knowledge categories like hydrology and social science) from general topics like community education</w:t>
      </w:r>
    </w:p>
  </w:comment>
  <w:comment w:id="6" w:author="bcosens" w:date="2011-10-06T18:45:00Z" w:initials="b">
    <w:p w14:paraId="2D529DA6" w14:textId="77777777" w:rsidR="00F62635" w:rsidRDefault="00F62635">
      <w:pPr>
        <w:pStyle w:val="CommentText"/>
      </w:pPr>
      <w:r>
        <w:rPr>
          <w:rStyle w:val="CommentReference"/>
        </w:rPr>
        <w:annotationRef/>
      </w:r>
      <w:proofErr w:type="gramStart"/>
      <w:r>
        <w:t>good</w:t>
      </w:r>
      <w:proofErr w:type="gramEnd"/>
    </w:p>
  </w:comment>
  <w:comment w:id="8" w:author="Jan Boll" w:date="2011-10-11T09:45:00Z" w:initials="JB">
    <w:p w14:paraId="5576B56E" w14:textId="77777777" w:rsidR="00F62635" w:rsidRDefault="00F62635">
      <w:pPr>
        <w:pStyle w:val="CommentText"/>
      </w:pPr>
      <w:r>
        <w:rPr>
          <w:rStyle w:val="CommentReference"/>
        </w:rPr>
        <w:annotationRef/>
      </w:r>
      <w:proofErr w:type="gramStart"/>
      <w:r>
        <w:t>we</w:t>
      </w:r>
      <w:proofErr w:type="gramEnd"/>
      <w:r>
        <w:t xml:space="preserve"> would reach the level where the pumps are currently located, and would have to either do what you write, or invest in infrastructure to find water deeper down.</w:t>
      </w:r>
    </w:p>
  </w:comment>
  <w:comment w:id="9" w:author="bcosens" w:date="2011-10-06T18:59:00Z" w:initials="b">
    <w:p w14:paraId="461B2BC8" w14:textId="77777777" w:rsidR="00F62635" w:rsidRDefault="00F62635">
      <w:pPr>
        <w:pStyle w:val="CommentText"/>
      </w:pPr>
      <w:r>
        <w:rPr>
          <w:rStyle w:val="CommentReference"/>
        </w:rPr>
        <w:annotationRef/>
      </w:r>
      <w:proofErr w:type="gramStart"/>
      <w:r>
        <w:t>excellent</w:t>
      </w:r>
      <w:proofErr w:type="gramEnd"/>
      <w:r>
        <w:t xml:space="preserve"> to set out your assumptions</w:t>
      </w:r>
    </w:p>
  </w:comment>
  <w:comment w:id="11" w:author="Jan Boll" w:date="2011-10-11T09:58:00Z" w:initials="JB">
    <w:p w14:paraId="1B6B63F0" w14:textId="77777777" w:rsidR="00F62635" w:rsidRDefault="00F62635">
      <w:pPr>
        <w:pStyle w:val="CommentText"/>
      </w:pPr>
      <w:r>
        <w:rPr>
          <w:rStyle w:val="CommentReference"/>
        </w:rPr>
        <w:annotationRef/>
      </w:r>
      <w:proofErr w:type="gramStart"/>
      <w:r>
        <w:t>and</w:t>
      </w:r>
      <w:proofErr w:type="gramEnd"/>
      <w:r>
        <w:t xml:space="preserve"> they are doing more these days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036"/>
    <w:multiLevelType w:val="hybridMultilevel"/>
    <w:tmpl w:val="641C10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220AFA"/>
    <w:multiLevelType w:val="hybridMultilevel"/>
    <w:tmpl w:val="12EAF9E8"/>
    <w:lvl w:ilvl="0" w:tplc="0562B9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A035A9"/>
    <w:multiLevelType w:val="hybridMultilevel"/>
    <w:tmpl w:val="848429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5A61FB"/>
    <w:multiLevelType w:val="hybridMultilevel"/>
    <w:tmpl w:val="47CA7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0C4CC7"/>
    <w:multiLevelType w:val="hybridMultilevel"/>
    <w:tmpl w:val="2802272E"/>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9">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A455209"/>
    <w:multiLevelType w:val="hybridMultilevel"/>
    <w:tmpl w:val="DE947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F97C5E"/>
    <w:multiLevelType w:val="hybridMultilevel"/>
    <w:tmpl w:val="E580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4E1181"/>
    <w:multiLevelType w:val="hybridMultilevel"/>
    <w:tmpl w:val="9A90F786"/>
    <w:lvl w:ilvl="0" w:tplc="E024786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7A7714"/>
    <w:multiLevelType w:val="hybridMultilevel"/>
    <w:tmpl w:val="84DC6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6"/>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C52"/>
    <w:rsid w:val="00006029"/>
    <w:rsid w:val="00014ACE"/>
    <w:rsid w:val="00022B5D"/>
    <w:rsid w:val="000339C8"/>
    <w:rsid w:val="000401A3"/>
    <w:rsid w:val="00052FFB"/>
    <w:rsid w:val="00054027"/>
    <w:rsid w:val="000A65DE"/>
    <w:rsid w:val="000B3194"/>
    <w:rsid w:val="000D213F"/>
    <w:rsid w:val="000E14EA"/>
    <w:rsid w:val="000E59DF"/>
    <w:rsid w:val="000F3621"/>
    <w:rsid w:val="000F3BC9"/>
    <w:rsid w:val="00104123"/>
    <w:rsid w:val="00111134"/>
    <w:rsid w:val="00120A45"/>
    <w:rsid w:val="00121301"/>
    <w:rsid w:val="00121E21"/>
    <w:rsid w:val="00144CC6"/>
    <w:rsid w:val="0015151B"/>
    <w:rsid w:val="00172A23"/>
    <w:rsid w:val="001C3277"/>
    <w:rsid w:val="001F1F76"/>
    <w:rsid w:val="001F2EDA"/>
    <w:rsid w:val="0020016B"/>
    <w:rsid w:val="0022734B"/>
    <w:rsid w:val="00231630"/>
    <w:rsid w:val="00237C52"/>
    <w:rsid w:val="00256115"/>
    <w:rsid w:val="002711A2"/>
    <w:rsid w:val="002933D2"/>
    <w:rsid w:val="002A0F30"/>
    <w:rsid w:val="002C0F3A"/>
    <w:rsid w:val="0030084F"/>
    <w:rsid w:val="00313195"/>
    <w:rsid w:val="0034191E"/>
    <w:rsid w:val="00352057"/>
    <w:rsid w:val="0038074E"/>
    <w:rsid w:val="00384C79"/>
    <w:rsid w:val="003853F6"/>
    <w:rsid w:val="00386DD3"/>
    <w:rsid w:val="00394DA1"/>
    <w:rsid w:val="0039514E"/>
    <w:rsid w:val="00395250"/>
    <w:rsid w:val="003958E1"/>
    <w:rsid w:val="003A71F6"/>
    <w:rsid w:val="003C2EFD"/>
    <w:rsid w:val="003F4FD7"/>
    <w:rsid w:val="0041762F"/>
    <w:rsid w:val="00420F6A"/>
    <w:rsid w:val="0045528E"/>
    <w:rsid w:val="00475B99"/>
    <w:rsid w:val="00495084"/>
    <w:rsid w:val="004A58C6"/>
    <w:rsid w:val="004B21E0"/>
    <w:rsid w:val="004D40A7"/>
    <w:rsid w:val="00502ADC"/>
    <w:rsid w:val="0050426E"/>
    <w:rsid w:val="00556E6A"/>
    <w:rsid w:val="00562F89"/>
    <w:rsid w:val="00563848"/>
    <w:rsid w:val="00582C23"/>
    <w:rsid w:val="005F246F"/>
    <w:rsid w:val="00603DC7"/>
    <w:rsid w:val="00604E92"/>
    <w:rsid w:val="00617563"/>
    <w:rsid w:val="006372A2"/>
    <w:rsid w:val="006900D6"/>
    <w:rsid w:val="00690A5A"/>
    <w:rsid w:val="00694D95"/>
    <w:rsid w:val="00697EE3"/>
    <w:rsid w:val="006B354E"/>
    <w:rsid w:val="006D4DC3"/>
    <w:rsid w:val="006E06F0"/>
    <w:rsid w:val="007025A0"/>
    <w:rsid w:val="00704DD6"/>
    <w:rsid w:val="00716CAF"/>
    <w:rsid w:val="007238B7"/>
    <w:rsid w:val="00732B07"/>
    <w:rsid w:val="00732DAD"/>
    <w:rsid w:val="00764D33"/>
    <w:rsid w:val="00770C4B"/>
    <w:rsid w:val="00772243"/>
    <w:rsid w:val="007769F1"/>
    <w:rsid w:val="00782B03"/>
    <w:rsid w:val="0079643E"/>
    <w:rsid w:val="007B446A"/>
    <w:rsid w:val="007C00B0"/>
    <w:rsid w:val="007E08EA"/>
    <w:rsid w:val="007E63EB"/>
    <w:rsid w:val="007E7BA8"/>
    <w:rsid w:val="007F0647"/>
    <w:rsid w:val="007F1421"/>
    <w:rsid w:val="007F68CD"/>
    <w:rsid w:val="008138B5"/>
    <w:rsid w:val="00843624"/>
    <w:rsid w:val="00856D61"/>
    <w:rsid w:val="008743F6"/>
    <w:rsid w:val="008D2EC8"/>
    <w:rsid w:val="00926AE1"/>
    <w:rsid w:val="00946C22"/>
    <w:rsid w:val="0097029D"/>
    <w:rsid w:val="0098291B"/>
    <w:rsid w:val="00990437"/>
    <w:rsid w:val="009C194E"/>
    <w:rsid w:val="009C59D2"/>
    <w:rsid w:val="009C5D15"/>
    <w:rsid w:val="00A0465F"/>
    <w:rsid w:val="00A04ADD"/>
    <w:rsid w:val="00A36E24"/>
    <w:rsid w:val="00A95F0C"/>
    <w:rsid w:val="00AC06F8"/>
    <w:rsid w:val="00AC43BF"/>
    <w:rsid w:val="00AC5D6D"/>
    <w:rsid w:val="00AD0CED"/>
    <w:rsid w:val="00AF24CF"/>
    <w:rsid w:val="00B2413E"/>
    <w:rsid w:val="00B339E1"/>
    <w:rsid w:val="00B43A6D"/>
    <w:rsid w:val="00B54674"/>
    <w:rsid w:val="00B8420E"/>
    <w:rsid w:val="00B913B6"/>
    <w:rsid w:val="00BA0462"/>
    <w:rsid w:val="00BA3A41"/>
    <w:rsid w:val="00BA6A04"/>
    <w:rsid w:val="00BC3DA3"/>
    <w:rsid w:val="00BD3DFB"/>
    <w:rsid w:val="00BD785A"/>
    <w:rsid w:val="00BF28E8"/>
    <w:rsid w:val="00C0394F"/>
    <w:rsid w:val="00C139D3"/>
    <w:rsid w:val="00C270E6"/>
    <w:rsid w:val="00C30399"/>
    <w:rsid w:val="00C50888"/>
    <w:rsid w:val="00C51F63"/>
    <w:rsid w:val="00C55EBC"/>
    <w:rsid w:val="00C61FE6"/>
    <w:rsid w:val="00C633FB"/>
    <w:rsid w:val="00C74ACF"/>
    <w:rsid w:val="00C76FF8"/>
    <w:rsid w:val="00C83A9A"/>
    <w:rsid w:val="00C96995"/>
    <w:rsid w:val="00CA00A5"/>
    <w:rsid w:val="00CC4667"/>
    <w:rsid w:val="00D57FB3"/>
    <w:rsid w:val="00D77EED"/>
    <w:rsid w:val="00D83ADA"/>
    <w:rsid w:val="00D95A45"/>
    <w:rsid w:val="00DE34F6"/>
    <w:rsid w:val="00DE5DAD"/>
    <w:rsid w:val="00DF6E8C"/>
    <w:rsid w:val="00E05EF1"/>
    <w:rsid w:val="00E262CE"/>
    <w:rsid w:val="00E4457D"/>
    <w:rsid w:val="00E52278"/>
    <w:rsid w:val="00E6223C"/>
    <w:rsid w:val="00E836F3"/>
    <w:rsid w:val="00E85797"/>
    <w:rsid w:val="00E87751"/>
    <w:rsid w:val="00E87876"/>
    <w:rsid w:val="00EA369E"/>
    <w:rsid w:val="00EB5020"/>
    <w:rsid w:val="00EC422F"/>
    <w:rsid w:val="00EE4C61"/>
    <w:rsid w:val="00EF0CB4"/>
    <w:rsid w:val="00F0214F"/>
    <w:rsid w:val="00F62635"/>
    <w:rsid w:val="00F81341"/>
    <w:rsid w:val="00F91C32"/>
    <w:rsid w:val="00FA4AB2"/>
    <w:rsid w:val="00FC2E14"/>
    <w:rsid w:val="00FE4C6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A9F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annotation text" w:uiPriority="99"/>
    <w:lsdException w:name="annotation referenc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7C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C52"/>
    <w:pPr>
      <w:spacing w:after="0"/>
    </w:pPr>
  </w:style>
  <w:style w:type="paragraph" w:styleId="BalloonText">
    <w:name w:val="Balloon Text"/>
    <w:basedOn w:val="Normal"/>
    <w:link w:val="BalloonTextChar"/>
    <w:unhideWhenUsed/>
    <w:rsid w:val="00237C52"/>
    <w:pPr>
      <w:spacing w:after="0"/>
    </w:pPr>
    <w:rPr>
      <w:rFonts w:ascii="Lucida Grande" w:hAnsi="Lucida Grande"/>
      <w:sz w:val="18"/>
      <w:szCs w:val="18"/>
    </w:rPr>
  </w:style>
  <w:style w:type="character" w:customStyle="1" w:styleId="BalloonTextChar">
    <w:name w:val="Balloon Text Char"/>
    <w:basedOn w:val="DefaultParagraphFont"/>
    <w:link w:val="BalloonText"/>
    <w:rsid w:val="00237C52"/>
    <w:rPr>
      <w:rFonts w:ascii="Lucida Grande" w:hAnsi="Lucida Grande"/>
      <w:sz w:val="18"/>
      <w:szCs w:val="18"/>
    </w:rPr>
  </w:style>
  <w:style w:type="table" w:styleId="TableGrid">
    <w:name w:val="Table Grid"/>
    <w:basedOn w:val="TableNormal"/>
    <w:uiPriority w:val="59"/>
    <w:rsid w:val="00237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37C52"/>
    <w:pPr>
      <w:ind w:left="720"/>
      <w:contextualSpacing/>
    </w:pPr>
  </w:style>
  <w:style w:type="character" w:styleId="Hyperlink">
    <w:name w:val="Hyperlink"/>
    <w:basedOn w:val="DefaultParagraphFont"/>
    <w:uiPriority w:val="99"/>
    <w:unhideWhenUsed/>
    <w:rsid w:val="00237C52"/>
    <w:rPr>
      <w:color w:val="0000FF"/>
      <w:u w:val="single"/>
    </w:rPr>
  </w:style>
  <w:style w:type="character" w:styleId="CommentReference">
    <w:name w:val="annotation reference"/>
    <w:basedOn w:val="DefaultParagraphFont"/>
    <w:uiPriority w:val="99"/>
    <w:rsid w:val="00237C52"/>
    <w:rPr>
      <w:sz w:val="16"/>
      <w:szCs w:val="16"/>
    </w:rPr>
  </w:style>
  <w:style w:type="paragraph" w:styleId="CommentText">
    <w:name w:val="annotation text"/>
    <w:basedOn w:val="Normal"/>
    <w:link w:val="CommentTextChar"/>
    <w:uiPriority w:val="99"/>
    <w:rsid w:val="00237C52"/>
    <w:rPr>
      <w:sz w:val="20"/>
      <w:szCs w:val="20"/>
    </w:rPr>
  </w:style>
  <w:style w:type="character" w:customStyle="1" w:styleId="CommentTextChar">
    <w:name w:val="Comment Text Char"/>
    <w:basedOn w:val="DefaultParagraphFont"/>
    <w:link w:val="CommentText"/>
    <w:uiPriority w:val="99"/>
    <w:rsid w:val="00237C52"/>
    <w:rPr>
      <w:sz w:val="20"/>
      <w:szCs w:val="20"/>
    </w:rPr>
  </w:style>
  <w:style w:type="paragraph" w:styleId="CommentSubject">
    <w:name w:val="annotation subject"/>
    <w:basedOn w:val="CommentText"/>
    <w:next w:val="CommentText"/>
    <w:link w:val="CommentSubjectChar"/>
    <w:rsid w:val="00237C52"/>
    <w:rPr>
      <w:b/>
      <w:bCs/>
    </w:rPr>
  </w:style>
  <w:style w:type="character" w:customStyle="1" w:styleId="CommentSubjectChar">
    <w:name w:val="Comment Subject Char"/>
    <w:basedOn w:val="CommentTextChar"/>
    <w:link w:val="CommentSubject"/>
    <w:rsid w:val="00237C52"/>
    <w:rPr>
      <w:b/>
      <w:bCs/>
      <w:sz w:val="20"/>
      <w:szCs w:val="20"/>
    </w:rPr>
  </w:style>
  <w:style w:type="paragraph" w:styleId="EndnoteText">
    <w:name w:val="endnote text"/>
    <w:basedOn w:val="Normal"/>
    <w:link w:val="EndnoteTextChar"/>
    <w:rsid w:val="00237C52"/>
    <w:pPr>
      <w:spacing w:after="0"/>
    </w:pPr>
  </w:style>
  <w:style w:type="character" w:customStyle="1" w:styleId="EndnoteTextChar">
    <w:name w:val="Endnote Text Char"/>
    <w:basedOn w:val="DefaultParagraphFont"/>
    <w:link w:val="EndnoteText"/>
    <w:rsid w:val="00237C52"/>
  </w:style>
  <w:style w:type="character" w:styleId="EndnoteReference">
    <w:name w:val="endnote reference"/>
    <w:basedOn w:val="DefaultParagraphFont"/>
    <w:rsid w:val="00237C52"/>
    <w:rPr>
      <w:vertAlign w:val="superscript"/>
    </w:rPr>
  </w:style>
  <w:style w:type="paragraph" w:styleId="Header">
    <w:name w:val="header"/>
    <w:basedOn w:val="Normal"/>
    <w:link w:val="HeaderChar"/>
    <w:rsid w:val="00237C52"/>
    <w:pPr>
      <w:tabs>
        <w:tab w:val="center" w:pos="4320"/>
        <w:tab w:val="right" w:pos="8640"/>
      </w:tabs>
      <w:spacing w:after="0"/>
    </w:pPr>
  </w:style>
  <w:style w:type="character" w:customStyle="1" w:styleId="HeaderChar">
    <w:name w:val="Header Char"/>
    <w:basedOn w:val="DefaultParagraphFont"/>
    <w:link w:val="Header"/>
    <w:rsid w:val="00237C52"/>
  </w:style>
  <w:style w:type="paragraph" w:styleId="Footer">
    <w:name w:val="footer"/>
    <w:basedOn w:val="Normal"/>
    <w:link w:val="FooterChar"/>
    <w:rsid w:val="00237C52"/>
    <w:pPr>
      <w:tabs>
        <w:tab w:val="center" w:pos="4320"/>
        <w:tab w:val="right" w:pos="8640"/>
      </w:tabs>
      <w:spacing w:after="0"/>
    </w:pPr>
  </w:style>
  <w:style w:type="character" w:customStyle="1" w:styleId="FooterChar">
    <w:name w:val="Footer Char"/>
    <w:basedOn w:val="DefaultParagraphFont"/>
    <w:link w:val="Footer"/>
    <w:rsid w:val="00237C52"/>
  </w:style>
  <w:style w:type="paragraph" w:styleId="NormalWeb">
    <w:name w:val="Normal (Web)"/>
    <w:basedOn w:val="Normal"/>
    <w:uiPriority w:val="99"/>
    <w:unhideWhenUsed/>
    <w:rsid w:val="00E836F3"/>
    <w:pPr>
      <w:spacing w:before="100" w:beforeAutospacing="1" w:after="100" w:afterAutospacing="1"/>
    </w:pPr>
    <w:rPr>
      <w:rFonts w:ascii="Times New Roman" w:eastAsia="Times New Roman" w:hAnsi="Times New Roman" w:cs="Times New Roman"/>
    </w:rPr>
  </w:style>
  <w:style w:type="paragraph" w:customStyle="1" w:styleId="Default">
    <w:name w:val="Default"/>
    <w:rsid w:val="0050426E"/>
    <w:pPr>
      <w:autoSpaceDE w:val="0"/>
      <w:autoSpaceDN w:val="0"/>
      <w:adjustRightInd w:val="0"/>
      <w:spacing w:after="0"/>
    </w:pPr>
    <w:rPr>
      <w:rFonts w:ascii="Calibri" w:hAnsi="Calibri" w:cs="Calibri"/>
      <w:color w:val="000000"/>
    </w:rPr>
  </w:style>
  <w:style w:type="character" w:customStyle="1" w:styleId="apple-style-span">
    <w:name w:val="apple-style-span"/>
    <w:basedOn w:val="DefaultParagraphFont"/>
    <w:rsid w:val="00C5088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annotation text" w:uiPriority="99"/>
    <w:lsdException w:name="annotation reference"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7C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C52"/>
    <w:pPr>
      <w:spacing w:after="0"/>
    </w:pPr>
  </w:style>
  <w:style w:type="paragraph" w:styleId="BalloonText">
    <w:name w:val="Balloon Text"/>
    <w:basedOn w:val="Normal"/>
    <w:link w:val="BalloonTextChar"/>
    <w:unhideWhenUsed/>
    <w:rsid w:val="00237C52"/>
    <w:pPr>
      <w:spacing w:after="0"/>
    </w:pPr>
    <w:rPr>
      <w:rFonts w:ascii="Lucida Grande" w:hAnsi="Lucida Grande"/>
      <w:sz w:val="18"/>
      <w:szCs w:val="18"/>
    </w:rPr>
  </w:style>
  <w:style w:type="character" w:customStyle="1" w:styleId="BalloonTextChar">
    <w:name w:val="Balloon Text Char"/>
    <w:basedOn w:val="DefaultParagraphFont"/>
    <w:link w:val="BalloonText"/>
    <w:rsid w:val="00237C52"/>
    <w:rPr>
      <w:rFonts w:ascii="Lucida Grande" w:hAnsi="Lucida Grande"/>
      <w:sz w:val="18"/>
      <w:szCs w:val="18"/>
    </w:rPr>
  </w:style>
  <w:style w:type="table" w:styleId="TableGrid">
    <w:name w:val="Table Grid"/>
    <w:basedOn w:val="TableNormal"/>
    <w:uiPriority w:val="59"/>
    <w:rsid w:val="00237C5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37C52"/>
    <w:pPr>
      <w:ind w:left="720"/>
      <w:contextualSpacing/>
    </w:pPr>
  </w:style>
  <w:style w:type="character" w:styleId="Hyperlink">
    <w:name w:val="Hyperlink"/>
    <w:basedOn w:val="DefaultParagraphFont"/>
    <w:uiPriority w:val="99"/>
    <w:unhideWhenUsed/>
    <w:rsid w:val="00237C52"/>
    <w:rPr>
      <w:color w:val="0000FF"/>
      <w:u w:val="single"/>
    </w:rPr>
  </w:style>
  <w:style w:type="character" w:styleId="CommentReference">
    <w:name w:val="annotation reference"/>
    <w:basedOn w:val="DefaultParagraphFont"/>
    <w:uiPriority w:val="99"/>
    <w:rsid w:val="00237C52"/>
    <w:rPr>
      <w:sz w:val="16"/>
      <w:szCs w:val="16"/>
    </w:rPr>
  </w:style>
  <w:style w:type="paragraph" w:styleId="CommentText">
    <w:name w:val="annotation text"/>
    <w:basedOn w:val="Normal"/>
    <w:link w:val="CommentTextChar"/>
    <w:uiPriority w:val="99"/>
    <w:rsid w:val="00237C52"/>
    <w:rPr>
      <w:sz w:val="20"/>
      <w:szCs w:val="20"/>
    </w:rPr>
  </w:style>
  <w:style w:type="character" w:customStyle="1" w:styleId="CommentTextChar">
    <w:name w:val="Comment Text Char"/>
    <w:basedOn w:val="DefaultParagraphFont"/>
    <w:link w:val="CommentText"/>
    <w:uiPriority w:val="99"/>
    <w:rsid w:val="00237C52"/>
    <w:rPr>
      <w:sz w:val="20"/>
      <w:szCs w:val="20"/>
    </w:rPr>
  </w:style>
  <w:style w:type="paragraph" w:styleId="CommentSubject">
    <w:name w:val="annotation subject"/>
    <w:basedOn w:val="CommentText"/>
    <w:next w:val="CommentText"/>
    <w:link w:val="CommentSubjectChar"/>
    <w:rsid w:val="00237C52"/>
    <w:rPr>
      <w:b/>
      <w:bCs/>
    </w:rPr>
  </w:style>
  <w:style w:type="character" w:customStyle="1" w:styleId="CommentSubjectChar">
    <w:name w:val="Comment Subject Char"/>
    <w:basedOn w:val="CommentTextChar"/>
    <w:link w:val="CommentSubject"/>
    <w:rsid w:val="00237C52"/>
    <w:rPr>
      <w:b/>
      <w:bCs/>
      <w:sz w:val="20"/>
      <w:szCs w:val="20"/>
    </w:rPr>
  </w:style>
  <w:style w:type="paragraph" w:styleId="EndnoteText">
    <w:name w:val="endnote text"/>
    <w:basedOn w:val="Normal"/>
    <w:link w:val="EndnoteTextChar"/>
    <w:rsid w:val="00237C52"/>
    <w:pPr>
      <w:spacing w:after="0"/>
    </w:pPr>
  </w:style>
  <w:style w:type="character" w:customStyle="1" w:styleId="EndnoteTextChar">
    <w:name w:val="Endnote Text Char"/>
    <w:basedOn w:val="DefaultParagraphFont"/>
    <w:link w:val="EndnoteText"/>
    <w:rsid w:val="00237C52"/>
  </w:style>
  <w:style w:type="character" w:styleId="EndnoteReference">
    <w:name w:val="endnote reference"/>
    <w:basedOn w:val="DefaultParagraphFont"/>
    <w:rsid w:val="00237C52"/>
    <w:rPr>
      <w:vertAlign w:val="superscript"/>
    </w:rPr>
  </w:style>
  <w:style w:type="paragraph" w:styleId="Header">
    <w:name w:val="header"/>
    <w:basedOn w:val="Normal"/>
    <w:link w:val="HeaderChar"/>
    <w:rsid w:val="00237C52"/>
    <w:pPr>
      <w:tabs>
        <w:tab w:val="center" w:pos="4320"/>
        <w:tab w:val="right" w:pos="8640"/>
      </w:tabs>
      <w:spacing w:after="0"/>
    </w:pPr>
  </w:style>
  <w:style w:type="character" w:customStyle="1" w:styleId="HeaderChar">
    <w:name w:val="Header Char"/>
    <w:basedOn w:val="DefaultParagraphFont"/>
    <w:link w:val="Header"/>
    <w:rsid w:val="00237C52"/>
  </w:style>
  <w:style w:type="paragraph" w:styleId="Footer">
    <w:name w:val="footer"/>
    <w:basedOn w:val="Normal"/>
    <w:link w:val="FooterChar"/>
    <w:rsid w:val="00237C52"/>
    <w:pPr>
      <w:tabs>
        <w:tab w:val="center" w:pos="4320"/>
        <w:tab w:val="right" w:pos="8640"/>
      </w:tabs>
      <w:spacing w:after="0"/>
    </w:pPr>
  </w:style>
  <w:style w:type="character" w:customStyle="1" w:styleId="FooterChar">
    <w:name w:val="Footer Char"/>
    <w:basedOn w:val="DefaultParagraphFont"/>
    <w:link w:val="Footer"/>
    <w:rsid w:val="00237C52"/>
  </w:style>
  <w:style w:type="paragraph" w:styleId="NormalWeb">
    <w:name w:val="Normal (Web)"/>
    <w:basedOn w:val="Normal"/>
    <w:uiPriority w:val="99"/>
    <w:unhideWhenUsed/>
    <w:rsid w:val="00E836F3"/>
    <w:pPr>
      <w:spacing w:before="100" w:beforeAutospacing="1" w:after="100" w:afterAutospacing="1"/>
    </w:pPr>
    <w:rPr>
      <w:rFonts w:ascii="Times New Roman" w:eastAsia="Times New Roman" w:hAnsi="Times New Roman" w:cs="Times New Roman"/>
    </w:rPr>
  </w:style>
  <w:style w:type="paragraph" w:customStyle="1" w:styleId="Default">
    <w:name w:val="Default"/>
    <w:rsid w:val="0050426E"/>
    <w:pPr>
      <w:autoSpaceDE w:val="0"/>
      <w:autoSpaceDN w:val="0"/>
      <w:adjustRightInd w:val="0"/>
      <w:spacing w:after="0"/>
    </w:pPr>
    <w:rPr>
      <w:rFonts w:ascii="Calibri" w:hAnsi="Calibri" w:cs="Calibri"/>
      <w:color w:val="000000"/>
    </w:rPr>
  </w:style>
  <w:style w:type="character" w:customStyle="1" w:styleId="apple-style-span">
    <w:name w:val="apple-style-span"/>
    <w:basedOn w:val="DefaultParagraphFont"/>
    <w:rsid w:val="00C508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436229">
      <w:bodyDiv w:val="1"/>
      <w:marLeft w:val="0"/>
      <w:marRight w:val="0"/>
      <w:marTop w:val="0"/>
      <w:marBottom w:val="0"/>
      <w:divBdr>
        <w:top w:val="none" w:sz="0" w:space="0" w:color="auto"/>
        <w:left w:val="none" w:sz="0" w:space="0" w:color="auto"/>
        <w:bottom w:val="none" w:sz="0" w:space="0" w:color="auto"/>
        <w:right w:val="none" w:sz="0" w:space="0" w:color="auto"/>
      </w:divBdr>
    </w:div>
    <w:div w:id="320695684">
      <w:bodyDiv w:val="1"/>
      <w:marLeft w:val="0"/>
      <w:marRight w:val="0"/>
      <w:marTop w:val="0"/>
      <w:marBottom w:val="0"/>
      <w:divBdr>
        <w:top w:val="none" w:sz="0" w:space="0" w:color="auto"/>
        <w:left w:val="none" w:sz="0" w:space="0" w:color="auto"/>
        <w:bottom w:val="none" w:sz="0" w:space="0" w:color="auto"/>
        <w:right w:val="none" w:sz="0" w:space="0" w:color="auto"/>
      </w:divBdr>
    </w:div>
    <w:div w:id="830371429">
      <w:bodyDiv w:val="1"/>
      <w:marLeft w:val="0"/>
      <w:marRight w:val="0"/>
      <w:marTop w:val="0"/>
      <w:marBottom w:val="0"/>
      <w:divBdr>
        <w:top w:val="none" w:sz="0" w:space="0" w:color="auto"/>
        <w:left w:val="none" w:sz="0" w:space="0" w:color="auto"/>
        <w:bottom w:val="none" w:sz="0" w:space="0" w:color="auto"/>
        <w:right w:val="none" w:sz="0" w:space="0" w:color="auto"/>
      </w:divBdr>
    </w:div>
    <w:div w:id="839539666">
      <w:bodyDiv w:val="1"/>
      <w:marLeft w:val="0"/>
      <w:marRight w:val="0"/>
      <w:marTop w:val="0"/>
      <w:marBottom w:val="0"/>
      <w:divBdr>
        <w:top w:val="none" w:sz="0" w:space="0" w:color="auto"/>
        <w:left w:val="none" w:sz="0" w:space="0" w:color="auto"/>
        <w:bottom w:val="none" w:sz="0" w:space="0" w:color="auto"/>
        <w:right w:val="none" w:sz="0" w:space="0" w:color="auto"/>
      </w:divBdr>
    </w:div>
    <w:div w:id="1070272442">
      <w:bodyDiv w:val="1"/>
      <w:marLeft w:val="0"/>
      <w:marRight w:val="0"/>
      <w:marTop w:val="0"/>
      <w:marBottom w:val="0"/>
      <w:divBdr>
        <w:top w:val="none" w:sz="0" w:space="0" w:color="auto"/>
        <w:left w:val="none" w:sz="0" w:space="0" w:color="auto"/>
        <w:bottom w:val="none" w:sz="0" w:space="0" w:color="auto"/>
        <w:right w:val="none" w:sz="0" w:space="0" w:color="auto"/>
      </w:divBdr>
    </w:div>
    <w:div w:id="1481732775">
      <w:bodyDiv w:val="1"/>
      <w:marLeft w:val="0"/>
      <w:marRight w:val="0"/>
      <w:marTop w:val="0"/>
      <w:marBottom w:val="0"/>
      <w:divBdr>
        <w:top w:val="none" w:sz="0" w:space="0" w:color="auto"/>
        <w:left w:val="none" w:sz="0" w:space="0" w:color="auto"/>
        <w:bottom w:val="none" w:sz="0" w:space="0" w:color="auto"/>
        <w:right w:val="none" w:sz="0" w:space="0" w:color="auto"/>
      </w:divBdr>
    </w:div>
    <w:div w:id="1579972519">
      <w:bodyDiv w:val="1"/>
      <w:marLeft w:val="0"/>
      <w:marRight w:val="0"/>
      <w:marTop w:val="0"/>
      <w:marBottom w:val="0"/>
      <w:divBdr>
        <w:top w:val="none" w:sz="0" w:space="0" w:color="auto"/>
        <w:left w:val="none" w:sz="0" w:space="0" w:color="auto"/>
        <w:bottom w:val="none" w:sz="0" w:space="0" w:color="auto"/>
        <w:right w:val="none" w:sz="0" w:space="0" w:color="auto"/>
      </w:divBdr>
    </w:div>
    <w:div w:id="1581401849">
      <w:bodyDiv w:val="1"/>
      <w:marLeft w:val="0"/>
      <w:marRight w:val="0"/>
      <w:marTop w:val="0"/>
      <w:marBottom w:val="0"/>
      <w:divBdr>
        <w:top w:val="none" w:sz="0" w:space="0" w:color="auto"/>
        <w:left w:val="none" w:sz="0" w:space="0" w:color="auto"/>
        <w:bottom w:val="none" w:sz="0" w:space="0" w:color="auto"/>
        <w:right w:val="none" w:sz="0" w:space="0" w:color="auto"/>
      </w:divBdr>
    </w:div>
    <w:div w:id="18278181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30</Pages>
  <Words>6957</Words>
  <Characters>39659</Characters>
  <Application>Microsoft Macintosh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46523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Liza Mitchell</dc:creator>
  <cp:lastModifiedBy>Jan Boll</cp:lastModifiedBy>
  <cp:revision>3</cp:revision>
  <cp:lastPrinted>2011-09-29T14:34:00Z</cp:lastPrinted>
  <dcterms:created xsi:type="dcterms:W3CDTF">2011-10-11T18:08:00Z</dcterms:created>
  <dcterms:modified xsi:type="dcterms:W3CDTF">2011-10-11T18:12:00Z</dcterms:modified>
</cp:coreProperties>
</file>