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9EC" w:rsidRDefault="00D72524" w:rsidP="00A310E7">
      <w:pPr>
        <w:rPr>
          <w:b/>
        </w:rPr>
      </w:pPr>
      <w:r>
        <w:rPr>
          <w:b/>
        </w:rPr>
        <w:t xml:space="preserve">Section I: </w:t>
      </w:r>
      <w:r w:rsidR="007139EC">
        <w:rPr>
          <w:b/>
        </w:rPr>
        <w:t>Methods of integration</w:t>
      </w:r>
    </w:p>
    <w:p w:rsidR="00D17432" w:rsidRDefault="00D17432" w:rsidP="00A310E7">
      <w:pPr>
        <w:numPr>
          <w:ins w:id="0" w:author="Ryan  Boylan" w:date="2011-11-21T14:47:00Z"/>
        </w:numPr>
        <w:rPr>
          <w:b/>
        </w:rPr>
      </w:pPr>
    </w:p>
    <w:p w:rsidR="00A310E7" w:rsidRPr="00D72524" w:rsidRDefault="003967AD" w:rsidP="00A310E7">
      <w:pPr>
        <w:rPr>
          <w:u w:val="single"/>
        </w:rPr>
      </w:pPr>
      <w:r w:rsidRPr="00D72524">
        <w:rPr>
          <w:u w:val="single"/>
        </w:rPr>
        <w:t xml:space="preserve">Week of </w:t>
      </w:r>
      <w:r w:rsidR="00A310E7" w:rsidRPr="00D72524">
        <w:rPr>
          <w:u w:val="single"/>
        </w:rPr>
        <w:t>October 2, 2011</w:t>
      </w:r>
    </w:p>
    <w:p w:rsidR="00A310E7" w:rsidRDefault="00A310E7" w:rsidP="00A310E7"/>
    <w:p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r w:rsidR="00BB7F1D">
        <w:t xml:space="preserve">The objective was to give students an introduction to </w:t>
      </w:r>
      <w:r w:rsidR="0028115B">
        <w:t xml:space="preserve">the </w:t>
      </w:r>
      <w:r w:rsidR="00BB7F1D">
        <w:t xml:space="preserve">watershed, as well as insight into some of the disciplines involved </w:t>
      </w:r>
      <w:r w:rsidR="00D72524">
        <w:t>with</w:t>
      </w:r>
      <w:r w:rsidR="00BB7F1D">
        <w:t>in the issues we have been asked to address. This represented the first step to</w:t>
      </w:r>
      <w:ins w:id="1" w:author="Audrey Squires" w:date="2011-11-22T12:06:00Z">
        <w:r w:rsidR="0028115B">
          <w:t xml:space="preserve">ward </w:t>
        </w:r>
      </w:ins>
      <w:ins w:id="2" w:author="Audrey Squires" w:date="2011-11-22T14:44:00Z">
        <w:r w:rsidR="00151AC1">
          <w:t>attaining</w:t>
        </w:r>
      </w:ins>
      <w:r w:rsidR="00BB7F1D">
        <w:t xml:space="preserve"> interdisciplinary adequacy</w:t>
      </w:r>
      <w:ins w:id="3" w:author="Audrey Squires" w:date="2011-11-22T12:07:00Z">
        <w:r w:rsidR="0028115B">
          <w:t xml:space="preserve"> by</w:t>
        </w:r>
      </w:ins>
      <w:del w:id="4" w:author="Audrey Squires" w:date="2011-11-22T12:07:00Z">
        <w:r w:rsidR="00BB7F1D" w:rsidDel="0028115B">
          <w:delText>,</w:delText>
        </w:r>
      </w:del>
      <w:r w:rsidR="00BB7F1D">
        <w:t xml:space="preserve"> helping students achieve “a basic feel of [the various disciplines] and a basic understanding of how [they] approach</w:t>
      </w:r>
      <w:del w:id="5" w:author="Audrey Squires" w:date="2011-11-22T12:07:00Z">
        <w:r w:rsidR="00BB7F1D" w:rsidDel="0028115B">
          <w:delText>[]</w:delText>
        </w:r>
      </w:del>
      <w:r w:rsidR="00BB7F1D">
        <w:t xml:space="preserve"> the problem.”</w:t>
      </w:r>
      <w:r w:rsidR="00BB7F1D">
        <w:rPr>
          <w:rStyle w:val="FootnoteReference"/>
        </w:rPr>
        <w:footnoteReference w:id="1"/>
      </w:r>
    </w:p>
    <w:p w:rsidR="00A310E7" w:rsidRPr="00A310E7" w:rsidRDefault="008001A9" w:rsidP="00EF2E12">
      <w:pPr>
        <w:spacing w:line="480" w:lineRule="auto"/>
        <w:ind w:firstLine="720"/>
      </w:pPr>
      <w:ins w:id="6" w:author="allison parker" w:date="2011-11-20T23:00:00Z">
        <w:r>
          <w:t xml:space="preserve">Guided by </w:t>
        </w:r>
      </w:ins>
      <w:ins w:id="7" w:author="allison parker" w:date="2011-11-20T23:01:00Z">
        <w:r w:rsidRPr="00A310E7">
          <w:t>Dr. Brian Kennedy of CNR’s department for Fish and Wildlife Resources, along with W</w:t>
        </w:r>
        <w:r>
          <w:t>ater Resources</w:t>
        </w:r>
        <w:r w:rsidRPr="00A310E7">
          <w:t xml:space="preserve"> 506 professors Dr</w:t>
        </w:r>
      </w:ins>
      <w:r w:rsidR="0028115B">
        <w:t>s</w:t>
      </w:r>
      <w:ins w:id="8" w:author="allison parker" w:date="2011-11-20T23:01:00Z">
        <w:r w:rsidRPr="00A310E7">
          <w:t xml:space="preserve">. Jan Boll and Barbara </w:t>
        </w:r>
        <w:proofErr w:type="spellStart"/>
        <w:r w:rsidRPr="00A310E7">
          <w:t>Cosens</w:t>
        </w:r>
        <w:proofErr w:type="spellEnd"/>
        <w:r>
          <w:t>, the</w:t>
        </w:r>
      </w:ins>
      <w:ins w:id="9" w:author="allison parker" w:date="2011-11-20T23:00:00Z">
        <w:r>
          <w:t xml:space="preserve"> </w:t>
        </w:r>
      </w:ins>
      <w:del w:id="10" w:author="allison parker" w:date="2011-11-20T23:01:00Z">
        <w:r w:rsidR="00A310E7" w:rsidRPr="00A310E7" w:rsidDel="008001A9">
          <w:delText xml:space="preserve">The </w:delText>
        </w:r>
      </w:del>
      <w:r w:rsidR="00A310E7" w:rsidRPr="00A310E7">
        <w:t>trip</w:t>
      </w:r>
      <w:ins w:id="11" w:author="allison parker" w:date="2011-11-20T23:01:00Z">
        <w:r>
          <w:t xml:space="preserve"> </w:t>
        </w:r>
      </w:ins>
      <w:del w:id="12" w:author="allison parker" w:date="2011-11-20T23:01:00Z">
        <w:r w:rsidR="00A310E7" w:rsidRPr="00A310E7" w:rsidDel="008001A9">
          <w:delText xml:space="preserve">, which </w:delText>
        </w:r>
      </w:del>
      <w:r w:rsidR="00A310E7" w:rsidRPr="00A310E7">
        <w:t>included students from two other University of Idaho College of Natural Resources classes</w:t>
      </w:r>
      <w:ins w:id="13" w:author="allison parker" w:date="2011-11-20T23:01:00Z">
        <w:r>
          <w:t xml:space="preserve">. Because the trip was attended and led by people from multiple disciplines, it provided an opportunity to ask questions of experts in unfamiliar fields. </w:t>
        </w:r>
      </w:ins>
      <w:del w:id="14" w:author="allison parker" w:date="2011-11-20T23:01:00Z">
        <w:r w:rsidR="00A310E7" w:rsidRPr="00A310E7" w:rsidDel="008001A9">
          <w:delText>, was guided by Dr. Brian Kennedy, of CNR’s department for Fish and Wildlife Resources, along with W</w:delText>
        </w:r>
      </w:del>
      <w:ins w:id="15" w:author="jbrowitt" w:date="2011-11-19T22:53:00Z">
        <w:del w:id="16" w:author="allison parker" w:date="2011-11-20T23:01:00Z">
          <w:r w:rsidR="00ED6A2C" w:rsidDel="008001A9">
            <w:delText>ater Resources</w:delText>
          </w:r>
        </w:del>
      </w:ins>
      <w:del w:id="17" w:author="allison parker" w:date="2011-11-20T23:01:00Z">
        <w:r w:rsidR="00A310E7" w:rsidRPr="00A310E7" w:rsidDel="008001A9">
          <w:delText xml:space="preserve">R 506 professors Dr. Jan Boll and Barbara Cosens. </w:delText>
        </w:r>
      </w:del>
      <w:commentRangeStart w:id="18"/>
      <w:r w:rsidR="00A310E7" w:rsidRPr="00A310E7">
        <w:t>The field trip started at Spalding</w:t>
      </w:r>
      <w:ins w:id="19" w:author="Audrey Squires" w:date="2011-11-22T12:09:00Z">
        <w:r w:rsidR="0028115B">
          <w:t>, ID</w:t>
        </w:r>
      </w:ins>
      <w:r w:rsidR="00A310E7" w:rsidRPr="00A310E7">
        <w:t xml:space="preserve">, where Lapwai Creek cuts through the Nez Perce National Historical Park, about one-quarter mile upstream of its confluence with the Clearwater River. </w:t>
      </w:r>
      <w:r w:rsidR="00D0033E">
        <w:t xml:space="preserve">Dr. </w:t>
      </w:r>
      <w:r w:rsidR="00A310E7" w:rsidRPr="00A310E7">
        <w:t>Kennedy gave a brief overview of the watershed as well as an historic backdrop.</w:t>
      </w:r>
    </w:p>
    <w:p w:rsidR="00A310E7" w:rsidRPr="00A310E7" w:rsidRDefault="00A310E7" w:rsidP="00EF2E12">
      <w:pPr>
        <w:spacing w:line="480" w:lineRule="auto"/>
        <w:ind w:firstLine="720"/>
      </w:pPr>
      <w:r w:rsidRPr="00A310E7">
        <w:t xml:space="preserve">From there the group traveled approximately five miles south to a field-study site on Lapwai Creek located between the towns of Lapwai and Sweetwater. The group observed UI </w:t>
      </w:r>
      <w:r w:rsidR="00D43B54">
        <w:t xml:space="preserve">fisheries </w:t>
      </w:r>
      <w:r w:rsidRPr="00A310E7">
        <w:t xml:space="preserve">students conducting surveys of juvenile steelhead </w:t>
      </w:r>
      <w:del w:id="20" w:author="allison parker" w:date="2011-11-20T23:03:00Z">
        <w:r w:rsidRPr="00A310E7" w:rsidDel="008001A9">
          <w:delText>located in an approximately 100-</w:delText>
        </w:r>
        <w:r w:rsidR="00435EBD" w:rsidDel="008001A9">
          <w:delText xml:space="preserve">yard </w:delText>
        </w:r>
        <w:r w:rsidRPr="00A310E7" w:rsidDel="008001A9">
          <w:delText>stretch of</w:delText>
        </w:r>
      </w:del>
      <w:ins w:id="21" w:author="allison parker" w:date="2011-11-20T23:04:00Z">
        <w:r w:rsidR="008001A9">
          <w:t xml:space="preserve">. </w:t>
        </w:r>
      </w:ins>
      <w:del w:id="22" w:author="allison parker" w:date="2011-11-20T23:03:00Z">
        <w:r w:rsidRPr="00A310E7" w:rsidDel="008001A9">
          <w:delText xml:space="preserve"> </w:delText>
        </w:r>
      </w:del>
      <w:del w:id="23" w:author="allison parker" w:date="2011-11-20T23:04:00Z">
        <w:r w:rsidRPr="00A310E7" w:rsidDel="008001A9">
          <w:delText xml:space="preserve">Lapwai Creek. </w:delText>
        </w:r>
      </w:del>
      <w:r w:rsidRPr="00A310E7">
        <w:t>The graduate students displayed their various methods</w:t>
      </w:r>
      <w:ins w:id="24" w:author="allison parker" w:date="2011-11-20T23:04:00Z">
        <w:r w:rsidR="008001A9">
          <w:t xml:space="preserve"> of data </w:t>
        </w:r>
        <w:del w:id="25" w:author="Audrey Squires" w:date="2011-11-22T12:09:00Z">
          <w:r w:rsidR="008001A9" w:rsidDel="0028115B">
            <w:delText>gathering</w:delText>
          </w:r>
        </w:del>
      </w:ins>
      <w:ins w:id="26" w:author="Audrey Squires" w:date="2011-11-22T12:09:00Z">
        <w:r w:rsidR="0028115B">
          <w:t>collection</w:t>
        </w:r>
      </w:ins>
      <w:r w:rsidRPr="00A310E7">
        <w:t xml:space="preserve">—capturing and isolating the fish, flushing their digestive contents, implanting a microchip for tracking purposes, and returning the fish to the stream. Students also </w:t>
      </w:r>
      <w:r w:rsidRPr="00A310E7">
        <w:lastRenderedPageBreak/>
        <w:t>examined the geological, ecological, and biological contours of Lapwai Creek, viewing alluvial deposits in cut banks of the stream, habitat in the floodplain, and aquatic life in the streambed.</w:t>
      </w:r>
    </w:p>
    <w:p w:rsidR="00E15821" w:rsidRDefault="008001A9" w:rsidP="00EF2E12">
      <w:pPr>
        <w:spacing w:line="480" w:lineRule="auto"/>
        <w:ind w:firstLine="720"/>
      </w:pPr>
      <w:ins w:id="27" w:author="allison parker" w:date="2011-11-20T23:04:00Z">
        <w:r>
          <w:t>Finally, we visited</w:t>
        </w:r>
      </w:ins>
      <w:del w:id="28" w:author="allison parker" w:date="2011-11-20T23:04:00Z">
        <w:r w:rsidR="00A310E7" w:rsidRPr="00A310E7" w:rsidDel="008001A9">
          <w:delText xml:space="preserve">The last stop was at </w:delText>
        </w:r>
      </w:del>
      <w:ins w:id="29" w:author="allison parker" w:date="2011-11-20T23:04:00Z">
        <w:r>
          <w:t xml:space="preserve"> </w:t>
        </w:r>
      </w:ins>
      <w:r w:rsidR="00A310E7" w:rsidRPr="00A310E7">
        <w:t xml:space="preserve">the Bureau of Reclamation/Lewiston Orchards Irrigation District diversion site, located approximately 10 miles south on Sweetwater Creek, a tributary of Lapwai Creek. The nearly century-old diversion, a concrete structure spanning Sweetwater Creek, feeds a gravity-flow system that is the primary source for one of LOID’s three reservoirs, Mann Lake. </w:t>
      </w:r>
      <w:ins w:id="30" w:author="allison parker" w:date="2011-11-20T23:05:00Z">
        <w:r>
          <w:t>Dr.</w:t>
        </w:r>
      </w:ins>
      <w:del w:id="31" w:author="allison parker" w:date="2011-11-20T23:05:00Z">
        <w:r w:rsidR="00D43B54" w:rsidDel="008001A9">
          <w:delText>Prof.</w:delText>
        </w:r>
      </w:del>
      <w:r w:rsidR="00D43B54">
        <w:t xml:space="preserve"> </w:t>
      </w:r>
      <w:r w:rsidR="00A310E7" w:rsidRPr="00A310E7">
        <w:t>Kennedy explained how the diversion</w:t>
      </w:r>
      <w:del w:id="32" w:author="Audrey Squires" w:date="2011-11-22T12:10:00Z">
        <w:r w:rsidR="00A310E7" w:rsidRPr="00A310E7" w:rsidDel="0028115B">
          <w:delText>,</w:delText>
        </w:r>
      </w:del>
      <w:del w:id="33" w:author="Ryan  Boylan" w:date="2011-11-21T14:35:00Z">
        <w:r w:rsidR="00A310E7" w:rsidRPr="00A310E7" w:rsidDel="00D17432">
          <w:delText xml:space="preserve"> which</w:delText>
        </w:r>
      </w:del>
      <w:r w:rsidR="00A310E7" w:rsidRPr="00A310E7">
        <w:t xml:space="preserve"> was built without fish passage, </w:t>
      </w:r>
      <w:ins w:id="34" w:author="Ryan  Boylan" w:date="2011-11-21T14:36:00Z">
        <w:r w:rsidR="00D17432">
          <w:t xml:space="preserve">which </w:t>
        </w:r>
      </w:ins>
      <w:r w:rsidR="00A310E7" w:rsidRPr="00A310E7">
        <w:t>had eliminated a significant portion of the watershed’s steelhead habitat</w:t>
      </w:r>
      <w:ins w:id="35" w:author="Ryan  Boylan" w:date="2011-11-21T14:36:00Z">
        <w:r w:rsidR="00D17432">
          <w:t xml:space="preserve"> as well as</w:t>
        </w:r>
      </w:ins>
      <w:del w:id="36" w:author="Ryan  Boylan" w:date="2011-11-21T14:36:00Z">
        <w:r w:rsidR="00A310E7" w:rsidRPr="00A310E7" w:rsidDel="00D17432">
          <w:delText xml:space="preserve"> while</w:delText>
        </w:r>
      </w:del>
      <w:r w:rsidR="00A310E7" w:rsidRPr="00A310E7">
        <w:t xml:space="preserve"> affecting both </w:t>
      </w:r>
      <w:proofErr w:type="spellStart"/>
      <w:r w:rsidR="00A310E7" w:rsidRPr="00A310E7">
        <w:t>streamflow</w:t>
      </w:r>
      <w:proofErr w:type="spellEnd"/>
      <w:r w:rsidR="00A310E7" w:rsidRPr="00A310E7">
        <w:t xml:space="preserve"> and water temperature.</w:t>
      </w:r>
      <w:commentRangeEnd w:id="18"/>
      <w:r w:rsidR="0028115B">
        <w:rPr>
          <w:rStyle w:val="CommentReference"/>
        </w:rPr>
        <w:commentReference w:id="18"/>
      </w:r>
    </w:p>
    <w:p w:rsidR="00A310E7" w:rsidRPr="00D72524" w:rsidRDefault="003967AD" w:rsidP="00BB7F1D">
      <w:pPr>
        <w:spacing w:line="480" w:lineRule="auto"/>
        <w:rPr>
          <w:rFonts w:cs="Tahoma"/>
          <w:color w:val="1F1F1F"/>
          <w:szCs w:val="26"/>
          <w:u w:val="single"/>
          <w:rPrChange w:id="37" w:author="Audrey Squires" w:date="2011-11-22T12:55:00Z">
            <w:rPr>
              <w:rFonts w:cs="Tahoma"/>
              <w:b/>
              <w:color w:val="1F1F1F"/>
              <w:szCs w:val="26"/>
            </w:rPr>
          </w:rPrChange>
        </w:rPr>
      </w:pPr>
      <w:r w:rsidRPr="00D72524">
        <w:rPr>
          <w:rFonts w:cs="Tahoma"/>
          <w:color w:val="1F1F1F"/>
          <w:szCs w:val="26"/>
          <w:u w:val="single"/>
          <w:rPrChange w:id="38" w:author="Audrey Squires" w:date="2011-11-22T12:55:00Z">
            <w:rPr>
              <w:rFonts w:cs="Tahoma"/>
              <w:b/>
              <w:color w:val="1F1F1F"/>
              <w:szCs w:val="26"/>
            </w:rPr>
          </w:rPrChange>
        </w:rPr>
        <w:t xml:space="preserve">Week of </w:t>
      </w:r>
      <w:r w:rsidR="00A310E7" w:rsidRPr="00D72524">
        <w:rPr>
          <w:rFonts w:cs="Tahoma"/>
          <w:color w:val="1F1F1F"/>
          <w:szCs w:val="26"/>
          <w:u w:val="single"/>
          <w:rPrChange w:id="39" w:author="Audrey Squires" w:date="2011-11-22T12:55:00Z">
            <w:rPr>
              <w:rFonts w:cs="Tahoma"/>
              <w:b/>
              <w:color w:val="1F1F1F"/>
              <w:szCs w:val="26"/>
            </w:rPr>
          </w:rPrChange>
        </w:rPr>
        <w:t>October 17, 2011</w:t>
      </w:r>
    </w:p>
    <w:p w:rsidR="00A310E7" w:rsidRPr="00A310E7" w:rsidRDefault="00A310E7" w:rsidP="00EF2E12">
      <w:pPr>
        <w:spacing w:line="480" w:lineRule="auto"/>
        <w:ind w:firstLine="720"/>
        <w:rPr>
          <w:rFonts w:cs="Tahoma"/>
          <w:color w:val="1F1F1F"/>
          <w:szCs w:val="26"/>
        </w:rPr>
      </w:pPr>
      <w:del w:id="40" w:author="allison parker" w:date="2011-11-20T23:06:00Z">
        <w:r w:rsidRPr="00A310E7" w:rsidDel="008001A9">
          <w:rPr>
            <w:rFonts w:cs="Tahoma"/>
            <w:color w:val="1F1F1F"/>
            <w:szCs w:val="26"/>
          </w:rPr>
          <w:delText>This meeting was organized after</w:delText>
        </w:r>
      </w:del>
      <w:ins w:id="41" w:author="allison parker" w:date="2011-11-20T23:06:00Z">
        <w:r w:rsidR="008001A9">
          <w:rPr>
            <w:rFonts w:cs="Tahoma"/>
            <w:color w:val="1F1F1F"/>
            <w:szCs w:val="26"/>
          </w:rPr>
          <w:t>We agreed on a time for this meeting after</w:t>
        </w:r>
      </w:ins>
      <w:r w:rsidRPr="00A310E7">
        <w:rPr>
          <w:rFonts w:cs="Tahoma"/>
          <w:color w:val="1F1F1F"/>
          <w:szCs w:val="26"/>
        </w:rPr>
        <w:t xml:space="preserve"> Audrey created a doodle poll and emailed the group, asking each person to select acceptable times.</w:t>
      </w:r>
      <w:ins w:id="42" w:author="allison parker" w:date="2011-11-20T23:05:00Z">
        <w:r w:rsidR="008001A9">
          <w:rPr>
            <w:rFonts w:cs="Tahoma"/>
            <w:color w:val="1F1F1F"/>
            <w:szCs w:val="26"/>
          </w:rPr>
          <w:t xml:space="preserve"> By utilizing these electronic resources, Audrey began to</w:t>
        </w:r>
      </w:ins>
      <w:ins w:id="43" w:author="allison parker" w:date="2011-11-20T23:06:00Z">
        <w:r w:rsidR="008001A9">
          <w:rPr>
            <w:rFonts w:cs="Tahoma"/>
            <w:color w:val="1F1F1F"/>
            <w:szCs w:val="26"/>
          </w:rPr>
          <w:t xml:space="preserve"> address the issues inherent to organizing people working in different buildings</w:t>
        </w:r>
        <w:del w:id="44" w:author="Audrey Squires" w:date="2011-11-22T12:15:00Z">
          <w:r w:rsidR="008001A9" w:rsidDel="0028115B">
            <w:rPr>
              <w:rFonts w:cs="Tahoma"/>
              <w:color w:val="1F1F1F"/>
              <w:szCs w:val="26"/>
            </w:rPr>
            <w:delText>,</w:delText>
          </w:r>
        </w:del>
        <w:r w:rsidR="008001A9">
          <w:rPr>
            <w:rFonts w:cs="Tahoma"/>
            <w:color w:val="1F1F1F"/>
            <w:szCs w:val="26"/>
          </w:rPr>
          <w:t xml:space="preserve"> by providing an efficient means of communicating. </w:t>
        </w:r>
      </w:ins>
      <w:ins w:id="45" w:author="allison parker" w:date="2011-11-20T23:05:00Z">
        <w:r w:rsidR="008001A9">
          <w:rPr>
            <w:rFonts w:cs="Tahoma"/>
            <w:color w:val="1F1F1F"/>
            <w:szCs w:val="26"/>
          </w:rPr>
          <w:t xml:space="preserve"> </w:t>
        </w:r>
      </w:ins>
      <w:del w:id="46" w:author="allison parker" w:date="2011-11-20T23:07:00Z">
        <w:r w:rsidRPr="00A310E7" w:rsidDel="008001A9">
          <w:rPr>
            <w:rFonts w:cs="Tahoma"/>
            <w:color w:val="1F1F1F"/>
            <w:szCs w:val="26"/>
          </w:rPr>
          <w:delText xml:space="preserve"> </w:delText>
        </w:r>
      </w:del>
      <w:r w:rsidRPr="00A310E7">
        <w:rPr>
          <w:rFonts w:cs="Tahoma"/>
          <w:color w:val="1F1F1F"/>
          <w:szCs w:val="26"/>
        </w:rPr>
        <w:t xml:space="preserve">In </w:t>
      </w:r>
      <w:del w:id="47" w:author="allison parker" w:date="2011-11-20T23:07:00Z">
        <w:r w:rsidRPr="00A310E7" w:rsidDel="008001A9">
          <w:rPr>
            <w:rFonts w:cs="Tahoma"/>
            <w:color w:val="1F1F1F"/>
            <w:szCs w:val="26"/>
          </w:rPr>
          <w:delText xml:space="preserve">this </w:delText>
        </w:r>
      </w:del>
      <w:ins w:id="48" w:author="allison parker" w:date="2011-11-20T23:07:00Z">
        <w:r w:rsidR="008001A9">
          <w:rPr>
            <w:rFonts w:cs="Tahoma"/>
            <w:color w:val="1F1F1F"/>
            <w:szCs w:val="26"/>
          </w:rPr>
          <w:t>her</w:t>
        </w:r>
        <w:r w:rsidR="008001A9" w:rsidRPr="00A310E7">
          <w:rPr>
            <w:rFonts w:cs="Tahoma"/>
            <w:color w:val="1F1F1F"/>
            <w:szCs w:val="26"/>
          </w:rPr>
          <w:t xml:space="preserve"> </w:t>
        </w:r>
      </w:ins>
      <w:r w:rsidRPr="00A310E7">
        <w:rPr>
          <w:rFonts w:cs="Tahoma"/>
          <w:color w:val="1F1F1F"/>
          <w:szCs w:val="26"/>
        </w:rPr>
        <w:t xml:space="preserve">email, Audrey </w:t>
      </w:r>
      <w:del w:id="49" w:author="allison parker" w:date="2011-11-20T22:56:00Z">
        <w:r w:rsidRPr="00A310E7" w:rsidDel="008001A9">
          <w:rPr>
            <w:rFonts w:cs="Tahoma"/>
            <w:color w:val="1F1F1F"/>
            <w:szCs w:val="26"/>
          </w:rPr>
          <w:delText xml:space="preserve">also </w:delText>
        </w:r>
      </w:del>
      <w:r w:rsidRPr="00A310E7">
        <w:rPr>
          <w:rFonts w:cs="Tahoma"/>
          <w:color w:val="1F1F1F"/>
          <w:szCs w:val="26"/>
        </w:rPr>
        <w:t xml:space="preserve">reminded the group of the purpose for </w:t>
      </w:r>
      <w:del w:id="50" w:author="allison parker" w:date="2011-11-20T23:07:00Z">
        <w:r w:rsidRPr="00A310E7" w:rsidDel="008001A9">
          <w:rPr>
            <w:rFonts w:cs="Tahoma"/>
            <w:color w:val="1F1F1F"/>
            <w:szCs w:val="26"/>
          </w:rPr>
          <w:delText xml:space="preserve">this </w:delText>
        </w:r>
      </w:del>
      <w:r w:rsidRPr="00A310E7">
        <w:rPr>
          <w:rFonts w:cs="Tahoma"/>
          <w:color w:val="1F1F1F"/>
          <w:szCs w:val="26"/>
        </w:rPr>
        <w:t>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Del="008001A9" w:rsidRDefault="00A310E7" w:rsidP="00EF2E12">
      <w:pPr>
        <w:spacing w:line="480" w:lineRule="auto"/>
        <w:ind w:firstLine="720"/>
        <w:rPr>
          <w:del w:id="51" w:author="allison parker" w:date="2011-11-20T22:58:00Z"/>
          <w:rFonts w:cs="Tahoma"/>
          <w:color w:val="1F1F1F"/>
          <w:szCs w:val="26"/>
        </w:rPr>
      </w:pPr>
      <w:del w:id="52" w:author="allison parker" w:date="2011-11-20T23:07:00Z">
        <w:r w:rsidRPr="00A310E7" w:rsidDel="00D17CBB">
          <w:rPr>
            <w:rFonts w:cs="Tahoma"/>
            <w:color w:val="1F1F1F"/>
            <w:szCs w:val="26"/>
          </w:rPr>
          <w:delText>At this second meeting</w:delText>
        </w:r>
      </w:del>
      <w:ins w:id="53" w:author="allison parker" w:date="2011-11-20T23:07:00Z">
        <w:r w:rsidR="00D17CBB">
          <w:rPr>
            <w:rFonts w:cs="Tahoma"/>
            <w:color w:val="1F1F1F"/>
            <w:szCs w:val="26"/>
          </w:rPr>
          <w:t>At the actual meeting</w:t>
        </w:r>
      </w:ins>
      <w:r w:rsidRPr="00A310E7">
        <w:rPr>
          <w:rFonts w:cs="Tahoma"/>
          <w:color w:val="1F1F1F"/>
          <w:szCs w:val="26"/>
        </w:rPr>
        <w:t xml:space="preserve">, we </w:t>
      </w:r>
      <w:del w:id="54" w:author="allison parker" w:date="2011-11-20T23:08:00Z">
        <w:r w:rsidRPr="00A310E7" w:rsidDel="00D17CBB">
          <w:rPr>
            <w:rFonts w:cs="Tahoma"/>
            <w:color w:val="1F1F1F"/>
            <w:szCs w:val="26"/>
          </w:rPr>
          <w:delText xml:space="preserve">reviewed the agenda we developed in the </w:delText>
        </w:r>
        <w:commentRangeStart w:id="55"/>
        <w:commentRangeStart w:id="56"/>
        <w:r w:rsidRPr="00A310E7" w:rsidDel="00D17CBB">
          <w:rPr>
            <w:rFonts w:cs="Tahoma"/>
            <w:color w:val="1F1F1F"/>
            <w:szCs w:val="26"/>
          </w:rPr>
          <w:delText xml:space="preserve">last meeting </w:delText>
        </w:r>
        <w:commentRangeEnd w:id="55"/>
        <w:r w:rsidR="00BB7F1D" w:rsidDel="00D17CBB">
          <w:rPr>
            <w:rStyle w:val="CommentReference"/>
          </w:rPr>
          <w:commentReference w:id="55"/>
        </w:r>
        <w:commentRangeStart w:id="57"/>
        <w:commentRangeEnd w:id="56"/>
        <w:r w:rsidR="008001A9" w:rsidDel="00D17CBB">
          <w:rPr>
            <w:rStyle w:val="CommentReference"/>
            <w:vanish/>
          </w:rPr>
          <w:commentReference w:id="56"/>
        </w:r>
        <w:r w:rsidRPr="00A310E7" w:rsidDel="00D17CBB">
          <w:rPr>
            <w:rFonts w:cs="Tahoma"/>
            <w:color w:val="1F1F1F"/>
            <w:szCs w:val="26"/>
          </w:rPr>
          <w:delText>and</w:delText>
        </w:r>
      </w:del>
      <w:commentRangeEnd w:id="57"/>
      <w:r w:rsidR="00247334">
        <w:rPr>
          <w:rStyle w:val="CommentReference"/>
        </w:rPr>
        <w:commentReference w:id="57"/>
      </w:r>
      <w:del w:id="58" w:author="allison parker" w:date="2011-11-20T23:08:00Z">
        <w:r w:rsidRPr="00A310E7" w:rsidDel="00D17CBB">
          <w:rPr>
            <w:rFonts w:cs="Tahoma"/>
            <w:color w:val="1F1F1F"/>
            <w:szCs w:val="26"/>
          </w:rPr>
          <w:delText xml:space="preserve"> set</w:delText>
        </w:r>
      </w:del>
      <w:ins w:id="59" w:author="allison parker" w:date="2011-11-20T23:08:00Z">
        <w:r w:rsidR="00D17CBB">
          <w:rPr>
            <w:rFonts w:cs="Tahoma"/>
            <w:color w:val="1F1F1F"/>
            <w:szCs w:val="26"/>
          </w:rPr>
          <w:t>identified</w:t>
        </w:r>
      </w:ins>
      <w:r w:rsidRPr="00A310E7">
        <w:rPr>
          <w:rFonts w:cs="Tahoma"/>
          <w:color w:val="1F1F1F"/>
          <w:szCs w:val="26"/>
        </w:rPr>
        <w:t xml:space="preserve"> goals </w:t>
      </w:r>
      <w:del w:id="60" w:author="allison parker" w:date="2011-11-20T22:57:00Z">
        <w:r w:rsidRPr="00A310E7" w:rsidDel="008001A9">
          <w:rPr>
            <w:rFonts w:cs="Tahoma"/>
            <w:color w:val="1F1F1F"/>
            <w:szCs w:val="26"/>
          </w:rPr>
          <w:delText xml:space="preserve">that we wanted </w:delText>
        </w:r>
      </w:del>
      <w:r w:rsidRPr="00A310E7">
        <w:rPr>
          <w:rFonts w:cs="Tahoma"/>
          <w:color w:val="1F1F1F"/>
          <w:szCs w:val="26"/>
        </w:rPr>
        <w:t xml:space="preserve">to accomplish by the </w:t>
      </w:r>
      <w:ins w:id="61" w:author="allison parker" w:date="2011-11-20T22:58:00Z">
        <w:r w:rsidR="008001A9">
          <w:rPr>
            <w:rFonts w:cs="Tahoma"/>
            <w:color w:val="1F1F1F"/>
            <w:szCs w:val="26"/>
          </w:rPr>
          <w:t xml:space="preserve">meeting’s </w:t>
        </w:r>
      </w:ins>
      <w:r w:rsidRPr="00A310E7">
        <w:rPr>
          <w:rFonts w:cs="Tahoma"/>
          <w:color w:val="1F1F1F"/>
          <w:szCs w:val="26"/>
        </w:rPr>
        <w:t>en</w:t>
      </w:r>
      <w:ins w:id="62" w:author="allison parker" w:date="2011-11-20T23:08:00Z">
        <w:r w:rsidR="00D17CBB">
          <w:rPr>
            <w:rFonts w:cs="Tahoma"/>
            <w:color w:val="1F1F1F"/>
            <w:szCs w:val="26"/>
          </w:rPr>
          <w:t>d and agreed to begin</w:t>
        </w:r>
      </w:ins>
      <w:ins w:id="63" w:author="allison parker" w:date="2011-11-20T23:09:00Z">
        <w:r w:rsidR="00D17CBB">
          <w:rPr>
            <w:rFonts w:cs="Tahoma"/>
            <w:color w:val="1F1F1F"/>
            <w:szCs w:val="26"/>
          </w:rPr>
          <w:t xml:space="preserve"> each meeting with a discussion of what to accomplish </w:t>
        </w:r>
        <w:del w:id="64" w:author="Audrey Squires" w:date="2011-11-22T12:19:00Z">
          <w:r w:rsidR="00D17CBB" w:rsidDel="00247334">
            <w:rPr>
              <w:rFonts w:cs="Tahoma"/>
              <w:color w:val="1F1F1F"/>
              <w:szCs w:val="26"/>
            </w:rPr>
            <w:delText>by meeting’s end</w:delText>
          </w:r>
        </w:del>
      </w:ins>
      <w:ins w:id="65" w:author="Audrey Squires" w:date="2011-11-22T12:19:00Z">
        <w:r w:rsidR="00247334">
          <w:rPr>
            <w:rFonts w:cs="Tahoma"/>
            <w:color w:val="1F1F1F"/>
            <w:szCs w:val="26"/>
          </w:rPr>
          <w:t xml:space="preserve">during </w:t>
        </w:r>
        <w:r w:rsidR="00247334">
          <w:rPr>
            <w:rFonts w:cs="Tahoma"/>
            <w:color w:val="1F1F1F"/>
            <w:szCs w:val="26"/>
          </w:rPr>
          <w:lastRenderedPageBreak/>
          <w:t xml:space="preserve">that meeting </w:t>
        </w:r>
      </w:ins>
      <w:ins w:id="66" w:author="Audrey Squires" w:date="2011-11-22T12:20:00Z">
        <w:r w:rsidR="00247334">
          <w:rPr>
            <w:rFonts w:cs="Tahoma"/>
            <w:color w:val="1F1F1F"/>
            <w:szCs w:val="26"/>
          </w:rPr>
          <w:t xml:space="preserve">and </w:t>
        </w:r>
      </w:ins>
      <w:ins w:id="67" w:author="Audrey Squires" w:date="2011-11-22T12:21:00Z">
        <w:r w:rsidR="00247334">
          <w:rPr>
            <w:rFonts w:cs="Tahoma"/>
            <w:color w:val="1F1F1F"/>
            <w:szCs w:val="26"/>
          </w:rPr>
          <w:t xml:space="preserve">to </w:t>
        </w:r>
      </w:ins>
      <w:ins w:id="68" w:author="Audrey Squires" w:date="2011-11-22T12:19:00Z">
        <w:r w:rsidR="00247334">
          <w:rPr>
            <w:rFonts w:cs="Tahoma"/>
            <w:color w:val="1F1F1F"/>
            <w:szCs w:val="26"/>
          </w:rPr>
          <w:t>outline</w:t>
        </w:r>
      </w:ins>
      <w:ins w:id="69" w:author="allison parker" w:date="2011-11-20T23:09:00Z">
        <w:r w:rsidR="00D17CBB">
          <w:rPr>
            <w:rFonts w:cs="Tahoma"/>
            <w:color w:val="1F1F1F"/>
            <w:szCs w:val="26"/>
          </w:rPr>
          <w:t xml:space="preserve"> </w:t>
        </w:r>
        <w:del w:id="70" w:author="Audrey Squires" w:date="2011-11-22T12:20:00Z">
          <w:r w:rsidR="00D17CBB" w:rsidDel="00247334">
            <w:rPr>
              <w:rFonts w:cs="Tahoma"/>
              <w:color w:val="1F1F1F"/>
              <w:szCs w:val="26"/>
            </w:rPr>
            <w:delText xml:space="preserve">and end each meeting with a discussion of </w:delText>
          </w:r>
        </w:del>
        <w:r w:rsidR="00D17CBB">
          <w:rPr>
            <w:rFonts w:cs="Tahoma"/>
            <w:color w:val="1F1F1F"/>
            <w:szCs w:val="26"/>
          </w:rPr>
          <w:t>each person’s responsibility prior to the next meeting. After this decision,</w:t>
        </w:r>
      </w:ins>
      <w:del w:id="71" w:author="allison parker" w:date="2011-11-20T23:08:00Z">
        <w:r w:rsidRPr="00A310E7" w:rsidDel="00D17CBB">
          <w:rPr>
            <w:rFonts w:cs="Tahoma"/>
            <w:color w:val="1F1F1F"/>
            <w:szCs w:val="26"/>
          </w:rPr>
          <w:delText>d</w:delText>
        </w:r>
      </w:del>
      <w:del w:id="72" w:author="allison parker" w:date="2011-11-20T22:58:00Z">
        <w:r w:rsidRPr="00A310E7" w:rsidDel="008001A9">
          <w:rPr>
            <w:rFonts w:cs="Tahoma"/>
            <w:color w:val="1F1F1F"/>
            <w:szCs w:val="26"/>
          </w:rPr>
          <w:delText xml:space="preserve"> of the meeting. </w:delText>
        </w:r>
      </w:del>
    </w:p>
    <w:p w:rsidR="00D17432" w:rsidRDefault="00A310E7" w:rsidP="00247334">
      <w:pPr>
        <w:spacing w:line="480" w:lineRule="auto"/>
        <w:rPr>
          <w:rFonts w:cs="Tahoma"/>
          <w:color w:val="1F1F1F"/>
          <w:szCs w:val="26"/>
        </w:rPr>
      </w:pPr>
      <w:del w:id="73" w:author="allison parker" w:date="2011-11-20T23:09:00Z">
        <w:r w:rsidRPr="00A310E7" w:rsidDel="00D17CBB">
          <w:rPr>
            <w:rFonts w:cs="Tahoma"/>
            <w:color w:val="1F1F1F"/>
            <w:szCs w:val="26"/>
          </w:rPr>
          <w:delText>First,</w:delText>
        </w:r>
      </w:del>
      <w:del w:id="74" w:author="Ryan  Boylan" w:date="2011-11-21T14:37:00Z">
        <w:r w:rsidRPr="00A310E7" w:rsidDel="00D17432">
          <w:rPr>
            <w:rFonts w:cs="Tahoma"/>
            <w:color w:val="1F1F1F"/>
            <w:szCs w:val="26"/>
          </w:rPr>
          <w:delText xml:space="preserve"> we agreed</w:delText>
        </w:r>
      </w:del>
      <w:r w:rsidRPr="00A310E7">
        <w:rPr>
          <w:rFonts w:cs="Tahoma"/>
          <w:color w:val="1F1F1F"/>
          <w:szCs w:val="26"/>
        </w:rPr>
        <w:t xml:space="preserve"> </w:t>
      </w:r>
      <w:proofErr w:type="gramStart"/>
      <w:r w:rsidRPr="00A310E7">
        <w:rPr>
          <w:rFonts w:cs="Tahoma"/>
          <w:color w:val="1F1F1F"/>
          <w:szCs w:val="26"/>
        </w:rPr>
        <w:t>we</w:t>
      </w:r>
      <w:proofErr w:type="gramEnd"/>
      <w:r w:rsidRPr="00A310E7">
        <w:rPr>
          <w:rFonts w:cs="Tahoma"/>
          <w:color w:val="1F1F1F"/>
          <w:szCs w:val="26"/>
        </w:rPr>
        <w:t xml:space="preserve"> agreed to utilize a system of filing shared documents. Based on our previous experiences with various programs, we decided to use </w:t>
      </w:r>
      <w:proofErr w:type="spellStart"/>
      <w:r w:rsidRPr="00A310E7">
        <w:rPr>
          <w:rFonts w:cs="Tahoma"/>
          <w:color w:val="1F1F1F"/>
          <w:szCs w:val="26"/>
        </w:rPr>
        <w:t>Wiki</w:t>
      </w:r>
      <w:r w:rsidR="00943724">
        <w:rPr>
          <w:rFonts w:cs="Tahoma"/>
          <w:color w:val="1F1F1F"/>
          <w:szCs w:val="26"/>
        </w:rPr>
        <w:t>spaces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Pr="00A310E7">
        <w:rPr>
          <w:rFonts w:cs="Tahoma"/>
          <w:color w:val="1F1F1F"/>
          <w:szCs w:val="26"/>
        </w:rPr>
        <w:t>a built</w:t>
      </w:r>
      <w:r w:rsidR="00943724">
        <w:rPr>
          <w:rFonts w:cs="Tahoma"/>
          <w:color w:val="1F1F1F"/>
          <w:szCs w:val="26"/>
        </w:rPr>
        <w:t>-</w:t>
      </w:r>
      <w:r w:rsidRPr="00A310E7">
        <w:rPr>
          <w:rFonts w:cs="Tahoma"/>
          <w:color w:val="1F1F1F"/>
          <w:szCs w:val="26"/>
        </w:rPr>
        <w:t xml:space="preserve">in feature, we hoped </w:t>
      </w:r>
      <w:del w:id="75" w:author="allison parker" w:date="2011-11-20T22:57:00Z">
        <w:r w:rsidRPr="00A310E7" w:rsidDel="008001A9">
          <w:rPr>
            <w:rFonts w:cs="Tahoma"/>
            <w:color w:val="1F1F1F"/>
            <w:szCs w:val="26"/>
          </w:rPr>
          <w:delText xml:space="preserve">we would be able </w:delText>
        </w:r>
      </w:del>
      <w:r w:rsidRPr="00A310E7">
        <w:rPr>
          <w:rFonts w:cs="Tahoma"/>
          <w:color w:val="1F1F1F"/>
          <w:szCs w:val="26"/>
        </w:rPr>
        <w:t xml:space="preserve">to track the </w:t>
      </w:r>
      <w:del w:id="76" w:author="allison parker" w:date="2011-11-20T22:57:00Z">
        <w:r w:rsidRPr="00A310E7" w:rsidDel="008001A9">
          <w:rPr>
            <w:rFonts w:cs="Tahoma"/>
            <w:color w:val="1F1F1F"/>
            <w:szCs w:val="26"/>
          </w:rPr>
          <w:delText xml:space="preserve">process </w:delText>
        </w:r>
      </w:del>
      <w:ins w:id="77" w:author="allison parker" w:date="2011-11-20T22:57:00Z">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ins>
      <w:r w:rsidRPr="00A310E7">
        <w:rPr>
          <w:rFonts w:cs="Tahoma"/>
          <w:color w:val="1F1F1F"/>
          <w:szCs w:val="26"/>
        </w:rPr>
        <w:t xml:space="preserve">of our project </w:t>
      </w:r>
      <w:r w:rsidR="00943724">
        <w:rPr>
          <w:rFonts w:cs="Tahoma"/>
          <w:color w:val="1F1F1F"/>
          <w:szCs w:val="26"/>
        </w:rPr>
        <w:t xml:space="preserve">as it became </w:t>
      </w:r>
      <w:r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ins w:id="78" w:author="allison parker" w:date="2011-11-20T22:58:00Z">
        <w:r>
          <w:rPr>
            <w:rFonts w:cs="Tahoma"/>
            <w:color w:val="1F1F1F"/>
            <w:szCs w:val="26"/>
          </w:rPr>
          <w:t>Additionally, w</w:t>
        </w:r>
      </w:ins>
      <w:del w:id="79" w:author="allison parker" w:date="2011-11-20T22:58:00Z">
        <w:r w:rsidR="00A310E7" w:rsidRPr="00A310E7" w:rsidDel="008001A9">
          <w:rPr>
            <w:rFonts w:cs="Tahoma"/>
            <w:color w:val="1F1F1F"/>
            <w:szCs w:val="26"/>
          </w:rPr>
          <w:delText>W</w:delText>
        </w:r>
      </w:del>
      <w:r w:rsidR="00A310E7" w:rsidRPr="00A310E7">
        <w:rPr>
          <w:rFonts w:cs="Tahoma"/>
          <w:color w:val="1F1F1F"/>
          <w:szCs w:val="26"/>
        </w:rPr>
        <w:t xml:space="preserve">e </w:t>
      </w:r>
      <w:del w:id="80" w:author="allison parker" w:date="2011-11-20T22:58:00Z">
        <w:r w:rsidR="00A310E7" w:rsidRPr="00A310E7" w:rsidDel="008001A9">
          <w:rPr>
            <w:rFonts w:cs="Tahoma"/>
            <w:color w:val="1F1F1F"/>
            <w:szCs w:val="26"/>
          </w:rPr>
          <w:delText>also discussed</w:delText>
        </w:r>
      </w:del>
      <w:ins w:id="81" w:author="allison parker" w:date="2011-11-20T22:58:00Z">
        <w:r>
          <w:rPr>
            <w:rFonts w:cs="Tahoma"/>
            <w:color w:val="1F1F1F"/>
            <w:szCs w:val="26"/>
          </w:rPr>
          <w:t>discussed</w:t>
        </w:r>
      </w:ins>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del w:id="82" w:author="allison parker" w:date="2011-11-20T22:59:00Z">
        <w:r w:rsidRPr="00A310E7" w:rsidDel="008001A9">
          <w:rPr>
            <w:rFonts w:cs="Tahoma"/>
            <w:color w:val="1F1F1F"/>
            <w:szCs w:val="26"/>
          </w:rPr>
          <w:delText>took a few minutes to discuss</w:delText>
        </w:r>
      </w:del>
      <w:ins w:id="83" w:author="allison parker" w:date="2011-11-20T22:59:00Z">
        <w:r w:rsidR="008001A9">
          <w:rPr>
            <w:rFonts w:cs="Tahoma"/>
            <w:color w:val="1F1F1F"/>
            <w:szCs w:val="26"/>
          </w:rPr>
          <w:t>discussed</w:t>
        </w:r>
      </w:ins>
      <w:r w:rsidRPr="00A310E7">
        <w:rPr>
          <w:rFonts w:cs="Tahoma"/>
          <w:color w:val="1F1F1F"/>
          <w:szCs w:val="26"/>
        </w:rPr>
        <w:t xml:space="preserve"> our individual backgrounds, interests, and research. Not surprisingly, we all shared an interest and background in natural resource management. Additionally, many of us have backgrounds </w:t>
      </w:r>
      <w:del w:id="84" w:author="allison parker" w:date="2011-11-20T22:59:00Z">
        <w:r w:rsidRPr="00A310E7" w:rsidDel="008001A9">
          <w:rPr>
            <w:rFonts w:cs="Tahoma"/>
            <w:color w:val="1F1F1F"/>
            <w:szCs w:val="26"/>
          </w:rPr>
          <w:delText>in or</w:delText>
        </w:r>
      </w:del>
      <w:ins w:id="85" w:author="allison parker" w:date="2011-11-20T22:59:00Z">
        <w:r w:rsidR="008001A9">
          <w:rPr>
            <w:rFonts w:cs="Tahoma"/>
            <w:color w:val="1F1F1F"/>
            <w:szCs w:val="26"/>
          </w:rPr>
          <w:t>or interest</w:t>
        </w:r>
      </w:ins>
      <w:r w:rsidRPr="00A310E7">
        <w:rPr>
          <w:rFonts w:cs="Tahoma"/>
          <w:color w:val="1F1F1F"/>
          <w:szCs w:val="26"/>
        </w:rPr>
        <w:t xml:space="preserve"> </w:t>
      </w:r>
      <w:del w:id="86" w:author="allison parker" w:date="2011-11-20T22:59:00Z">
        <w:r w:rsidRPr="00A310E7" w:rsidDel="008001A9">
          <w:rPr>
            <w:rFonts w:cs="Tahoma"/>
            <w:color w:val="1F1F1F"/>
            <w:szCs w:val="26"/>
          </w:rPr>
          <w:delText>are interested</w:delText>
        </w:r>
      </w:del>
      <w:r w:rsidRPr="00A310E7">
        <w:rPr>
          <w:rFonts w:cs="Tahoma"/>
          <w:color w:val="1F1F1F"/>
          <w:szCs w:val="26"/>
        </w:rPr>
        <w:t xml:space="preserve"> 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Once we considered our own disciplinary make-up, we brainstormed disciplines applicable to the</w:t>
      </w:r>
      <w:ins w:id="87" w:author="Ryan  Boylan" w:date="2011-11-21T14:41:00Z">
        <w:r w:rsidR="00D17432">
          <w:rPr>
            <w:rFonts w:cs="Tahoma"/>
            <w:color w:val="1F1F1F"/>
            <w:szCs w:val="26"/>
          </w:rPr>
          <w:t xml:space="preserve"> </w:t>
        </w:r>
      </w:ins>
      <w:r w:rsidRPr="00A310E7">
        <w:rPr>
          <w:rFonts w:cs="Tahoma"/>
          <w:color w:val="1F1F1F"/>
          <w:szCs w:val="26"/>
        </w:rPr>
        <w:t xml:space="preserve">Lapwai </w:t>
      </w:r>
      <w:ins w:id="88" w:author="jbrowitt" w:date="2011-11-20T08:17:00Z">
        <w:r w:rsidR="00BB7F1D">
          <w:rPr>
            <w:rFonts w:cs="Tahoma"/>
            <w:color w:val="1F1F1F"/>
            <w:szCs w:val="26"/>
          </w:rPr>
          <w:t xml:space="preserve">Creek </w:t>
        </w:r>
      </w:ins>
      <w:r w:rsidR="00943724">
        <w:rPr>
          <w:rFonts w:cs="Tahoma"/>
          <w:color w:val="1F1F1F"/>
          <w:szCs w:val="26"/>
        </w:rPr>
        <w:t>Watershed</w:t>
      </w:r>
      <w:ins w:id="89" w:author="Ryan  Boylan" w:date="2011-11-21T14:49:00Z">
        <w:r w:rsidR="00D17432">
          <w:rPr>
            <w:rFonts w:cs="Tahoma"/>
            <w:color w:val="1F1F1F"/>
            <w:szCs w:val="26"/>
          </w:rPr>
          <w:t xml:space="preserve"> problem</w:t>
        </w:r>
      </w:ins>
      <w:del w:id="90" w:author="Ryan  Boylan" w:date="2011-11-21T14:41:00Z">
        <w:r w:rsidR="00943724" w:rsidDel="00D17432">
          <w:rPr>
            <w:rFonts w:cs="Tahoma"/>
            <w:color w:val="1F1F1F"/>
            <w:szCs w:val="26"/>
          </w:rPr>
          <w:delText xml:space="preserve"> </w:delText>
        </w:r>
        <w:r w:rsidRPr="00A310E7" w:rsidDel="00D17432">
          <w:rPr>
            <w:rFonts w:cs="Tahoma"/>
            <w:color w:val="1F1F1F"/>
            <w:szCs w:val="26"/>
          </w:rPr>
          <w:delText>issue</w:delText>
        </w:r>
      </w:del>
      <w:r w:rsidRPr="00A310E7">
        <w:rPr>
          <w:rFonts w:cs="Tahoma"/>
          <w:color w:val="1F1F1F"/>
          <w:szCs w:val="26"/>
        </w:rPr>
        <w:t xml:space="preserv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310E7" w:rsidRPr="00A310E7" w:rsidDel="00D17CBB" w:rsidRDefault="00A310E7" w:rsidP="00EF2E12">
      <w:pPr>
        <w:spacing w:line="480" w:lineRule="auto"/>
        <w:ind w:firstLine="720"/>
        <w:rPr>
          <w:del w:id="91" w:author="allison parker" w:date="2011-11-20T23:11:00Z"/>
          <w:rFonts w:cs="Tahoma"/>
          <w:color w:val="1F1F1F"/>
          <w:szCs w:val="26"/>
        </w:rPr>
      </w:pPr>
      <w:r w:rsidRPr="00A310E7">
        <w:rPr>
          <w:rFonts w:cs="Tahoma"/>
          <w:color w:val="1F1F1F"/>
          <w:szCs w:val="26"/>
        </w:rPr>
        <w:t xml:space="preserve">Once we determined which disciplines we wanted to use, we considered how to narrow the scope of our issue.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del w:id="92" w:author="Audrey Squires" w:date="2011-11-22T12:24:00Z">
        <w:r w:rsidRPr="00A310E7" w:rsidDel="00247334">
          <w:rPr>
            <w:rFonts w:cs="Tahoma"/>
            <w:color w:val="1F1F1F"/>
            <w:szCs w:val="26"/>
          </w:rPr>
          <w:lastRenderedPageBreak/>
          <w:delText>issue</w:delText>
        </w:r>
      </w:del>
      <w:ins w:id="93" w:author="Audrey Squires" w:date="2011-11-22T12:24:00Z">
        <w:r w:rsidR="00247334">
          <w:rPr>
            <w:rFonts w:cs="Tahoma"/>
            <w:color w:val="1F1F1F"/>
            <w:szCs w:val="26"/>
          </w:rPr>
          <w:t>focus</w:t>
        </w:r>
      </w:ins>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del w:id="94" w:author="jbrowitt" w:date="2011-11-19T22:55:00Z">
        <w:r w:rsidR="00A82431" w:rsidDel="00ED6A2C">
          <w:rPr>
            <w:rFonts w:cs="Tahoma"/>
            <w:color w:val="1F1F1F"/>
            <w:szCs w:val="26"/>
          </w:rPr>
          <w:delText xml:space="preserve"> [decision-making process, Repko]</w:delText>
        </w:r>
      </w:del>
      <w:ins w:id="95" w:author="jbrowitt" w:date="2011-11-19T22:55:00Z">
        <w:r w:rsidR="00ED6A2C">
          <w:rPr>
            <w:rStyle w:val="FootnoteReference"/>
            <w:rFonts w:cs="Tahoma"/>
            <w:color w:val="1F1F1F"/>
            <w:szCs w:val="26"/>
          </w:rPr>
          <w:footnoteReference w:id="2"/>
        </w:r>
      </w:ins>
      <w:del w:id="100" w:author="Ryan  Boylan" w:date="2011-11-21T14:45:00Z">
        <w:r w:rsidRPr="00A310E7" w:rsidDel="00D17432">
          <w:rPr>
            <w:rFonts w:cs="Tahoma"/>
            <w:color w:val="1F1F1F"/>
            <w:szCs w:val="26"/>
          </w:rPr>
          <w:delText xml:space="preserve"> </w:delText>
        </w:r>
      </w:del>
      <w:ins w:id="101" w:author="allison parker" w:date="2011-11-20T23:11:00Z">
        <w:del w:id="102" w:author="Ryan  Boylan" w:date="2011-11-21T14:45:00Z">
          <w:r w:rsidR="00D17CBB" w:rsidDel="00D17432">
            <w:delText>and</w:delText>
          </w:r>
        </w:del>
        <w:r w:rsidR="00D17CBB">
          <w:t xml:space="preserve"> </w:t>
        </w:r>
      </w:ins>
    </w:p>
    <w:p w:rsidR="00A82431" w:rsidRDefault="00A310E7" w:rsidP="00D17CBB">
      <w:pPr>
        <w:spacing w:line="480" w:lineRule="auto"/>
        <w:ind w:firstLine="720"/>
      </w:pPr>
      <w:del w:id="103" w:author="allison parker" w:date="2011-11-20T23:11:00Z">
        <w:r w:rsidRPr="00A310E7" w:rsidDel="00D17CBB">
          <w:delText xml:space="preserve">Once we decided to come prepared with integrating questions to the next meeting, </w:delText>
        </w:r>
      </w:del>
      <w:ins w:id="104" w:author="Ryan  Boylan" w:date="2011-11-21T14:45:00Z">
        <w:r w:rsidR="00D17432">
          <w:t>W</w:t>
        </w:r>
      </w:ins>
      <w:del w:id="105" w:author="Ryan  Boylan" w:date="2011-11-21T14:45:00Z">
        <w:r w:rsidRPr="00A310E7" w:rsidDel="00D17432">
          <w:delText>w</w:delText>
        </w:r>
      </w:del>
      <w:r w:rsidRPr="00A310E7">
        <w:t xml:space="preserve">e </w:t>
      </w:r>
      <w:ins w:id="106" w:author="allison parker" w:date="2011-11-20T23:11:00Z">
        <w:r w:rsidR="00D17CBB">
          <w:t xml:space="preserve">then </w:t>
        </w:r>
      </w:ins>
      <w:r w:rsidRPr="00A310E7">
        <w:t xml:space="preserve">discussed the group’s goals for scheduling work tasks. We decided to develop </w:t>
      </w:r>
      <w:r w:rsidR="003967AD">
        <w:t xml:space="preserve">a </w:t>
      </w:r>
      <w:ins w:id="107" w:author="Ryan  Boylan" w:date="2011-11-21T14:46:00Z">
        <w:r w:rsidR="00D17432">
          <w:t>timeline</w:t>
        </w:r>
      </w:ins>
      <w:del w:id="108" w:author="Ryan  Boylan" w:date="2011-11-21T14:46:00Z">
        <w:r w:rsidRPr="00A310E7" w:rsidDel="00D17432">
          <w:delText>internal deadlines</w:delText>
        </w:r>
      </w:del>
      <w:r w:rsidRPr="00A310E7">
        <w:t xml:space="preserve"> for rough draft and editing schedules, but </w:t>
      </w:r>
      <w:ins w:id="109" w:author="Ryan  Boylan" w:date="2011-11-21T14:46:00Z">
        <w:r w:rsidR="00D17432">
          <w:t>would</w:t>
        </w:r>
      </w:ins>
      <w:del w:id="110" w:author="Ryan  Boylan" w:date="2011-11-21T14:46:00Z">
        <w:r w:rsidRPr="00A310E7" w:rsidDel="00D17432">
          <w:delText>decided to</w:delText>
        </w:r>
      </w:del>
      <w:r w:rsidRPr="00A310E7">
        <w:t xml:space="preserve"> make an official schedule at a later date.</w:t>
      </w:r>
    </w:p>
    <w:p w:rsidR="00A82431" w:rsidRPr="00D72524" w:rsidRDefault="0080138D" w:rsidP="00A82431">
      <w:pPr>
        <w:rPr>
          <w:u w:val="single"/>
        </w:rPr>
      </w:pPr>
      <w:r w:rsidRPr="00D72524">
        <w:rPr>
          <w:u w:val="single"/>
        </w:rPr>
        <w:t xml:space="preserve">Week of </w:t>
      </w:r>
      <w:r w:rsidR="00A82431" w:rsidRPr="00D72524">
        <w:rPr>
          <w:u w:val="single"/>
        </w:rPr>
        <w:t xml:space="preserve">October </w:t>
      </w:r>
      <w:r w:rsidR="001C4FA0" w:rsidRPr="00D72524">
        <w:rPr>
          <w:u w:val="single"/>
        </w:rPr>
        <w:t>24</w:t>
      </w:r>
      <w:r w:rsidR="00A82431" w:rsidRPr="00D72524">
        <w:rPr>
          <w:u w:val="single"/>
        </w:rPr>
        <w:t>, 2011</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3"/>
      </w:r>
      <w:r w:rsidRPr="00935E34">
        <w:t xml:space="preserve"> </w:t>
      </w:r>
    </w:p>
    <w:p w:rsidR="00A82431" w:rsidRDefault="00A82431" w:rsidP="00EF2E12">
      <w:pPr>
        <w:spacing w:line="480" w:lineRule="auto"/>
        <w:ind w:firstLine="720"/>
      </w:pPr>
      <w:r w:rsidRPr="00935E34">
        <w:lastRenderedPageBreak/>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w:t>
      </w:r>
      <w:r w:rsidR="004F4B0D">
        <w:rPr>
          <w:rStyle w:val="FootnoteReference"/>
        </w:rPr>
        <w:footnoteReference w:id="4"/>
      </w:r>
    </w:p>
    <w:p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5"/>
      </w:r>
      <w:r>
        <w:t xml:space="preserve"> </w:t>
      </w:r>
      <w:r w:rsidR="00D17CBB">
        <w:t>Establishing</w:t>
      </w:r>
      <w:r>
        <w:t xml:space="preserve"> an integrating question was essential in narrowing the scope of the problem as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80138D" w:rsidP="00A310E7">
      <w:pPr>
        <w:spacing w:line="480" w:lineRule="auto"/>
        <w:rPr>
          <w:u w:val="single"/>
        </w:rPr>
      </w:pPr>
      <w:r w:rsidRPr="00D72524">
        <w:rPr>
          <w:u w:val="single"/>
        </w:rPr>
        <w:t>Week of October 31</w:t>
      </w:r>
      <w:r w:rsidR="00435EBD" w:rsidRPr="00D72524">
        <w:rPr>
          <w:u w:val="single"/>
        </w:rPr>
        <w:t>,</w:t>
      </w:r>
      <w:r w:rsidR="00A310E7" w:rsidRPr="00D72524">
        <w:rPr>
          <w:u w:val="single"/>
        </w:rPr>
        <w:t xml:space="preserve"> 2011</w:t>
      </w:r>
    </w:p>
    <w:p w:rsidR="0099383F" w:rsidRDefault="00A310E7" w:rsidP="0099383F">
      <w:pPr>
        <w:spacing w:line="480" w:lineRule="auto"/>
        <w:ind w:firstLine="720"/>
        <w:rPr>
          <w:ins w:id="113" w:author="Ryan  Boylan" w:date="2011-11-21T14:53:00Z"/>
        </w:rPr>
      </w:pPr>
      <w:r w:rsidRPr="00A310E7">
        <w:t>In the week prior we drafted an integrat</w:t>
      </w:r>
      <w:r w:rsidR="003967AD">
        <w:t>ing</w:t>
      </w:r>
      <w:r w:rsidRPr="00A310E7">
        <w:t xml:space="preserve"> question that helped us to create a common ground among the disciplines that we selected.  </w:t>
      </w:r>
      <w:ins w:id="114" w:author="jbrowitt" w:date="2011-11-20T08:32:00Z">
        <w:r w:rsidR="0080138D">
          <w:t>On</w:t>
        </w:r>
      </w:ins>
      <w:del w:id="115" w:author="jbrowitt" w:date="2011-11-20T08:32:00Z">
        <w:r w:rsidR="00D0033E" w:rsidDel="0080138D">
          <w:delText>During t</w:delText>
        </w:r>
        <w:r w:rsidRPr="00A310E7" w:rsidDel="0080138D">
          <w:delText>he week of</w:delText>
        </w:r>
      </w:del>
      <w:r w:rsidRPr="00A310E7">
        <w:t xml:space="preserve"> Nov</w:t>
      </w:r>
      <w:r w:rsidR="00ED444E">
        <w:t>.</w:t>
      </w:r>
      <w:r w:rsidRPr="00A310E7">
        <w:t xml:space="preserve"> 1 we met to readdress the broad question we had posed and start the process of “integrating insights in order </w:t>
      </w:r>
      <w:r w:rsidRPr="00A310E7">
        <w:lastRenderedPageBreak/>
        <w:t>to create an interdisciplinary understanding”</w:t>
      </w:r>
      <w:r w:rsidR="00435EBD">
        <w:t xml:space="preserve"> </w:t>
      </w:r>
      <w:r w:rsidRPr="00A310E7">
        <w:t>(</w:t>
      </w:r>
      <w:proofErr w:type="spellStart"/>
      <w:r w:rsidRPr="00A310E7">
        <w:t>Repko</w:t>
      </w:r>
      <w:proofErr w:type="spellEnd"/>
      <w:r w:rsidRPr="00A310E7">
        <w:t>,</w:t>
      </w:r>
      <w:r w:rsidR="00D0033E">
        <w:t xml:space="preserve"> </w:t>
      </w:r>
      <w:commentRangeStart w:id="116"/>
      <w:r w:rsidR="00D0033E">
        <w:t>p</w:t>
      </w:r>
      <w:commentRangeEnd w:id="116"/>
      <w:r w:rsidR="00877EAC">
        <w:rPr>
          <w:rStyle w:val="CommentReference"/>
        </w:rPr>
        <w:commentReference w:id="116"/>
      </w:r>
      <w:proofErr w:type="gramStart"/>
      <w:r w:rsidR="00D0033E">
        <w:t xml:space="preserve">. </w:t>
      </w:r>
      <w:r w:rsidRPr="00A310E7">
        <w:t>)</w:t>
      </w:r>
      <w:proofErr w:type="gramEnd"/>
      <w:r w:rsidRPr="00A310E7">
        <w:t>.</w:t>
      </w:r>
      <w:ins w:id="117" w:author="Audrey Squires" w:date="2011-11-22T14:53:00Z">
        <w:r w:rsidR="00877EAC">
          <w:rPr>
            <w:rStyle w:val="FootnoteReference"/>
          </w:rPr>
          <w:footnoteReference w:id="6"/>
        </w:r>
      </w:ins>
      <w:r w:rsidRPr="00A310E7">
        <w:t xml:space="preserve">  With common ground discovered, we were able to create linkages between the disciplines and beg</w:t>
      </w:r>
      <w:r w:rsidR="00ED444E">
        <w:t>an</w:t>
      </w:r>
      <w:r w:rsidRPr="00A310E7">
        <w:t xml:space="preserve"> to gain a comprehensive understanding of the problem</w:t>
      </w:r>
      <w:ins w:id="119" w:author="Ryan  Boylan" w:date="2011-11-21T14:56:00Z">
        <w:r w:rsidR="0099383F">
          <w:t xml:space="preserve"> (</w:t>
        </w:r>
        <w:proofErr w:type="spellStart"/>
        <w:r w:rsidR="0099383F">
          <w:t>Repko</w:t>
        </w:r>
        <w:proofErr w:type="spellEnd"/>
        <w:r w:rsidR="0099383F">
          <w:t>, p</w:t>
        </w:r>
        <w:commentRangeStart w:id="120"/>
        <w:proofErr w:type="gramStart"/>
        <w:r w:rsidR="0099383F">
          <w:t>.</w:t>
        </w:r>
      </w:ins>
      <w:r w:rsidRPr="00A310E7">
        <w:t>.</w:t>
      </w:r>
      <w:proofErr w:type="gramEnd"/>
      <w:r w:rsidRPr="00A310E7">
        <w:t xml:space="preserve"> </w:t>
      </w:r>
      <w:commentRangeEnd w:id="120"/>
      <w:r w:rsidR="00877EAC">
        <w:rPr>
          <w:rStyle w:val="CommentReference"/>
        </w:rPr>
        <w:commentReference w:id="120"/>
      </w:r>
      <w:ins w:id="121" w:author="Audrey Squires" w:date="2011-11-22T14:54:00Z">
        <w:r w:rsidR="00877EAC">
          <w:rPr>
            <w:rStyle w:val="FootnoteReference"/>
          </w:rPr>
          <w:footnoteReference w:id="7"/>
        </w:r>
      </w:ins>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del w:id="123" w:author="Ryan  Boylan" w:date="2011-11-21T14:53:00Z">
        <w:r w:rsidR="00ED444E" w:rsidDel="0099383F">
          <w:delText xml:space="preserve"> to it</w:delText>
        </w:r>
      </w:del>
      <w:r w:rsidRPr="00A310E7">
        <w:t xml:space="preserve">.  </w:t>
      </w:r>
    </w:p>
    <w:p w:rsidR="00A310E7" w:rsidRPr="00A310E7" w:rsidDel="0099383F" w:rsidRDefault="0099383F" w:rsidP="0028115B">
      <w:pPr>
        <w:numPr>
          <w:ins w:id="124" w:author="Ryan  Boylan" w:date="2011-11-21T14:53:00Z"/>
        </w:numPr>
        <w:spacing w:line="480" w:lineRule="auto"/>
        <w:ind w:firstLine="720"/>
        <w:rPr>
          <w:del w:id="125" w:author="Ryan  Boylan" w:date="2011-11-21T14:54:00Z"/>
        </w:rPr>
      </w:pPr>
      <w:ins w:id="126" w:author="Ryan  Boylan" w:date="2011-11-21T14:57:00Z">
        <w:r>
          <w:t xml:space="preserve">The linkages we found were then </w:t>
        </w:r>
      </w:ins>
      <w:ins w:id="127" w:author="Ryan  Boylan" w:date="2011-11-21T15:00:00Z">
        <w:r>
          <w:t>transformed</w:t>
        </w:r>
      </w:ins>
      <w:ins w:id="128" w:author="Ryan  Boylan" w:date="2011-11-21T14:57:00Z">
        <w:r>
          <w:t xml:space="preserve"> in</w:t>
        </w:r>
        <w:r w:rsidR="000E50C0">
          <w:t>to five</w:t>
        </w:r>
        <w:r>
          <w:t xml:space="preserve"> questions</w:t>
        </w:r>
      </w:ins>
      <w:ins w:id="129" w:author="Ryan  Boylan" w:date="2011-11-21T14:58:00Z">
        <w:r>
          <w:t xml:space="preserve"> that we thought would provide a fluid means to address our integrating question. </w:t>
        </w:r>
      </w:ins>
      <w:ins w:id="130" w:author="Ryan  Boylan" w:date="2011-11-21T14:57:00Z">
        <w:r>
          <w:t xml:space="preserve"> </w:t>
        </w:r>
      </w:ins>
      <w:r w:rsidR="00A310E7" w:rsidRPr="00A310E7">
        <w:t xml:space="preserve">The </w:t>
      </w:r>
      <w:ins w:id="131" w:author="Ryan  Boylan" w:date="2011-11-21T14:58:00Z">
        <w:r>
          <w:t>questions</w:t>
        </w:r>
      </w:ins>
      <w:del w:id="132" w:author="Ryan  Boylan" w:date="2011-11-21T14:58:00Z">
        <w:r w:rsidR="00D0033E" w:rsidDel="0099383F">
          <w:delText>subjects</w:delText>
        </w:r>
      </w:del>
      <w:r w:rsidR="00A310E7" w:rsidRPr="00A310E7">
        <w:t xml:space="preserve"> that we ch</w:t>
      </w:r>
      <w:del w:id="133" w:author="Audrey Squires" w:date="2011-11-22T12:43:00Z">
        <w:r w:rsidR="00A310E7" w:rsidRPr="00A310E7" w:rsidDel="00C661D6">
          <w:delText>o</w:delText>
        </w:r>
      </w:del>
      <w:r w:rsidR="00A310E7" w:rsidRPr="00A310E7">
        <w:t>ose to address</w:t>
      </w:r>
      <w:ins w:id="134" w:author="Ryan  Boylan" w:date="2011-11-21T15:01:00Z">
        <w:r>
          <w:t xml:space="preserve"> </w:t>
        </w:r>
      </w:ins>
      <w:del w:id="135" w:author="Ryan  Boylan" w:date="2011-11-21T15:01:00Z">
        <w:r w:rsidR="00A310E7" w:rsidRPr="00A310E7" w:rsidDel="0099383F">
          <w:delText xml:space="preserve"> </w:delText>
        </w:r>
      </w:del>
      <w:del w:id="136" w:author="Ryan  Boylan" w:date="2011-11-21T15:00:00Z">
        <w:r w:rsidR="00ED444E" w:rsidDel="0099383F">
          <w:delText>and assign to group members</w:delText>
        </w:r>
      </w:del>
      <w:ins w:id="137" w:author="Ryan  Boylan" w:date="2011-11-21T14:58:00Z">
        <w:r>
          <w:t>w</w:t>
        </w:r>
        <w:del w:id="138" w:author="Audrey Squires" w:date="2011-11-22T12:44:00Z">
          <w:r w:rsidDel="00C661D6">
            <w:delText>h</w:delText>
          </w:r>
        </w:del>
        <w:r>
          <w:t>ere</w:t>
        </w:r>
      </w:ins>
      <w:del w:id="139" w:author="Ryan  Boylan" w:date="2011-11-21T14:58:00Z">
        <w:r w:rsidR="00A310E7" w:rsidRPr="00A310E7" w:rsidDel="0099383F">
          <w:delText xml:space="preserve"> were</w:delText>
        </w:r>
      </w:del>
      <w:r w:rsidR="00A310E7" w:rsidRPr="00A310E7">
        <w:t xml:space="preserve"> </w:t>
      </w:r>
      <w:del w:id="140" w:author="Ryan  Boylan" w:date="2011-11-21T14:54:00Z">
        <w:r w:rsidR="00A310E7" w:rsidRPr="00A310E7" w:rsidDel="0099383F">
          <w:delText>as follows:</w:delText>
        </w:r>
      </w:del>
    </w:p>
    <w:p w:rsidR="00A310E7" w:rsidRPr="00A310E7" w:rsidDel="0099383F" w:rsidRDefault="0099383F" w:rsidP="00D72524">
      <w:pPr>
        <w:numPr>
          <w:ins w:id="141" w:author="Unknown"/>
        </w:numPr>
        <w:spacing w:line="480" w:lineRule="auto"/>
        <w:ind w:firstLine="720"/>
        <w:rPr>
          <w:del w:id="142" w:author="Ryan  Boylan" w:date="2011-11-21T14:55:00Z"/>
        </w:rPr>
      </w:pPr>
      <w:proofErr w:type="gramStart"/>
      <w:ins w:id="143" w:author="Ryan  Boylan" w:date="2011-11-21T14:54:00Z">
        <w:r>
          <w:t>h</w:t>
        </w:r>
      </w:ins>
      <w:proofErr w:type="gramEnd"/>
      <w:del w:id="144" w:author="Ryan  Boylan" w:date="2011-11-21T14:54:00Z">
        <w:r w:rsidR="00A310E7" w:rsidRPr="00A310E7" w:rsidDel="0099383F">
          <w:delText>H</w:delText>
        </w:r>
      </w:del>
      <w:r w:rsidR="00A310E7" w:rsidRPr="00A310E7">
        <w:t>ow social and cultural history has contributed</w:t>
      </w:r>
      <w:ins w:id="145" w:author="Ryan  Boylan" w:date="2011-11-21T15:01:00Z">
        <w:r>
          <w:t xml:space="preserve"> to</w:t>
        </w:r>
      </w:ins>
      <w:r w:rsidR="00A310E7" w:rsidRPr="00A310E7">
        <w:t xml:space="preserve"> modern social and cultural conditions</w:t>
      </w:r>
      <w:ins w:id="146" w:author="Ryan  Boylan" w:date="2011-11-21T14:54:00Z">
        <w:r>
          <w:t xml:space="preserve"> in the watershed.</w:t>
        </w:r>
      </w:ins>
      <w:ins w:id="147" w:author="Ryan  Boylan" w:date="2011-11-21T14:55:00Z">
        <w:r>
          <w:t xml:space="preserve">  Which lead us to how</w:t>
        </w:r>
      </w:ins>
      <w:del w:id="148" w:author="Ryan  Boylan" w:date="2011-11-21T14:55:00Z">
        <w:r w:rsidR="00A310E7" w:rsidRPr="00A310E7" w:rsidDel="0099383F">
          <w:delText xml:space="preserve"> (Chris). </w:delText>
        </w:r>
      </w:del>
    </w:p>
    <w:p w:rsidR="00A310E7" w:rsidRPr="00A310E7" w:rsidDel="0099383F" w:rsidRDefault="00A310E7" w:rsidP="00D72524">
      <w:pPr>
        <w:numPr>
          <w:ins w:id="149" w:author="Unknown"/>
        </w:numPr>
        <w:spacing w:line="480" w:lineRule="auto"/>
        <w:ind w:firstLine="720"/>
        <w:rPr>
          <w:del w:id="150" w:author="Ryan  Boylan" w:date="2011-11-21T14:55:00Z"/>
        </w:rPr>
      </w:pPr>
      <w:del w:id="151" w:author="Ryan  Boylan" w:date="2011-11-21T14:55:00Z">
        <w:r w:rsidRPr="00A310E7" w:rsidDel="0099383F">
          <w:delText>How</w:delText>
        </w:r>
      </w:del>
      <w:r w:rsidRPr="00A310E7">
        <w:t xml:space="preserve"> </w:t>
      </w:r>
      <w:proofErr w:type="gramStart"/>
      <w:r w:rsidRPr="00A310E7">
        <w:t>the</w:t>
      </w:r>
      <w:proofErr w:type="gramEnd"/>
      <w:r w:rsidRPr="00A310E7">
        <w:t xml:space="preserve"> </w:t>
      </w:r>
      <w:r w:rsidR="00ED444E">
        <w:t>l</w:t>
      </w:r>
      <w:r w:rsidRPr="00A310E7">
        <w:t>egal history of the watershed has developed a mosaic of jurisdictional issues</w:t>
      </w:r>
      <w:ins w:id="152" w:author="Ryan  Boylan" w:date="2011-11-21T14:55:00Z">
        <w:r w:rsidR="0099383F">
          <w:t>.</w:t>
        </w:r>
      </w:ins>
      <w:del w:id="153" w:author="Ryan  Boylan" w:date="2011-11-21T14:55:00Z">
        <w:r w:rsidR="00ED444E" w:rsidDel="0099383F">
          <w:delText xml:space="preserve"> </w:delText>
        </w:r>
        <w:r w:rsidRPr="00A310E7" w:rsidDel="0099383F">
          <w:delText>(Jim)</w:delText>
        </w:r>
        <w:r w:rsidR="00ED444E" w:rsidDel="0099383F">
          <w:delText>.</w:delText>
        </w:r>
      </w:del>
      <w:ins w:id="154" w:author="Ryan  Boylan" w:date="2011-11-21T14:55:00Z">
        <w:r w:rsidR="0099383F">
          <w:t xml:space="preserve"> Moving from the past to the present we wanted to examine t</w:t>
        </w:r>
      </w:ins>
      <w:ins w:id="155" w:author="Ryan  Boylan" w:date="2011-11-21T15:02:00Z">
        <w:r w:rsidR="0099383F">
          <w:t>he</w:t>
        </w:r>
      </w:ins>
      <w:ins w:id="156" w:author="Ryan  Boylan" w:date="2011-11-21T14:55:00Z">
        <w:r w:rsidR="0099383F">
          <w:t xml:space="preserve"> </w:t>
        </w:r>
      </w:ins>
    </w:p>
    <w:p w:rsidR="00A310E7" w:rsidRPr="00A310E7" w:rsidDel="000E50C0" w:rsidRDefault="00ED444E" w:rsidP="00D72524">
      <w:pPr>
        <w:numPr>
          <w:ins w:id="157" w:author="Unknown"/>
        </w:numPr>
        <w:spacing w:line="480" w:lineRule="auto"/>
        <w:ind w:firstLine="720"/>
        <w:rPr>
          <w:del w:id="158" w:author="Ryan  Boylan" w:date="2011-11-21T15:04:00Z"/>
        </w:rPr>
      </w:pPr>
      <w:del w:id="159" w:author="Ryan  Boylan" w:date="2011-11-21T14:55:00Z">
        <w:r w:rsidDel="0099383F">
          <w:delText xml:space="preserve"> </w:delText>
        </w:r>
      </w:del>
      <w:del w:id="160" w:author="Ryan  Boylan" w:date="2011-11-21T15:02:00Z">
        <w:r w:rsidR="00A310E7" w:rsidRPr="00A310E7" w:rsidDel="0099383F">
          <w:delText xml:space="preserve">What are the </w:delText>
        </w:r>
      </w:del>
      <w:proofErr w:type="gramStart"/>
      <w:r w:rsidR="00A310E7" w:rsidRPr="00A310E7">
        <w:t>modern</w:t>
      </w:r>
      <w:proofErr w:type="gramEnd"/>
      <w:r w:rsidR="00A310E7" w:rsidRPr="00A310E7">
        <w:t xml:space="preserve"> legal trends in the watershed</w:t>
      </w:r>
      <w:del w:id="161" w:author="Ryan  Boylan" w:date="2011-11-21T15:02:00Z">
        <w:r w:rsidR="00A310E7" w:rsidRPr="00A310E7" w:rsidDel="0099383F">
          <w:delText xml:space="preserve"> (introduce the FEMA lawsuit)</w:delText>
        </w:r>
      </w:del>
      <w:r w:rsidR="00A310E7" w:rsidRPr="00A310E7">
        <w:t xml:space="preserve"> and the </w:t>
      </w:r>
      <w:del w:id="162" w:author="Ryan  Boylan" w:date="2011-11-21T15:03:00Z">
        <w:r w:rsidR="00A310E7" w:rsidRPr="00A310E7" w:rsidDel="000E50C0">
          <w:delText xml:space="preserve">  </w:delText>
        </w:r>
      </w:del>
      <w:r w:rsidR="00A310E7" w:rsidRPr="00A310E7">
        <w:t>challenges and opportunities for adaptive governance</w:t>
      </w:r>
      <w:ins w:id="163" w:author="Ryan  Boylan" w:date="2011-11-21T15:03:00Z">
        <w:r w:rsidR="000E50C0">
          <w:t xml:space="preserve"> relating to the protection of steelhead</w:t>
        </w:r>
      </w:ins>
      <w:ins w:id="164" w:author="Ryan  Boylan" w:date="2011-11-21T15:02:00Z">
        <w:r w:rsidR="0099383F">
          <w:t>.</w:t>
        </w:r>
      </w:ins>
      <w:ins w:id="165" w:author="Ryan  Boylan" w:date="2011-11-21T15:04:00Z">
        <w:r w:rsidR="000E50C0">
          <w:t xml:space="preserve">  </w:t>
        </w:r>
      </w:ins>
      <w:ins w:id="166" w:author="Ryan  Boylan" w:date="2011-11-21T15:02:00Z">
        <w:r w:rsidR="000E50C0">
          <w:t xml:space="preserve">Furthermore we </w:t>
        </w:r>
      </w:ins>
      <w:ins w:id="167" w:author="Ryan  Boylan" w:date="2011-11-21T17:59:00Z">
        <w:r w:rsidR="000874ED">
          <w:t>wondered</w:t>
        </w:r>
      </w:ins>
      <w:ins w:id="168" w:author="Ryan  Boylan" w:date="2011-11-21T15:02:00Z">
        <w:r w:rsidR="000E50C0">
          <w:t xml:space="preserve"> </w:t>
        </w:r>
      </w:ins>
      <w:del w:id="169" w:author="Ryan  Boylan" w:date="2011-11-21T15:02:00Z">
        <w:r w:rsidR="00A310E7" w:rsidRPr="00A310E7" w:rsidDel="0099383F">
          <w:delText xml:space="preserve"> (Allison).</w:delText>
        </w:r>
      </w:del>
    </w:p>
    <w:p w:rsidR="00A310E7" w:rsidRPr="00A310E7" w:rsidRDefault="00ED444E" w:rsidP="00D72524">
      <w:pPr>
        <w:numPr>
          <w:ins w:id="170" w:author="Unknown"/>
        </w:numPr>
        <w:spacing w:line="480" w:lineRule="auto"/>
        <w:ind w:firstLine="720"/>
      </w:pPr>
      <w:del w:id="171" w:author="Ryan  Boylan" w:date="2011-11-21T15:04:00Z">
        <w:r w:rsidDel="000E50C0">
          <w:delText xml:space="preserve"> </w:delText>
        </w:r>
      </w:del>
      <w:del w:id="172" w:author="Ryan  Boylan" w:date="2011-11-21T15:05:00Z">
        <w:r w:rsidR="00A310E7" w:rsidRPr="00A310E7" w:rsidDel="000E50C0">
          <w:delText>H</w:delText>
        </w:r>
      </w:del>
      <w:proofErr w:type="gramStart"/>
      <w:ins w:id="173" w:author="Ryan  Boylan" w:date="2011-11-21T15:05:00Z">
        <w:r w:rsidR="000E50C0">
          <w:t>how</w:t>
        </w:r>
        <w:proofErr w:type="gramEnd"/>
        <w:r w:rsidR="000E50C0">
          <w:t xml:space="preserve"> the </w:t>
        </w:r>
      </w:ins>
      <w:del w:id="174" w:author="Ryan  Boylan" w:date="2011-11-21T15:05:00Z">
        <w:r w:rsidR="00A310E7" w:rsidRPr="00A310E7" w:rsidDel="000E50C0">
          <w:delText xml:space="preserve">ow have the </w:delText>
        </w:r>
      </w:del>
      <w:r w:rsidR="00A310E7" w:rsidRPr="00A310E7">
        <w:t xml:space="preserve">decisions of the modern legal trends </w:t>
      </w:r>
      <w:ins w:id="175" w:author="Ryan  Boylan" w:date="2011-11-21T15:05:00Z">
        <w:r w:rsidR="000E50C0">
          <w:t xml:space="preserve">have </w:t>
        </w:r>
      </w:ins>
      <w:r w:rsidR="00A310E7" w:rsidRPr="00A310E7">
        <w:t xml:space="preserve">contributed to land use change causing </w:t>
      </w:r>
      <w:ins w:id="176" w:author="Ryan  Boylan" w:date="2011-11-21T15:07:00Z">
        <w:r w:rsidR="000E50C0">
          <w:t xml:space="preserve">the </w:t>
        </w:r>
      </w:ins>
      <w:r w:rsidR="00A310E7" w:rsidRPr="00A310E7">
        <w:t>destruction of flood plain connectivity and channelization within the watershed</w:t>
      </w:r>
      <w:ins w:id="177" w:author="Ryan  Boylan" w:date="2011-11-21T15:06:00Z">
        <w:r w:rsidR="000E50C0">
          <w:t>.</w:t>
        </w:r>
      </w:ins>
      <w:ins w:id="178" w:author="Ryan  Boylan" w:date="2011-11-21T15:07:00Z">
        <w:r w:rsidR="000E50C0">
          <w:t xml:space="preserve"> Finally</w:t>
        </w:r>
      </w:ins>
      <w:ins w:id="179" w:author="Ryan  Boylan" w:date="2011-11-21T15:11:00Z">
        <w:r w:rsidR="000E50C0">
          <w:t>,</w:t>
        </w:r>
      </w:ins>
      <w:ins w:id="180" w:author="Ryan  Boylan" w:date="2011-11-21T15:07:00Z">
        <w:r w:rsidR="000E50C0">
          <w:t xml:space="preserve"> how </w:t>
        </w:r>
      </w:ins>
      <w:proofErr w:type="gramStart"/>
      <w:ins w:id="181" w:author="Ryan  Boylan" w:date="2011-11-21T15:09:00Z">
        <w:r w:rsidR="000E50C0">
          <w:t xml:space="preserve">has the complex jurisdictional </w:t>
        </w:r>
      </w:ins>
      <w:ins w:id="182" w:author="Ryan  Boylan" w:date="2011-11-21T15:11:00Z">
        <w:r w:rsidR="000E50C0">
          <w:t>structure</w:t>
        </w:r>
      </w:ins>
      <w:ins w:id="183" w:author="Ryan  Boylan" w:date="2011-11-21T15:09:00Z">
        <w:r w:rsidR="000E50C0">
          <w:t xml:space="preserve"> and modern legal</w:t>
        </w:r>
        <w:proofErr w:type="gramEnd"/>
        <w:r w:rsidR="000E50C0">
          <w:t xml:space="preserve"> trends effected</w:t>
        </w:r>
      </w:ins>
      <w:ins w:id="184" w:author="Ryan  Boylan" w:date="2011-11-21T15:07:00Z">
        <w:r w:rsidR="000E50C0">
          <w:t xml:space="preserve"> steelhead habitat</w:t>
        </w:r>
      </w:ins>
      <w:ins w:id="185" w:author="Ryan  Boylan" w:date="2011-11-21T15:12:00Z">
        <w:r w:rsidR="000E50C0">
          <w:t xml:space="preserve"> and</w:t>
        </w:r>
      </w:ins>
      <w:ins w:id="186" w:author="Audrey Squires" w:date="2011-11-22T12:45:00Z">
        <w:r w:rsidR="00C661D6">
          <w:t xml:space="preserve"> the</w:t>
        </w:r>
      </w:ins>
      <w:ins w:id="187" w:author="Ryan  Boylan" w:date="2011-11-21T15:12:00Z">
        <w:r w:rsidR="000E50C0">
          <w:t xml:space="preserve"> resident population</w:t>
        </w:r>
      </w:ins>
      <w:ins w:id="188" w:author="Ryan  Boylan" w:date="2011-11-21T15:07:00Z">
        <w:r w:rsidR="000E50C0">
          <w:t xml:space="preserve">.  </w:t>
        </w:r>
      </w:ins>
      <w:del w:id="189" w:author="Ryan  Boylan" w:date="2011-11-21T15:05:00Z">
        <w:r w:rsidR="00A310E7" w:rsidRPr="00A310E7" w:rsidDel="000E50C0">
          <w:delText xml:space="preserve"> (Ryan)</w:delText>
        </w:r>
        <w:r w:rsidDel="000E50C0">
          <w:delText>.</w:delText>
        </w:r>
      </w:del>
    </w:p>
    <w:p w:rsidR="00A310E7" w:rsidRPr="00A310E7" w:rsidDel="000E50C0" w:rsidRDefault="00A310E7" w:rsidP="00D72524">
      <w:pPr>
        <w:pStyle w:val="ListParagraph"/>
        <w:numPr>
          <w:ilvl w:val="0"/>
          <w:numId w:val="1"/>
        </w:numPr>
        <w:spacing w:line="480" w:lineRule="auto"/>
        <w:ind w:left="0" w:firstLine="720"/>
        <w:rPr>
          <w:del w:id="190" w:author="Ryan  Boylan" w:date="2011-11-21T15:10:00Z"/>
        </w:rPr>
      </w:pPr>
      <w:del w:id="191" w:author="Ryan  Boylan" w:date="2011-11-21T15:10:00Z">
        <w:r w:rsidRPr="00A310E7" w:rsidDel="000E50C0">
          <w:delText>What are the habitat requirements of steelhead an how have modern legal decisions and land use change affected the species (Audrey).</w:delText>
        </w:r>
      </w:del>
    </w:p>
    <w:p w:rsidR="00A310E7" w:rsidRPr="00A310E7" w:rsidRDefault="000E50C0" w:rsidP="000E50C0">
      <w:pPr>
        <w:spacing w:line="480" w:lineRule="auto"/>
        <w:ind w:firstLine="720"/>
      </w:pPr>
      <w:ins w:id="192" w:author="Ryan  Boylan" w:date="2011-11-21T15:12:00Z">
        <w:r>
          <w:lastRenderedPageBreak/>
          <w:t>Each member then selected a question that they</w:t>
        </w:r>
      </w:ins>
      <w:del w:id="193" w:author="Ryan  Boylan" w:date="2011-11-21T15:12:00Z">
        <w:r w:rsidR="00A310E7" w:rsidRPr="00A310E7" w:rsidDel="000E50C0">
          <w:delText>Each member</w:delText>
        </w:r>
      </w:del>
      <w:r w:rsidR="00A310E7" w:rsidRPr="00A310E7">
        <w:t xml:space="preserve"> </w:t>
      </w:r>
      <w:r w:rsidR="00ED444E">
        <w:t xml:space="preserve">would </w:t>
      </w:r>
      <w:r w:rsidR="00A310E7" w:rsidRPr="00A310E7">
        <w:t xml:space="preserve">research and </w:t>
      </w:r>
      <w:del w:id="194" w:author="Audrey Squires" w:date="2011-11-22T12:45:00Z">
        <w:r w:rsidR="00A310E7" w:rsidRPr="00A310E7" w:rsidDel="00C661D6">
          <w:delText xml:space="preserve">write </w:delText>
        </w:r>
        <w:r w:rsidR="00ED444E" w:rsidDel="00C661D6">
          <w:delText>up to to two pages on</w:delText>
        </w:r>
      </w:del>
      <w:ins w:id="195" w:author="Audrey Squires" w:date="2011-11-22T12:45:00Z">
        <w:r w:rsidR="00C661D6">
          <w:t>address in approximately two pages</w:t>
        </w:r>
      </w:ins>
      <w:del w:id="196" w:author="Ryan  Boylan" w:date="2011-11-21T15:13:00Z">
        <w:r w:rsidR="00ED444E" w:rsidDel="000E50C0">
          <w:delText xml:space="preserve"> his or her respective topic</w:delText>
        </w:r>
      </w:del>
      <w:del w:id="197" w:author="jbrowitt" w:date="2011-11-20T08:32:00Z">
        <w:r w:rsidR="00ED444E" w:rsidDel="0080138D">
          <w:delText>.</w:delText>
        </w:r>
      </w:del>
      <w:r w:rsidR="00A310E7" w:rsidRPr="00A310E7">
        <w:t xml:space="preserve">.  </w:t>
      </w:r>
      <w:ins w:id="198" w:author="jbrowitt" w:date="2011-11-20T08:32:00Z">
        <w:r w:rsidR="0080138D">
          <w:t>Then w</w:t>
        </w:r>
      </w:ins>
      <w:del w:id="199" w:author="jbrowitt" w:date="2011-11-20T08:32:00Z">
        <w:r w:rsidR="00A310E7" w:rsidRPr="00A310E7" w:rsidDel="0080138D">
          <w:delText>W</w:delText>
        </w:r>
      </w:del>
      <w:r w:rsidR="00A310E7" w:rsidRPr="00A310E7">
        <w:t xml:space="preserve">e would </w:t>
      </w:r>
      <w:del w:id="200" w:author="jbrowitt" w:date="2011-11-20T08:32:00Z">
        <w:r w:rsidR="00A310E7" w:rsidRPr="00A310E7" w:rsidDel="0080138D">
          <w:delText>then m</w:delText>
        </w:r>
      </w:del>
      <w:ins w:id="201" w:author="jbrowitt" w:date="2011-11-20T08:32:00Z">
        <w:r w:rsidR="0080138D">
          <w:t>m</w:t>
        </w:r>
      </w:ins>
      <w:r w:rsidR="00A310E7" w:rsidRPr="00A310E7">
        <w:t>eet again and merge the sections</w:t>
      </w:r>
      <w:del w:id="202" w:author="jbrowitt" w:date="2011-11-20T08:33:00Z">
        <w:r w:rsidR="00A310E7" w:rsidRPr="00A310E7" w:rsidDel="0080138D">
          <w:delText xml:space="preserve"> effectively</w:delText>
        </w:r>
      </w:del>
      <w:r w:rsidR="00ED444E">
        <w:t>,</w:t>
      </w:r>
      <w:r w:rsidR="00A310E7" w:rsidRPr="00A310E7">
        <w:t xml:space="preserve"> creating </w:t>
      </w:r>
      <w:del w:id="203" w:author="Audrey Squires" w:date="2011-11-22T12:46:00Z">
        <w:r w:rsidR="00A310E7" w:rsidRPr="00A310E7" w:rsidDel="00C661D6">
          <w:delText xml:space="preserve">an </w:delText>
        </w:r>
      </w:del>
      <w:r w:rsidR="00A310E7" w:rsidRPr="00A310E7">
        <w:t xml:space="preserve">interdisciplinary understanding.  At that time we would discuss possible solutions </w:t>
      </w:r>
      <w:ins w:id="204" w:author="jbrowitt" w:date="2011-11-20T08:33:00Z">
        <w:r w:rsidR="0080138D">
          <w:t xml:space="preserve">each of us </w:t>
        </w:r>
        <w:del w:id="205" w:author="allison parker" w:date="2011-11-20T23:14:00Z">
          <w:r w:rsidR="0080138D" w:rsidDel="00D17CBB">
            <w:delText xml:space="preserve">had </w:delText>
          </w:r>
        </w:del>
      </w:ins>
      <w:r w:rsidR="00ED444E">
        <w:t>contemplated</w:t>
      </w:r>
      <w:r w:rsidR="00A310E7" w:rsidRPr="00A310E7">
        <w:t xml:space="preserve"> while writing or researching. We discussed how the solutions could either be physical or process</w:t>
      </w:r>
      <w:r w:rsidR="00ED444E">
        <w:t>-</w:t>
      </w:r>
      <w:r w:rsidR="00A310E7" w:rsidRPr="00A310E7">
        <w:t xml:space="preserve">based.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del w:id="206" w:author="Ryan  Boylan" w:date="2011-11-21T15:14:00Z">
        <w:r w:rsidRPr="00A310E7" w:rsidDel="00607841">
          <w:delText xml:space="preserve"> </w:delText>
        </w:r>
        <w:r w:rsidRPr="00A310E7" w:rsidDel="00607841">
          <w:rPr>
            <w:b/>
          </w:rPr>
          <w:delText>Or can be placed in Appendix.</w:delText>
        </w:r>
      </w:del>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del w:id="207" w:author="Audrey Squires" w:date="2011-11-22T12:47:00Z">
              <w:r w:rsidRPr="00A310E7" w:rsidDel="00753C6B">
                <w:delText>11/29</w:delText>
              </w:r>
            </w:del>
            <w:ins w:id="208" w:author="Audrey Squires" w:date="2011-11-22T12:47:00Z">
              <w:r w:rsidR="00753C6B">
                <w:t>12/1</w:t>
              </w:r>
            </w:ins>
          </w:p>
        </w:tc>
        <w:tc>
          <w:tcPr>
            <w:tcW w:w="7218" w:type="dxa"/>
          </w:tcPr>
          <w:p w:rsidR="00A310E7" w:rsidRPr="00A310E7" w:rsidRDefault="00A310E7" w:rsidP="00A310E7">
            <w:pPr>
              <w:spacing w:line="480" w:lineRule="auto"/>
              <w:rPr>
                <w:b/>
              </w:rPr>
            </w:pPr>
            <w:r w:rsidRPr="00A310E7">
              <w:rPr>
                <w:b/>
              </w:rPr>
              <w:t>Final Draft Due</w:t>
            </w:r>
            <w:ins w:id="209" w:author="Audrey Squires" w:date="2011-11-22T12:47:00Z">
              <w:r w:rsidR="00753C6B">
                <w:rPr>
                  <w:b/>
                </w:rPr>
                <w:t xml:space="preserve"> and Presentation</w:t>
              </w:r>
            </w:ins>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del w:id="210" w:author="Audrey Squires" w:date="2011-11-22T12:39:00Z">
        <w:r w:rsidR="00A310E7" w:rsidRPr="00A310E7" w:rsidDel="00E5551B">
          <w:delText xml:space="preserve">interdisciplinary </w:delText>
        </w:r>
      </w:del>
      <w:ins w:id="211" w:author="Audrey Squires" w:date="2011-11-22T12:39:00Z">
        <w:r w:rsidR="00E5551B">
          <w:t>integrating</w:t>
        </w:r>
        <w:r w:rsidR="00E5551B" w:rsidRPr="00A310E7">
          <w:t xml:space="preserve"> </w:t>
        </w:r>
      </w:ins>
      <w:r w:rsidR="00A310E7" w:rsidRPr="00A310E7">
        <w:t xml:space="preserve">question that we </w:t>
      </w:r>
      <w:r>
        <w:t xml:space="preserve">had </w:t>
      </w:r>
      <w:r w:rsidR="00A310E7" w:rsidRPr="00A310E7">
        <w:t xml:space="preserve">posed the week before.  We felt that the question was sufficient for the time being but were open to </w:t>
      </w:r>
      <w:r w:rsidR="00A310E7" w:rsidRPr="00A310E7">
        <w:lastRenderedPageBreak/>
        <w:t xml:space="preserve">narrowing it down to a question that could be answered more readily once we had completed our </w:t>
      </w:r>
      <w:ins w:id="212" w:author="Audrey Squires" w:date="2011-11-22T12:39:00Z">
        <w:r w:rsidR="00E5551B" w:rsidRPr="00A310E7">
          <w:t xml:space="preserve">research </w:t>
        </w:r>
        <w:r w:rsidR="00E5551B">
          <w:t xml:space="preserve">and </w:t>
        </w:r>
      </w:ins>
      <w:proofErr w:type="gramStart"/>
      <w:r w:rsidR="00A310E7" w:rsidRPr="00A310E7">
        <w:t xml:space="preserve">writing </w:t>
      </w:r>
      <w:proofErr w:type="gramEnd"/>
      <w:del w:id="213" w:author="Audrey Squires" w:date="2011-11-22T12:39:00Z">
        <w:r w:rsidR="00A310E7" w:rsidRPr="00A310E7" w:rsidDel="00E5551B">
          <w:delText>and research</w:delText>
        </w:r>
      </w:del>
      <w:r w:rsidR="00A310E7" w:rsidRPr="00A310E7">
        <w:t xml:space="preserve">.   </w:t>
      </w:r>
    </w:p>
    <w:p w:rsidR="00A310E7" w:rsidRPr="00D72524" w:rsidRDefault="0080138D" w:rsidP="00A310E7">
      <w:pPr>
        <w:spacing w:line="480" w:lineRule="auto"/>
        <w:rPr>
          <w:u w:val="single"/>
        </w:rPr>
      </w:pPr>
      <w:r w:rsidRPr="00D72524">
        <w:rPr>
          <w:u w:val="single"/>
        </w:rPr>
        <w:t xml:space="preserve">Week of </w:t>
      </w:r>
      <w:r w:rsidR="00435EBD" w:rsidRPr="00D72524">
        <w:rPr>
          <w:u w:val="single"/>
        </w:rPr>
        <w:t>November 7, 20</w:t>
      </w:r>
      <w:r w:rsidR="00A310E7" w:rsidRPr="00D72524">
        <w:rPr>
          <w:u w:val="single"/>
        </w:rPr>
        <w:t>11</w:t>
      </w:r>
    </w:p>
    <w:p w:rsidR="00A310E7" w:rsidRPr="00A310E7" w:rsidRDefault="00D17CBB" w:rsidP="00EF2E12">
      <w:pPr>
        <w:spacing w:line="480" w:lineRule="auto"/>
        <w:ind w:firstLine="720"/>
      </w:pPr>
      <w:ins w:id="214" w:author="allison parker" w:date="2011-11-20T23:15:00Z">
        <w:r>
          <w:t xml:space="preserve">At this meeting we began developing a concept map. </w:t>
        </w:r>
      </w:ins>
      <w:r w:rsidR="00A310E7" w:rsidRPr="00A310E7">
        <w:t xml:space="preserve">The development of the concept map during the latter half of our research project was a successful attempt to visually represent </w:t>
      </w:r>
      <w:ins w:id="215" w:author="Ryan  Boylan" w:date="2011-11-21T15:17:00Z">
        <w:r w:rsidR="00607841">
          <w:t>steelhead</w:t>
        </w:r>
      </w:ins>
      <w:del w:id="216" w:author="Ryan  Boylan" w:date="2011-11-21T15:17:00Z">
        <w:r w:rsidR="00435EBD" w:rsidDel="00607841">
          <w:delText>s</w:delText>
        </w:r>
      </w:del>
      <w:del w:id="217" w:author="Ryan  Boylan" w:date="2011-11-21T15:16:00Z">
        <w:r w:rsidR="00A310E7" w:rsidRPr="00A310E7" w:rsidDel="00607841">
          <w:delText>almonid</w:delText>
        </w:r>
      </w:del>
      <w:r w:rsidR="00A310E7" w:rsidRPr="00A310E7">
        <w:t xml:space="preserve"> habitat segmentation in the Lapwai Creek drainage, </w:t>
      </w:r>
      <w:ins w:id="218" w:author="jbrowitt" w:date="2011-11-20T08:34:00Z">
        <w:r w:rsidR="0080138D">
          <w:t>the</w:t>
        </w:r>
      </w:ins>
      <w:del w:id="219" w:author="jbrowitt" w:date="2011-11-20T08:34:00Z">
        <w:r w:rsidR="00A310E7" w:rsidRPr="00A310E7" w:rsidDel="0080138D">
          <w:delText>its</w:delText>
        </w:r>
      </w:del>
      <w:r w:rsidR="00A310E7" w:rsidRPr="00A310E7">
        <w:t xml:space="preserve"> stakeholders, and opportunities for solution</w:t>
      </w:r>
      <w:del w:id="220" w:author="allison parker" w:date="2011-11-20T23:16:00Z">
        <w:r w:rsidR="00A310E7" w:rsidRPr="00A310E7" w:rsidDel="00D17CBB">
          <w:delText xml:space="preserve"> in the decision space</w:delText>
        </w:r>
      </w:del>
      <w:r w:rsidR="00A310E7" w:rsidRPr="00A310E7">
        <w:t xml:space="preserve">.  </w:t>
      </w:r>
      <w:commentRangeStart w:id="221"/>
      <w:r w:rsidR="00A310E7" w:rsidRPr="00A310E7">
        <w:t xml:space="preserve">The concept map itself is a way to visually represent the structure of inquiry, specifically within </w:t>
      </w:r>
      <w:r w:rsidR="00435EBD">
        <w:t xml:space="preserve">the </w:t>
      </w:r>
      <w:r w:rsidR="00A310E7" w:rsidRPr="00A310E7">
        <w:t xml:space="preserve">Lapwai </w:t>
      </w:r>
      <w:ins w:id="222" w:author="jbrowitt" w:date="2011-11-20T08:35:00Z">
        <w:r w:rsidR="0080138D">
          <w:t xml:space="preserve">Creek </w:t>
        </w:r>
      </w:ins>
      <w:r w:rsidR="00A310E7" w:rsidRPr="00A310E7">
        <w:t>drainage’s socio-ecologic segmentation</w:t>
      </w:r>
      <w:ins w:id="223" w:author="Audrey Squires" w:date="2011-11-22T12:49:00Z">
        <w:r w:rsidR="00753C6B">
          <w:t>. T</w:t>
        </w:r>
      </w:ins>
      <w:del w:id="224" w:author="Audrey Squires" w:date="2011-11-22T12:49:00Z">
        <w:r w:rsidR="00A310E7" w:rsidRPr="00A310E7" w:rsidDel="00753C6B">
          <w:delText xml:space="preserve"> t</w:delText>
        </w:r>
      </w:del>
      <w:r w:rsidR="00A310E7" w:rsidRPr="00A310E7">
        <w:t xml:space="preserve">he concept </w:t>
      </w:r>
      <w:commentRangeStart w:id="225"/>
      <w:r w:rsidR="00A310E7" w:rsidRPr="00A310E7">
        <w:t xml:space="preserve">model </w:t>
      </w:r>
      <w:commentRangeEnd w:id="225"/>
      <w:r w:rsidR="00753C6B">
        <w:rPr>
          <w:rStyle w:val="CommentReference"/>
        </w:rPr>
        <w:commentReference w:id="225"/>
      </w:r>
      <w:r w:rsidR="00A310E7" w:rsidRPr="00A310E7">
        <w:t xml:space="preserve">highlights the circuital nature of the current managerial system. </w:t>
      </w:r>
      <w:del w:id="226" w:author="Audrey Squires" w:date="2011-11-22T12:50:00Z">
        <w:r w:rsidR="00A310E7" w:rsidRPr="00A310E7" w:rsidDel="00753C6B">
          <w:delText xml:space="preserve"> </w:delText>
        </w:r>
      </w:del>
      <w:commentRangeEnd w:id="221"/>
      <w:r w:rsidR="0080138D">
        <w:rPr>
          <w:rStyle w:val="CommentReference"/>
        </w:rPr>
        <w:commentReference w:id="221"/>
      </w:r>
      <w:r w:rsidR="00A310E7" w:rsidRPr="00A310E7">
        <w:t>The concept map</w:t>
      </w:r>
      <w:r w:rsidR="00ED444E">
        <w:t>,</w:t>
      </w:r>
      <w:r w:rsidR="00A310E7" w:rsidRPr="00A310E7">
        <w:t xml:space="preserve"> </w:t>
      </w:r>
      <w:r w:rsidR="00ED444E">
        <w:t>al</w:t>
      </w:r>
      <w:r w:rsidR="00A310E7" w:rsidRPr="00A310E7">
        <w:t>though created after our integrating question</w:t>
      </w:r>
      <w:del w:id="227" w:author="Audrey Squires" w:date="2011-11-22T12:50:00Z">
        <w:r w:rsidR="00A310E7" w:rsidRPr="00A310E7" w:rsidDel="00753C6B">
          <w:delText>s</w:delText>
        </w:r>
      </w:del>
      <w:r w:rsidR="00A310E7" w:rsidRPr="00A310E7">
        <w:t xml:space="preserve"> and individual outlines, </w:t>
      </w:r>
      <w:ins w:id="228" w:author="allison parker" w:date="2011-11-20T23:16:00Z">
        <w:r>
          <w:t xml:space="preserve">reinforced </w:t>
        </w:r>
      </w:ins>
      <w:del w:id="229" w:author="allison parker" w:date="2011-11-20T23:15:00Z">
        <w:r w:rsidR="00A310E7" w:rsidRPr="00A310E7" w:rsidDel="00D17CBB">
          <w:delText xml:space="preserve">still </w:delText>
        </w:r>
      </w:del>
      <w:del w:id="230" w:author="allison parker" w:date="2011-11-20T23:16:00Z">
        <w:r w:rsidR="00A310E7" w:rsidRPr="00A310E7" w:rsidDel="00D17CBB">
          <w:delText xml:space="preserve">provided us with a reinforcement of </w:delText>
        </w:r>
      </w:del>
      <w:r w:rsidR="00A310E7" w:rsidRPr="00A310E7">
        <w:t xml:space="preserve">our findings and solutions.  </w:t>
      </w:r>
      <w:del w:id="231" w:author="allison parker" w:date="2011-11-20T23:16:00Z">
        <w:r w:rsidR="00A310E7" w:rsidRPr="00A310E7" w:rsidDel="00D17CBB">
          <w:delText>Being able to represent</w:delText>
        </w:r>
      </w:del>
      <w:ins w:id="232" w:author="allison parker" w:date="2011-11-20T23:16:00Z">
        <w:r>
          <w:t>Representing</w:t>
        </w:r>
      </w:ins>
      <w:r w:rsidR="00A310E7" w:rsidRPr="00A310E7">
        <w:t xml:space="preserve"> an issue in mixed-media is a functional and needed part of the solution-equation</w:t>
      </w:r>
      <w:del w:id="233" w:author="allison parker" w:date="2011-11-20T23:16:00Z">
        <w:r w:rsidR="00A310E7" w:rsidRPr="00A310E7" w:rsidDel="00D17CBB">
          <w:delText>.  It was</w:delText>
        </w:r>
      </w:del>
      <w:ins w:id="234" w:author="allison parker" w:date="2011-11-20T23:16:00Z">
        <w:r>
          <w:t xml:space="preserve"> </w:t>
        </w:r>
        <w:proofErr w:type="gramStart"/>
        <w:r>
          <w:t xml:space="preserve">and </w:t>
        </w:r>
      </w:ins>
      <w:r w:rsidR="00A310E7" w:rsidRPr="00A310E7">
        <w:t xml:space="preserve"> a</w:t>
      </w:r>
      <w:proofErr w:type="gramEnd"/>
      <w:r w:rsidR="00A310E7" w:rsidRPr="00A310E7">
        <w:t xml:space="preserve"> valuable experience for our group.</w:t>
      </w:r>
      <w:r w:rsidR="0095423E">
        <w:t xml:space="preserve"> </w:t>
      </w:r>
      <w:commentRangeStart w:id="235"/>
      <w:r w:rsidR="0095423E">
        <w:t>[</w:t>
      </w:r>
      <w:proofErr w:type="spellStart"/>
      <w:r w:rsidR="0095423E">
        <w:t>Heemsk</w:t>
      </w:r>
      <w:r w:rsidR="00ED444E">
        <w:t>er</w:t>
      </w:r>
      <w:r w:rsidR="0095423E">
        <w:t>k</w:t>
      </w:r>
      <w:proofErr w:type="spellEnd"/>
      <w:r w:rsidR="0095423E">
        <w:t>]</w:t>
      </w:r>
      <w:commentRangeEnd w:id="235"/>
      <w:r w:rsidR="00D72524">
        <w:rPr>
          <w:rStyle w:val="CommentReference"/>
        </w:rPr>
        <w:commentReference w:id="235"/>
      </w:r>
      <w:ins w:id="236" w:author="Audrey Squires" w:date="2011-11-22T14:55:00Z">
        <w:r w:rsidR="00877EAC">
          <w:rPr>
            <w:rStyle w:val="FootnoteReference"/>
          </w:rPr>
          <w:footnoteReference w:id="8"/>
        </w:r>
      </w:ins>
    </w:p>
    <w:p w:rsidR="00A310E7" w:rsidRDefault="00A310E7" w:rsidP="00EF2E12">
      <w:pPr>
        <w:spacing w:line="480" w:lineRule="auto"/>
        <w:ind w:firstLine="720"/>
      </w:pPr>
      <w:r w:rsidRPr="00A310E7">
        <w:t xml:space="preserve">During the making of the </w:t>
      </w:r>
      <w:commentRangeStart w:id="238"/>
      <w:r w:rsidRPr="00A310E7">
        <w:t xml:space="preserve">conceptual </w:t>
      </w:r>
      <w:commentRangeEnd w:id="238"/>
      <w:r w:rsidR="00D72524">
        <w:rPr>
          <w:rStyle w:val="CommentReference"/>
        </w:rPr>
        <w:commentReference w:id="238"/>
      </w:r>
      <w:r w:rsidRPr="00A310E7">
        <w:t>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commentRangeStart w:id="239"/>
      <w:r w:rsidRPr="00A310E7">
        <w:t xml:space="preserve">conceptual map rather than a concept model; a model in this instance </w:t>
      </w:r>
      <w:r w:rsidR="00D0033E">
        <w:t>was</w:t>
      </w:r>
      <w:r w:rsidRPr="00A310E7">
        <w:t xml:space="preserve"> a graphical representation of fact rather than a geographic representation of an issue</w:t>
      </w:r>
      <w:commentRangeEnd w:id="239"/>
      <w:r w:rsidR="00D72524">
        <w:rPr>
          <w:rStyle w:val="CommentReference"/>
        </w:rPr>
        <w:commentReference w:id="239"/>
      </w:r>
      <w:r w:rsidRPr="00A310E7">
        <w:t xml:space="preserv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ins w:id="240" w:author="jbrowitt" w:date="2011-11-20T08:38:00Z">
        <w:r w:rsidR="00280A07">
          <w:t xml:space="preserve">that found with </w:t>
        </w:r>
      </w:ins>
      <w:r w:rsidRPr="00A310E7">
        <w:t xml:space="preserve">the declining Palouse </w:t>
      </w:r>
      <w:r w:rsidR="00D72524">
        <w:t>a</w:t>
      </w:r>
      <w:r w:rsidRPr="00A310E7">
        <w:t xml:space="preserve">quifers.  </w:t>
      </w:r>
      <w:r w:rsidR="0047310E">
        <w:t xml:space="preserve">In comparison to </w:t>
      </w:r>
      <w:del w:id="241" w:author="jbrowitt" w:date="2011-11-20T08:38:00Z">
        <w:r w:rsidR="0047310E" w:rsidDel="00280A07">
          <w:delText>th</w:delText>
        </w:r>
        <w:r w:rsidR="00B15D9F" w:rsidDel="00280A07">
          <w:delText xml:space="preserve">ose </w:delText>
        </w:r>
      </w:del>
      <w:ins w:id="242" w:author="jbrowitt" w:date="2011-11-20T08:38:00Z">
        <w:r w:rsidR="00280A07">
          <w:t xml:space="preserve">the </w:t>
        </w:r>
      </w:ins>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ins w:id="243" w:author="jbrowitt" w:date="2011-11-20T08:38:00Z">
        <w:r w:rsidR="00280A07">
          <w:t>Lapwai Creek</w:t>
        </w:r>
      </w:ins>
      <w:del w:id="244" w:author="jbrowitt" w:date="2011-11-20T08:39:00Z">
        <w:r w:rsidR="0047310E" w:rsidDel="00280A07">
          <w:delText>w</w:delText>
        </w:r>
        <w:r w:rsidRPr="00A310E7" w:rsidDel="00280A07">
          <w:delText>atershed</w:delText>
        </w:r>
      </w:del>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del w:id="245" w:author="Audrey Squires" w:date="2011-11-22T12:53:00Z">
        <w:r w:rsidR="00B15D9F" w:rsidDel="00D72524">
          <w:delText>n</w:delText>
        </w:r>
      </w:del>
      <w:ins w:id="246" w:author="Audrey Squires" w:date="2011-11-22T12:53:00Z">
        <w:r w:rsidR="00D72524">
          <w:t xml:space="preserve"> more in-depth</w:t>
        </w:r>
      </w:ins>
      <w:r w:rsidR="00B15D9F">
        <w:t xml:space="preserve"> interdisciplinary approach.</w:t>
      </w:r>
    </w:p>
    <w:p w:rsidR="00D72524" w:rsidRDefault="00D72524" w:rsidP="007139EC">
      <w:pPr>
        <w:rPr>
          <w:b/>
        </w:rPr>
      </w:pPr>
      <w:r>
        <w:rPr>
          <w:b/>
        </w:rPr>
        <w:lastRenderedPageBreak/>
        <w:t>Section II: The Lapwai Creek Watershed Problem</w:t>
      </w:r>
    </w:p>
    <w:p w:rsidR="00D72524" w:rsidRDefault="00D72524" w:rsidP="007139EC">
      <w:pPr>
        <w:rPr>
          <w:b/>
        </w:rPr>
      </w:pPr>
    </w:p>
    <w:p w:rsidR="007139EC" w:rsidRPr="00D72524" w:rsidRDefault="006E5741" w:rsidP="007139EC">
      <w:pPr>
        <w:rPr>
          <w:u w:val="single"/>
        </w:rPr>
      </w:pPr>
      <w:commentRangeStart w:id="247"/>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commentRangeEnd w:id="247"/>
      <w:r w:rsidR="008B11D2">
        <w:rPr>
          <w:rStyle w:val="CommentReference"/>
        </w:rPr>
        <w:commentReference w:id="247"/>
      </w:r>
    </w:p>
    <w:p w:rsidR="00D17CBB" w:rsidRDefault="00D17CBB" w:rsidP="007139EC">
      <w:pPr>
        <w:numPr>
          <w:ins w:id="248" w:author="allison parker" w:date="2011-11-20T23:17:00Z"/>
        </w:numPr>
        <w:rPr>
          <w:b/>
        </w:rPr>
      </w:pPr>
    </w:p>
    <w:p w:rsidR="00D17432" w:rsidRDefault="006E5741" w:rsidP="00D72524">
      <w:pPr>
        <w:pStyle w:val="NormalWeb"/>
        <w:spacing w:before="0" w:beforeAutospacing="0" w:after="0" w:afterAutospacing="0" w:line="480" w:lineRule="auto"/>
        <w:ind w:firstLine="720"/>
      </w:pPr>
      <w:commentRangeStart w:id="249"/>
      <w:r w:rsidRPr="009F5335">
        <w:rPr>
          <w:color w:val="000000"/>
        </w:rPr>
        <w:t xml:space="preserve">The segmented, multi-jurisdictional, and complex </w:t>
      </w:r>
      <w:proofErr w:type="spellStart"/>
      <w:r w:rsidRPr="009F5335">
        <w:rPr>
          <w:color w:val="000000"/>
        </w:rPr>
        <w:t>checke</w:t>
      </w:r>
      <w:r>
        <w:rPr>
          <w:color w:val="000000"/>
        </w:rPr>
        <w:t>r</w:t>
      </w:r>
      <w:r w:rsidRPr="009F5335">
        <w:rPr>
          <w:color w:val="000000"/>
        </w:rPr>
        <w:t>boarded</w:t>
      </w:r>
      <w:proofErr w:type="spellEnd"/>
      <w:r w:rsidRPr="009F5335">
        <w:rPr>
          <w:color w:val="000000"/>
        </w:rPr>
        <w:t xml:space="preserve"> socio-ecological habitat of Lapwai Creek</w:t>
      </w:r>
      <w:commentRangeEnd w:id="249"/>
      <w:r w:rsidR="00A844DC">
        <w:rPr>
          <w:rStyle w:val="CommentReference"/>
          <w:rFonts w:eastAsiaTheme="minorHAnsi" w:cstheme="minorBidi"/>
        </w:rPr>
        <w:commentReference w:id="249"/>
      </w:r>
      <w:r w:rsidRPr="009F5335">
        <w:rPr>
          <w:color w:val="000000"/>
        </w:rPr>
        <w:t xml:space="preserve">, Idaho is due in large part to the historical precedents that lay the foundation for problems and decisions for contemporary </w:t>
      </w:r>
      <w:proofErr w:type="spellStart"/>
      <w:r w:rsidR="00A844DC">
        <w:rPr>
          <w:color w:val="000000"/>
        </w:rPr>
        <w:t>s</w:t>
      </w:r>
      <w:commentRangeStart w:id="250"/>
      <w:r w:rsidRPr="009F5335">
        <w:rPr>
          <w:color w:val="000000"/>
        </w:rPr>
        <w:t>almonid</w:t>
      </w:r>
      <w:proofErr w:type="spellEnd"/>
      <w:r w:rsidRPr="009F5335">
        <w:rPr>
          <w:color w:val="000000"/>
        </w:rPr>
        <w:t xml:space="preserve"> </w:t>
      </w:r>
      <w:commentRangeEnd w:id="250"/>
      <w:r w:rsidR="003403AB">
        <w:rPr>
          <w:rStyle w:val="CommentReference"/>
          <w:rFonts w:eastAsiaTheme="minorHAnsi" w:cstheme="minorBidi"/>
          <w:vanish/>
        </w:rPr>
        <w:commentReference w:id="250"/>
      </w:r>
      <w:r w:rsidR="006175F3">
        <w:rPr>
          <w:color w:val="000000"/>
        </w:rPr>
        <w:t>protection.</w:t>
      </w:r>
      <w:r w:rsidRPr="009F5335">
        <w:rPr>
          <w:color w:val="000000"/>
        </w:rPr>
        <w:t> </w:t>
      </w:r>
      <w:commentRangeStart w:id="251"/>
      <w:r w:rsidRPr="009F5335">
        <w:rPr>
          <w:color w:val="000000"/>
        </w:rPr>
        <w:t xml:space="preserve">Salmon and </w:t>
      </w:r>
      <w:del w:id="252" w:author="Audrey Squires" w:date="2011-11-22T13:03:00Z">
        <w:r w:rsidRPr="009F5335" w:rsidDel="00A844DC">
          <w:rPr>
            <w:color w:val="000000"/>
          </w:rPr>
          <w:delText>S</w:delText>
        </w:r>
      </w:del>
      <w:ins w:id="253" w:author="Audrey Squires" w:date="2011-11-22T13:03:00Z">
        <w:r w:rsidR="00A844DC">
          <w:rPr>
            <w:color w:val="000000"/>
          </w:rPr>
          <w:t>s</w:t>
        </w:r>
      </w:ins>
      <w:r w:rsidRPr="009F5335">
        <w:rPr>
          <w:color w:val="000000"/>
        </w:rPr>
        <w:t xml:space="preserve">teelhead </w:t>
      </w:r>
      <w:commentRangeEnd w:id="251"/>
      <w:r w:rsidR="00CC5DA5">
        <w:rPr>
          <w:rStyle w:val="CommentReference"/>
          <w:rFonts w:eastAsiaTheme="minorHAnsi" w:cstheme="minorBidi"/>
        </w:rPr>
        <w:commentReference w:id="251"/>
      </w:r>
      <w:r w:rsidRPr="009F5335">
        <w:rPr>
          <w:color w:val="000000"/>
        </w:rPr>
        <w:t xml:space="preserve">still use this tributary to the Clearwater River as spawning grounds in the </w:t>
      </w:r>
      <w:r w:rsidR="003403AB">
        <w:rPr>
          <w:color w:val="000000"/>
        </w:rPr>
        <w:t>spring</w:t>
      </w:r>
      <w:r w:rsidRPr="009F5335">
        <w:rPr>
          <w:color w:val="000000"/>
        </w:rPr>
        <w:t xml:space="preserve"> and </w:t>
      </w:r>
      <w:r w:rsidR="003403AB">
        <w:rPr>
          <w:color w:val="000000"/>
        </w:rPr>
        <w:t>f</w:t>
      </w:r>
      <w:r w:rsidRPr="009F5335">
        <w:rPr>
          <w:color w:val="000000"/>
        </w:rPr>
        <w:t>all. However the heavy modification and channelization of Lapwai Creek, and the absence of some natural floodplains, makes the difficulty for returning Salmon even more challenging in the modified riverways of the Paci</w:t>
      </w:r>
      <w:r w:rsidR="006175F3">
        <w:rPr>
          <w:color w:val="000000"/>
        </w:rPr>
        <w:t>fic Northwest.</w:t>
      </w:r>
      <w:r>
        <w:rPr>
          <w:color w:val="000000"/>
        </w:rPr>
        <w:t> The stakeholder/</w:t>
      </w:r>
      <w:r w:rsidRPr="009F5335">
        <w:rPr>
          <w:color w:val="000000"/>
        </w:rPr>
        <w:t xml:space="preserve">managerial </w:t>
      </w:r>
      <w:commentRangeStart w:id="254"/>
      <w:commentRangeStart w:id="255"/>
      <w:r w:rsidRPr="009F5335">
        <w:rPr>
          <w:color w:val="000000"/>
        </w:rPr>
        <w:t>decision-space</w:t>
      </w:r>
      <w:commentRangeEnd w:id="254"/>
      <w:r w:rsidR="00330376">
        <w:rPr>
          <w:rStyle w:val="CommentReference"/>
          <w:rFonts w:eastAsiaTheme="minorHAnsi" w:cstheme="minorBidi"/>
          <w:vanish/>
        </w:rPr>
        <w:commentReference w:id="254"/>
      </w:r>
      <w:commentRangeEnd w:id="255"/>
      <w:r w:rsidR="00A844DC">
        <w:rPr>
          <w:rStyle w:val="CommentReference"/>
          <w:rFonts w:eastAsiaTheme="minorHAnsi" w:cstheme="minorBidi"/>
        </w:rPr>
        <w:commentReference w:id="255"/>
      </w:r>
      <w:r w:rsidRPr="009F5335">
        <w:rPr>
          <w:color w:val="000000"/>
        </w:rPr>
        <w:t xml:space="preserve">, so crucial for the management of anadramous fish, </w:t>
      </w:r>
      <w:proofErr w:type="gramStart"/>
      <w:r w:rsidRPr="009F5335">
        <w:rPr>
          <w:color w:val="000000"/>
        </w:rPr>
        <w:t>is</w:t>
      </w:r>
      <w:proofErr w:type="gramEnd"/>
      <w:r w:rsidRPr="009F5335">
        <w:rPr>
          <w:color w:val="000000"/>
        </w:rPr>
        <w:t xml:space="preserve"> occupied by </w:t>
      </w:r>
      <w:commentRangeStart w:id="256"/>
      <w:r w:rsidRPr="009F5335">
        <w:rPr>
          <w:color w:val="000000"/>
        </w:rPr>
        <w:t>regional</w:t>
      </w:r>
      <w:commentRangeEnd w:id="256"/>
      <w:r w:rsidR="00330376">
        <w:rPr>
          <w:rStyle w:val="CommentReference"/>
          <w:rFonts w:eastAsiaTheme="minorHAnsi" w:cstheme="minorBidi"/>
          <w:vanish/>
        </w:rPr>
        <w:commentReference w:id="256"/>
      </w:r>
      <w:r w:rsidRPr="009F5335">
        <w:rPr>
          <w:color w:val="000000"/>
        </w:rPr>
        <w:t xml:space="preserve"> stakeholders</w:t>
      </w:r>
      <w:del w:id="257" w:author="allison parker" w:date="2011-11-20T23:19:00Z">
        <w:r w:rsidRPr="009F5335" w:rsidDel="00330376">
          <w:rPr>
            <w:color w:val="000000"/>
          </w:rPr>
          <w:delText> that</w:delText>
        </w:r>
      </w:del>
      <w:ins w:id="258" w:author="allison parker" w:date="2011-11-20T23:19:00Z">
        <w:r w:rsidR="00330376">
          <w:rPr>
            <w:color w:val="000000"/>
          </w:rPr>
          <w:t xml:space="preserve"> who</w:t>
        </w:r>
      </w:ins>
      <w:r w:rsidRPr="009F5335">
        <w:rPr>
          <w:color w:val="000000"/>
        </w:rPr>
        <w:t xml:space="preserve"> bring </w:t>
      </w:r>
      <w:del w:id="259" w:author="allison parker" w:date="2011-11-20T23:19:00Z">
        <w:r w:rsidRPr="009F5335" w:rsidDel="00330376">
          <w:rPr>
            <w:color w:val="000000"/>
          </w:rPr>
          <w:delText xml:space="preserve">to the table </w:delText>
        </w:r>
      </w:del>
      <w:r w:rsidRPr="009F5335">
        <w:rPr>
          <w:color w:val="000000"/>
        </w:rPr>
        <w:t>their own precedent</w:t>
      </w:r>
      <w:ins w:id="260" w:author="Audrey Squires" w:date="2011-11-22T13:12:00Z">
        <w:r w:rsidR="00D96C8B">
          <w:rPr>
            <w:color w:val="000000"/>
          </w:rPr>
          <w:t>s</w:t>
        </w:r>
      </w:ins>
      <w:r>
        <w:rPr>
          <w:color w:val="000000"/>
        </w:rPr>
        <w:t>, views, and previous experience</w:t>
      </w:r>
      <w:ins w:id="261" w:author="Audrey Squires" w:date="2011-11-22T13:12:00Z">
        <w:r w:rsidR="00D96C8B">
          <w:rPr>
            <w:color w:val="000000"/>
          </w:rPr>
          <w:t>s</w:t>
        </w:r>
      </w:ins>
      <w:ins w:id="262" w:author="allison parker" w:date="2011-11-20T23:20:00Z">
        <w:r w:rsidR="00330376">
          <w:rPr>
            <w:color w:val="000000"/>
          </w:rPr>
          <w:t xml:space="preserve"> to the table. This stakeholder diversity makes </w:t>
        </w:r>
      </w:ins>
      <w:del w:id="263" w:author="allison parker" w:date="2011-11-20T23:20:00Z">
        <w:r w:rsidDel="00330376">
          <w:rPr>
            <w:color w:val="000000"/>
          </w:rPr>
          <w:delText xml:space="preserve"> </w:delText>
        </w:r>
        <w:r w:rsidRPr="009F5335" w:rsidDel="00330376">
          <w:rPr>
            <w:color w:val="000000"/>
          </w:rPr>
          <w:delText xml:space="preserve">making </w:delText>
        </w:r>
      </w:del>
      <w:r w:rsidRPr="009F5335">
        <w:rPr>
          <w:color w:val="000000"/>
        </w:rPr>
        <w:t xml:space="preserve">the Lapwai issue </w:t>
      </w:r>
      <w:del w:id="264" w:author="allison parker" w:date="2011-11-20T23:20:00Z">
        <w:r w:rsidRPr="009F5335" w:rsidDel="00330376">
          <w:rPr>
            <w:color w:val="000000"/>
          </w:rPr>
          <w:delText xml:space="preserve">so </w:delText>
        </w:r>
      </w:del>
      <w:ins w:id="265" w:author="allison parker" w:date="2011-11-20T23:20:00Z">
        <w:r w:rsidR="00330376">
          <w:rPr>
            <w:color w:val="000000"/>
          </w:rPr>
          <w:t xml:space="preserve">very </w:t>
        </w:r>
      </w:ins>
      <w:r w:rsidRPr="009F5335">
        <w:rPr>
          <w:color w:val="000000"/>
        </w:rPr>
        <w:t>challenging.</w:t>
      </w:r>
      <w:r>
        <w:rPr>
          <w:color w:val="000000"/>
        </w:rPr>
        <w:t xml:space="preserve"> </w:t>
      </w:r>
      <w:r w:rsidRPr="009F5335">
        <w:rPr>
          <w:color w:val="000000"/>
        </w:rPr>
        <w:t>However, the ability to f</w:t>
      </w:r>
      <w:r>
        <w:rPr>
          <w:color w:val="000000"/>
        </w:rPr>
        <w:t xml:space="preserve">ind compromise and progress </w:t>
      </w:r>
      <w:ins w:id="266" w:author="Audrey Squires" w:date="2011-11-22T13:06:00Z">
        <w:r w:rsidR="00A844DC">
          <w:rPr>
            <w:color w:val="000000"/>
          </w:rPr>
          <w:t xml:space="preserve">in </w:t>
        </w:r>
      </w:ins>
      <w:r>
        <w:rPr>
          <w:color w:val="000000"/>
        </w:rPr>
        <w:t>the</w:t>
      </w:r>
      <w:r w:rsidRPr="009F5335">
        <w:rPr>
          <w:color w:val="000000"/>
        </w:rPr>
        <w:t xml:space="preserve"> decision-space can be better achieved through managerial pra</w:t>
      </w:r>
      <w:r>
        <w:rPr>
          <w:color w:val="000000"/>
        </w:rPr>
        <w:t>ctices like adaptive governance</w:t>
      </w:r>
      <w:r w:rsidRPr="009F5335">
        <w:rPr>
          <w:color w:val="000000"/>
        </w:rPr>
        <w:t xml:space="preserve"> or the ability to understand, expect, and work alongside flux in a system of </w:t>
      </w:r>
      <w:commentRangeStart w:id="267"/>
      <w:r w:rsidRPr="009F5335">
        <w:rPr>
          <w:color w:val="000000"/>
        </w:rPr>
        <w:t>management</w:t>
      </w:r>
      <w:commentRangeEnd w:id="267"/>
      <w:r w:rsidR="003403AB">
        <w:rPr>
          <w:rStyle w:val="CommentReference"/>
          <w:rFonts w:eastAsiaTheme="minorHAnsi" w:cstheme="minorBidi"/>
          <w:vanish/>
        </w:rPr>
        <w:commentReference w:id="267"/>
      </w:r>
      <w:r w:rsidRPr="009F5335">
        <w:rPr>
          <w:color w:val="000000"/>
        </w:rPr>
        <w:t>. The Lapwai Creek Watershed’s checkerboar</w:t>
      </w:r>
      <w:ins w:id="268" w:author="Ryan  Boylan" w:date="2011-11-21T15:33:00Z">
        <w:r w:rsidR="003403AB">
          <w:rPr>
            <w:color w:val="000000"/>
          </w:rPr>
          <w:t>d of jurisdictions</w:t>
        </w:r>
      </w:ins>
      <w:ins w:id="269" w:author="Ryan  Boylan" w:date="2011-11-21T15:34:00Z">
        <w:r w:rsidR="003403AB">
          <w:rPr>
            <w:color w:val="000000"/>
          </w:rPr>
          <w:t xml:space="preserve"> and</w:t>
        </w:r>
      </w:ins>
      <w:del w:id="270" w:author="Ryan  Boylan" w:date="2011-11-21T15:33:00Z">
        <w:r w:rsidRPr="009F5335" w:rsidDel="003403AB">
          <w:rPr>
            <w:color w:val="000000"/>
          </w:rPr>
          <w:delText>ded</w:delText>
        </w:r>
      </w:del>
      <w:r w:rsidRPr="009F5335">
        <w:rPr>
          <w:color w:val="000000"/>
        </w:rPr>
        <w:t xml:space="preserve"> socio-ecologic decision space is a challenging but di</w:t>
      </w:r>
      <w:r>
        <w:rPr>
          <w:color w:val="000000"/>
        </w:rPr>
        <w:t>gestible</w:t>
      </w:r>
      <w:r w:rsidRPr="009F5335">
        <w:rPr>
          <w:color w:val="000000"/>
        </w:rPr>
        <w:t xml:space="preserve"> problem that will take interdisciplinary thought and</w:t>
      </w:r>
      <w:r>
        <w:rPr>
          <w:color w:val="000000"/>
        </w:rPr>
        <w:t xml:space="preserve"> </w:t>
      </w:r>
      <w:del w:id="271" w:author="Audrey Squires" w:date="2011-11-22T13:13:00Z">
        <w:r w:rsidDel="00D96C8B">
          <w:rPr>
            <w:color w:val="000000"/>
          </w:rPr>
          <w:delText>an</w:delText>
        </w:r>
        <w:r w:rsidRPr="009F5335" w:rsidDel="00D96C8B">
          <w:rPr>
            <w:color w:val="000000"/>
          </w:rPr>
          <w:delText xml:space="preserve"> adaptive methodology of understanding</w:delText>
        </w:r>
      </w:del>
      <w:ins w:id="272" w:author="Audrey Squires" w:date="2011-11-22T13:13:00Z">
        <w:r w:rsidR="00D96C8B">
          <w:rPr>
            <w:color w:val="000000"/>
          </w:rPr>
          <w:t>integration</w:t>
        </w:r>
      </w:ins>
      <w:r w:rsidRPr="009F5335">
        <w:rPr>
          <w:color w:val="000000"/>
        </w:rPr>
        <w:t xml:space="preserve"> in order to find better outcomes for the diverse stakeholders</w:t>
      </w:r>
      <w:del w:id="273" w:author="Audrey Squires" w:date="2011-11-22T13:14:00Z">
        <w:r w:rsidRPr="009F5335" w:rsidDel="00D96C8B">
          <w:rPr>
            <w:color w:val="000000"/>
          </w:rPr>
          <w:delText xml:space="preserve"> </w:delText>
        </w:r>
        <w:r w:rsidDel="00D96C8B">
          <w:rPr>
            <w:color w:val="000000"/>
          </w:rPr>
          <w:delText>with</w:delText>
        </w:r>
        <w:r w:rsidRPr="009F5335" w:rsidDel="00D96C8B">
          <w:rPr>
            <w:color w:val="000000"/>
          </w:rPr>
          <w:delText xml:space="preserve"> their histories of precedent</w:delText>
        </w:r>
      </w:del>
      <w:r w:rsidRPr="009F5335">
        <w:rPr>
          <w:color w:val="000000"/>
        </w:rPr>
        <w:t>.</w:t>
      </w:r>
    </w:p>
    <w:p w:rsidR="006E5741" w:rsidRPr="009F5335" w:rsidRDefault="006E5741" w:rsidP="006E5741">
      <w:pPr>
        <w:pStyle w:val="NormalWeb"/>
        <w:spacing w:before="0" w:beforeAutospacing="0" w:after="0" w:afterAutospacing="0" w:line="480" w:lineRule="auto"/>
        <w:ind w:firstLine="720"/>
      </w:pPr>
      <w:r w:rsidRPr="009F5335">
        <w:rPr>
          <w:color w:val="000000"/>
        </w:rPr>
        <w:t>The largest stakeholders in the watershed ar</w:t>
      </w:r>
      <w:r>
        <w:rPr>
          <w:color w:val="000000"/>
        </w:rPr>
        <w:t>e the Nez Perce Tribe,</w:t>
      </w:r>
      <w:ins w:id="274" w:author="Audrey Squires" w:date="2011-11-22T13:15:00Z">
        <w:r w:rsidR="006175F3">
          <w:rPr>
            <w:color w:val="000000"/>
          </w:rPr>
          <w:t xml:space="preserve"> Nez Perce County,</w:t>
        </w:r>
      </w:ins>
      <w:r>
        <w:rPr>
          <w:color w:val="000000"/>
        </w:rPr>
        <w:t xml:space="preserve"> Lewiston</w:t>
      </w:r>
      <w:r w:rsidRPr="009F5335">
        <w:rPr>
          <w:color w:val="000000"/>
        </w:rPr>
        <w:t xml:space="preserve"> Orchard</w:t>
      </w:r>
      <w:r>
        <w:rPr>
          <w:color w:val="000000"/>
        </w:rPr>
        <w:t>s</w:t>
      </w:r>
      <w:r w:rsidRPr="009F5335">
        <w:rPr>
          <w:color w:val="000000"/>
        </w:rPr>
        <w:t xml:space="preserve"> Irrigation District, the Bureau of Reclamation, private landowners, as well as smaller stakeholders like municipalities, FEMA, USFWS, etc. </w:t>
      </w:r>
      <w:del w:id="275" w:author="allison parker" w:date="2011-11-20T23:21:00Z">
        <w:r w:rsidRPr="009F5335" w:rsidDel="00330376">
          <w:rPr>
            <w:color w:val="000000"/>
          </w:rPr>
          <w:delText>There are many hands in the same issue in regards to the Lapwai Creek Drainage.  </w:delText>
        </w:r>
      </w:del>
      <w:r w:rsidRPr="009F5335">
        <w:rPr>
          <w:color w:val="000000"/>
        </w:rPr>
        <w:t xml:space="preserve">Each stakeholder comes into this discussion with </w:t>
      </w:r>
      <w:del w:id="276" w:author="allison parker" w:date="2011-11-20T23:21:00Z">
        <w:r w:rsidRPr="009F5335" w:rsidDel="00330376">
          <w:rPr>
            <w:color w:val="000000"/>
          </w:rPr>
          <w:delText xml:space="preserve">their </w:delText>
        </w:r>
      </w:del>
      <w:ins w:id="277" w:author="allison parker" w:date="2011-11-20T23:21:00Z">
        <w:r w:rsidR="00330376">
          <w:rPr>
            <w:color w:val="000000"/>
          </w:rPr>
          <w:t xml:space="preserve">its own history and </w:t>
        </w:r>
      </w:ins>
      <w:del w:id="278" w:author="allison parker" w:date="2011-11-20T23:21:00Z">
        <w:r w:rsidRPr="009F5335" w:rsidDel="00330376">
          <w:rPr>
            <w:color w:val="000000"/>
          </w:rPr>
          <w:delText xml:space="preserve">own </w:delText>
        </w:r>
      </w:del>
      <w:r w:rsidRPr="009F5335">
        <w:rPr>
          <w:color w:val="000000"/>
        </w:rPr>
        <w:t>set of resource-problems</w:t>
      </w:r>
      <w:del w:id="279" w:author="allison parker" w:date="2011-11-20T23:21:00Z">
        <w:r w:rsidRPr="009F5335" w:rsidDel="00330376">
          <w:rPr>
            <w:color w:val="000000"/>
          </w:rPr>
          <w:delText xml:space="preserve"> and history</w:delText>
        </w:r>
      </w:del>
      <w:r w:rsidR="006175F3">
        <w:rPr>
          <w:color w:val="000000"/>
        </w:rPr>
        <w:t xml:space="preserve">. </w:t>
      </w:r>
      <w:r w:rsidRPr="009F5335">
        <w:rPr>
          <w:color w:val="000000"/>
        </w:rPr>
        <w:t xml:space="preserve">For example the traditional </w:t>
      </w:r>
      <w:r w:rsidRPr="009F5335">
        <w:rPr>
          <w:color w:val="000000"/>
        </w:rPr>
        <w:lastRenderedPageBreak/>
        <w:t>stewards of this resource were</w:t>
      </w:r>
      <w:ins w:id="280" w:author="allison parker" w:date="2011-11-20T23:22:00Z">
        <w:r w:rsidR="00330376">
          <w:rPr>
            <w:color w:val="000000"/>
          </w:rPr>
          <w:t xml:space="preserve"> </w:t>
        </w:r>
      </w:ins>
      <w:del w:id="281" w:author="allison parker" w:date="2011-11-20T23:22:00Z">
        <w:r w:rsidRPr="009F5335" w:rsidDel="00330376">
          <w:rPr>
            <w:color w:val="000000"/>
          </w:rPr>
          <w:delText xml:space="preserve">, and are still a major player in the decision-space, </w:delText>
        </w:r>
      </w:del>
      <w:r w:rsidRPr="009F5335">
        <w:rPr>
          <w:color w:val="000000"/>
        </w:rPr>
        <w:t xml:space="preserve">the indigenous </w:t>
      </w:r>
      <w:proofErr w:type="spellStart"/>
      <w:r w:rsidRPr="009F5335">
        <w:rPr>
          <w:color w:val="000000"/>
        </w:rPr>
        <w:t>Nimipuu</w:t>
      </w:r>
      <w:proofErr w:type="spellEnd"/>
      <w:ins w:id="282" w:author="allison parker" w:date="2011-11-20T23:22:00Z">
        <w:r w:rsidR="00330376">
          <w:rPr>
            <w:color w:val="000000"/>
          </w:rPr>
          <w:t>, now known as</w:t>
        </w:r>
      </w:ins>
      <w:r w:rsidRPr="009F5335">
        <w:rPr>
          <w:color w:val="000000"/>
        </w:rPr>
        <w:t xml:space="preserve"> </w:t>
      </w:r>
      <w:del w:id="283" w:author="allison parker" w:date="2011-11-20T23:22:00Z">
        <w:r w:rsidRPr="009F5335" w:rsidDel="00330376">
          <w:rPr>
            <w:color w:val="000000"/>
          </w:rPr>
          <w:delText xml:space="preserve">or known know </w:delText>
        </w:r>
      </w:del>
      <w:del w:id="284" w:author="Audrey Squires" w:date="2011-11-22T13:15:00Z">
        <w:r w:rsidRPr="009F5335" w:rsidDel="006175F3">
          <w:rPr>
            <w:color w:val="000000"/>
          </w:rPr>
          <w:delText xml:space="preserve">as </w:delText>
        </w:r>
      </w:del>
      <w:r w:rsidRPr="009F5335">
        <w:rPr>
          <w:color w:val="000000"/>
        </w:rPr>
        <w:t>the Nez P</w:t>
      </w:r>
      <w:r>
        <w:rPr>
          <w:color w:val="000000"/>
        </w:rPr>
        <w:t>erce Tribe. The tribe, with it</w:t>
      </w:r>
      <w:r w:rsidRPr="009F5335">
        <w:rPr>
          <w:color w:val="000000"/>
        </w:rPr>
        <w:t xml:space="preserve">s headquarters in Lapwai along the banks of the </w:t>
      </w:r>
      <w:ins w:id="285" w:author="Audrey Squires" w:date="2011-11-22T13:16:00Z">
        <w:r w:rsidR="006175F3">
          <w:rPr>
            <w:color w:val="000000"/>
          </w:rPr>
          <w:t>c</w:t>
        </w:r>
      </w:ins>
      <w:del w:id="286" w:author="Audrey Squires" w:date="2011-11-22T13:16:00Z">
        <w:r w:rsidRPr="009F5335" w:rsidDel="006175F3">
          <w:rPr>
            <w:color w:val="000000"/>
          </w:rPr>
          <w:delText>C</w:delText>
        </w:r>
      </w:del>
      <w:r w:rsidRPr="009F5335">
        <w:rPr>
          <w:color w:val="000000"/>
        </w:rPr>
        <w:t xml:space="preserve">reek, plays a central role in the use of </w:t>
      </w:r>
      <w:del w:id="287" w:author="Audrey Squires" w:date="2011-11-22T13:16:00Z">
        <w:r w:rsidRPr="009F5335" w:rsidDel="006175F3">
          <w:rPr>
            <w:color w:val="000000"/>
          </w:rPr>
          <w:delText xml:space="preserve">their </w:delText>
        </w:r>
      </w:del>
      <w:r w:rsidRPr="009F5335">
        <w:rPr>
          <w:color w:val="000000"/>
        </w:rPr>
        <w:t>lands</w:t>
      </w:r>
      <w:ins w:id="288" w:author="Audrey Squires" w:date="2011-11-22T13:16:00Z">
        <w:r w:rsidR="006175F3">
          <w:rPr>
            <w:color w:val="000000"/>
          </w:rPr>
          <w:t xml:space="preserve"> and</w:t>
        </w:r>
      </w:ins>
      <w:del w:id="289" w:author="Audrey Squires" w:date="2011-11-22T13:16:00Z">
        <w:r w:rsidRPr="009F5335" w:rsidDel="006175F3">
          <w:rPr>
            <w:color w:val="000000"/>
          </w:rPr>
          <w:delText>,</w:delText>
        </w:r>
      </w:del>
      <w:r w:rsidRPr="009F5335">
        <w:rPr>
          <w:color w:val="000000"/>
        </w:rPr>
        <w:t xml:space="preserve"> fisher</w:t>
      </w:r>
      <w:ins w:id="290" w:author="Audrey Squires" w:date="2011-11-22T13:16:00Z">
        <w:r w:rsidR="006175F3">
          <w:rPr>
            <w:color w:val="000000"/>
          </w:rPr>
          <w:t>y</w:t>
        </w:r>
      </w:ins>
      <w:del w:id="291" w:author="Audrey Squires" w:date="2011-11-22T13:16:00Z">
        <w:r w:rsidRPr="009F5335" w:rsidDel="006175F3">
          <w:rPr>
            <w:color w:val="000000"/>
          </w:rPr>
          <w:delText>ies</w:delText>
        </w:r>
      </w:del>
      <w:r w:rsidRPr="009F5335">
        <w:rPr>
          <w:color w:val="000000"/>
        </w:rPr>
        <w:t xml:space="preserve"> resources</w:t>
      </w:r>
      <w:ins w:id="292" w:author="Audrey Squires" w:date="2011-11-22T13:16:00Z">
        <w:r w:rsidR="006175F3">
          <w:rPr>
            <w:color w:val="000000"/>
          </w:rPr>
          <w:t xml:space="preserve"> within the watershed</w:t>
        </w:r>
      </w:ins>
      <w:ins w:id="293" w:author="Ryan  Boylan" w:date="2011-11-21T15:38:00Z">
        <w:r w:rsidR="000115A2">
          <w:rPr>
            <w:color w:val="000000"/>
          </w:rPr>
          <w:t xml:space="preserve">.  </w:t>
        </w:r>
      </w:ins>
      <w:del w:id="294" w:author="Ryan  Boylan" w:date="2011-11-21T15:38:00Z">
        <w:r w:rsidRPr="009F5335" w:rsidDel="000115A2">
          <w:rPr>
            <w:color w:val="000000"/>
          </w:rPr>
          <w:delText>, and</w:delText>
        </w:r>
        <w:r w:rsidDel="000115A2">
          <w:rPr>
            <w:color w:val="000000"/>
          </w:rPr>
          <w:delText xml:space="preserve"> </w:delText>
        </w:r>
      </w:del>
      <w:del w:id="295" w:author="Ryan  Boylan" w:date="2011-11-21T15:37:00Z">
        <w:r w:rsidDel="000115A2">
          <w:rPr>
            <w:color w:val="000000"/>
          </w:rPr>
          <w:delText>provides</w:delText>
        </w:r>
        <w:r w:rsidRPr="009F5335" w:rsidDel="000115A2">
          <w:rPr>
            <w:color w:val="000000"/>
          </w:rPr>
          <w:delText xml:space="preserve"> </w:delText>
        </w:r>
      </w:del>
      <w:del w:id="296" w:author="Ryan  Boylan" w:date="2011-11-21T15:38:00Z">
        <w:r w:rsidRPr="009F5335" w:rsidDel="000115A2">
          <w:rPr>
            <w:color w:val="000000"/>
          </w:rPr>
          <w:delText>the framework from where many of the checkerboarding in the drainage stems from.  </w:delText>
        </w:r>
      </w:del>
      <w:commentRangeStart w:id="297"/>
      <w:r w:rsidRPr="009F5335">
        <w:rPr>
          <w:color w:val="000000"/>
        </w:rPr>
        <w:t>The Tribe has a storied history of treaties and compromises with stakeholders</w:t>
      </w:r>
      <w:r>
        <w:rPr>
          <w:color w:val="000000"/>
        </w:rPr>
        <w:t xml:space="preserve"> that have often been</w:t>
      </w:r>
      <w:r w:rsidRPr="009F5335">
        <w:rPr>
          <w:color w:val="000000"/>
        </w:rPr>
        <w:t xml:space="preserve"> taken back w</w:t>
      </w:r>
      <w:r>
        <w:rPr>
          <w:color w:val="000000"/>
        </w:rPr>
        <w:t>hat</w:t>
      </w:r>
      <w:r w:rsidRPr="009F5335">
        <w:rPr>
          <w:color w:val="000000"/>
        </w:rPr>
        <w:t xml:space="preserve"> precedent had been </w:t>
      </w:r>
      <w:r>
        <w:rPr>
          <w:color w:val="000000"/>
        </w:rPr>
        <w:t>set thereby</w:t>
      </w:r>
      <w:r w:rsidRPr="009F5335">
        <w:rPr>
          <w:color w:val="000000"/>
        </w:rPr>
        <w:t xml:space="preserve"> creating a fragmented and weak system of management.</w:t>
      </w:r>
      <w:commentRangeEnd w:id="297"/>
      <w:r w:rsidR="00330376">
        <w:rPr>
          <w:rStyle w:val="CommentReference"/>
          <w:rFonts w:eastAsiaTheme="minorHAnsi" w:cstheme="minorBidi"/>
          <w:vanish/>
        </w:rPr>
        <w:commentReference w:id="297"/>
      </w:r>
    </w:p>
    <w:p w:rsidR="006E5741" w:rsidRPr="009F5335" w:rsidRDefault="006E5741" w:rsidP="006E5741">
      <w:pPr>
        <w:pStyle w:val="NormalWeb"/>
        <w:spacing w:before="0" w:beforeAutospacing="0" w:after="0" w:afterAutospacing="0" w:line="480" w:lineRule="auto"/>
        <w:ind w:firstLine="720"/>
      </w:pPr>
      <w:r w:rsidRPr="009F5335">
        <w:rPr>
          <w:color w:val="000000"/>
        </w:rPr>
        <w:t>The Tribe’s original treaty with the US Government in 1855</w:t>
      </w:r>
      <w:ins w:id="298" w:author="Ryan  Boylan" w:date="2011-11-21T15:38:00Z">
        <w:r w:rsidR="000115A2">
          <w:rPr>
            <w:color w:val="000000"/>
          </w:rPr>
          <w:t>,</w:t>
        </w:r>
      </w:ins>
      <w:del w:id="299" w:author="Ryan  Boylan" w:date="2011-11-21T15:38:00Z">
        <w:r w:rsidRPr="009F5335" w:rsidDel="000115A2">
          <w:rPr>
            <w:color w:val="000000"/>
          </w:rPr>
          <w:delText>, a very early treaty for the West,</w:delText>
        </w:r>
      </w:del>
      <w:r w:rsidRPr="009F5335">
        <w:rPr>
          <w:color w:val="000000"/>
        </w:rPr>
        <w:t xml:space="preserve"> essentially divided the Nez Perce </w:t>
      </w:r>
      <w:commentRangeStart w:id="300"/>
      <w:r w:rsidRPr="009F5335">
        <w:rPr>
          <w:color w:val="000000"/>
        </w:rPr>
        <w:t xml:space="preserve">from ‘treaty’ and ‘non-treaty’ </w:t>
      </w:r>
      <w:commentRangeEnd w:id="300"/>
      <w:r w:rsidR="00330376">
        <w:rPr>
          <w:rStyle w:val="CommentReference"/>
          <w:rFonts w:eastAsiaTheme="minorHAnsi" w:cstheme="minorBidi"/>
          <w:vanish/>
        </w:rPr>
        <w:commentReference w:id="300"/>
      </w:r>
      <w:r w:rsidRPr="009F5335">
        <w:rPr>
          <w:color w:val="000000"/>
        </w:rPr>
        <w:t xml:space="preserve">tribal </w:t>
      </w:r>
      <w:del w:id="301" w:author="Audrey Squires" w:date="2011-11-22T13:17:00Z">
        <w:r w:rsidRPr="009F5335" w:rsidDel="006175F3">
          <w:rPr>
            <w:color w:val="000000"/>
          </w:rPr>
          <w:delText>affiliances</w:delText>
        </w:r>
      </w:del>
      <w:ins w:id="302" w:author="Audrey Squires" w:date="2011-11-22T13:17:00Z">
        <w:r w:rsidR="006175F3">
          <w:rPr>
            <w:color w:val="000000"/>
          </w:rPr>
          <w:t>affiliations</w:t>
        </w:r>
      </w:ins>
      <w:r w:rsidRPr="009F5335">
        <w:rPr>
          <w:color w:val="000000"/>
        </w:rPr>
        <w:t xml:space="preserve">, </w:t>
      </w:r>
      <w:del w:id="303" w:author="Audrey Squires" w:date="2011-11-22T13:17:00Z">
        <w:r w:rsidRPr="009F5335" w:rsidDel="006175F3">
          <w:rPr>
            <w:color w:val="000000"/>
          </w:rPr>
          <w:delText>a</w:delText>
        </w:r>
      </w:del>
      <w:ins w:id="304" w:author="allison parker" w:date="2011-11-20T23:23:00Z">
        <w:del w:id="305" w:author="Audrey Squires" w:date="2011-11-22T13:17:00Z">
          <w:r w:rsidR="00330376" w:rsidDel="006175F3">
            <w:rPr>
              <w:color w:val="000000"/>
            </w:rPr>
            <w:delText>n</w:delText>
          </w:r>
        </w:del>
      </w:ins>
      <w:del w:id="306" w:author="Audrey Squires" w:date="2011-11-22T13:17:00Z">
        <w:r w:rsidRPr="009F5335" w:rsidDel="006175F3">
          <w:rPr>
            <w:color w:val="000000"/>
          </w:rPr>
          <w:delText xml:space="preserve"> </w:delText>
        </w:r>
        <w:r w:rsidDel="006175F3">
          <w:rPr>
            <w:color w:val="000000"/>
          </w:rPr>
          <w:delText>affiliation</w:delText>
        </w:r>
      </w:del>
      <w:ins w:id="307" w:author="Audrey Squires" w:date="2011-11-22T13:17:00Z">
        <w:r w:rsidR="006175F3">
          <w:rPr>
            <w:color w:val="000000"/>
          </w:rPr>
          <w:t>which</w:t>
        </w:r>
      </w:ins>
      <w:r w:rsidRPr="009F5335">
        <w:rPr>
          <w:color w:val="000000"/>
        </w:rPr>
        <w:t xml:space="preserve"> </w:t>
      </w:r>
      <w:r>
        <w:rPr>
          <w:color w:val="000000"/>
        </w:rPr>
        <w:t xml:space="preserve">contemporary </w:t>
      </w:r>
      <w:r w:rsidRPr="009F5335">
        <w:rPr>
          <w:color w:val="000000"/>
        </w:rPr>
        <w:t>tribal members still note.  From this motion</w:t>
      </w:r>
      <w:ins w:id="308" w:author="Audrey Squires" w:date="2011-11-22T13:18:00Z">
        <w:r w:rsidR="006175F3">
          <w:rPr>
            <w:color w:val="000000"/>
          </w:rPr>
          <w:t>,</w:t>
        </w:r>
      </w:ins>
      <w:r w:rsidRPr="009F5335">
        <w:rPr>
          <w:color w:val="000000"/>
        </w:rPr>
        <w:t xml:space="preserve"> ‘</w:t>
      </w:r>
      <w:commentRangeStart w:id="309"/>
      <w:r w:rsidRPr="009F5335">
        <w:rPr>
          <w:color w:val="000000"/>
        </w:rPr>
        <w:t xml:space="preserve">treaty’ Nez Perce </w:t>
      </w:r>
      <w:proofErr w:type="gramStart"/>
      <w:r w:rsidRPr="009F5335">
        <w:rPr>
          <w:color w:val="000000"/>
        </w:rPr>
        <w:t>were</w:t>
      </w:r>
      <w:proofErr w:type="gramEnd"/>
      <w:r w:rsidRPr="009F5335">
        <w:rPr>
          <w:color w:val="000000"/>
        </w:rPr>
        <w:t xml:space="preserve"> </w:t>
      </w:r>
      <w:commentRangeEnd w:id="309"/>
      <w:r w:rsidR="006175F3">
        <w:rPr>
          <w:rStyle w:val="CommentReference"/>
          <w:rFonts w:eastAsiaTheme="minorHAnsi" w:cstheme="minorBidi"/>
        </w:rPr>
        <w:commentReference w:id="309"/>
      </w:r>
      <w:r w:rsidRPr="009F5335">
        <w:rPr>
          <w:color w:val="000000"/>
        </w:rPr>
        <w:t xml:space="preserve">sent to the reservation at Lapwai while the </w:t>
      </w:r>
      <w:commentRangeStart w:id="310"/>
      <w:r w:rsidRPr="009F5335">
        <w:rPr>
          <w:color w:val="000000"/>
        </w:rPr>
        <w:t xml:space="preserve">‘non-treaty’ Nez Perce culminated </w:t>
      </w:r>
      <w:commentRangeEnd w:id="310"/>
      <w:r w:rsidR="006175F3">
        <w:rPr>
          <w:rStyle w:val="CommentReference"/>
          <w:rFonts w:eastAsiaTheme="minorHAnsi" w:cstheme="minorBidi"/>
        </w:rPr>
        <w:commentReference w:id="310"/>
      </w:r>
      <w:r w:rsidRPr="009F5335">
        <w:rPr>
          <w:color w:val="000000"/>
        </w:rPr>
        <w:t>in the 1</w:t>
      </w:r>
      <w:r>
        <w:rPr>
          <w:color w:val="000000"/>
        </w:rPr>
        <w:t xml:space="preserve">877 War with the US Government. After being sent to reservations the US Government began to institute various legislations to set about the assimilation of the Indian and open up land for non-native settlement. </w:t>
      </w:r>
      <w:commentRangeStart w:id="311"/>
      <w:r w:rsidRPr="009F5335">
        <w:rPr>
          <w:color w:val="000000"/>
        </w:rPr>
        <w:t xml:space="preserve">The Dawes Act of 1887 </w:t>
      </w:r>
      <w:commentRangeEnd w:id="311"/>
      <w:r w:rsidR="000115A2">
        <w:rPr>
          <w:rStyle w:val="CommentReference"/>
          <w:rFonts w:eastAsiaTheme="minorHAnsi" w:cstheme="minorBidi"/>
          <w:vanish/>
        </w:rPr>
        <w:commentReference w:id="311"/>
      </w:r>
      <w:r w:rsidRPr="009F5335">
        <w:rPr>
          <w:color w:val="000000"/>
        </w:rPr>
        <w:t xml:space="preserve">was originally intended to </w:t>
      </w:r>
      <w:commentRangeStart w:id="312"/>
      <w:r w:rsidRPr="009F5335">
        <w:rPr>
          <w:color w:val="000000"/>
        </w:rPr>
        <w:t xml:space="preserve">‘prove-up’ </w:t>
      </w:r>
      <w:commentRangeEnd w:id="312"/>
      <w:r w:rsidR="000115A2">
        <w:rPr>
          <w:rStyle w:val="CommentReference"/>
          <w:rFonts w:eastAsiaTheme="minorHAnsi" w:cstheme="minorBidi"/>
          <w:vanish/>
        </w:rPr>
        <w:commentReference w:id="312"/>
      </w:r>
      <w:r w:rsidRPr="009F5335">
        <w:rPr>
          <w:color w:val="000000"/>
        </w:rPr>
        <w:t>unused reservation lands by allotting parcels to individual families thereby taking open land for natives and reorganizing it to private property. From this system of f</w:t>
      </w:r>
      <w:r>
        <w:rPr>
          <w:color w:val="000000"/>
        </w:rPr>
        <w:t>ragmen</w:t>
      </w:r>
      <w:ins w:id="313" w:author="Ryan  Boylan" w:date="2011-11-21T15:41:00Z">
        <w:r w:rsidR="000115A2">
          <w:rPr>
            <w:color w:val="000000"/>
          </w:rPr>
          <w:t>tation</w:t>
        </w:r>
      </w:ins>
      <w:del w:id="314" w:author="Ryan  Boylan" w:date="2011-11-21T15:41:00Z">
        <w:r w:rsidDel="000115A2">
          <w:rPr>
            <w:color w:val="000000"/>
          </w:rPr>
          <w:delText>tization</w:delText>
        </w:r>
      </w:del>
      <w:ins w:id="315" w:author="allison parker" w:date="2011-11-20T23:24:00Z">
        <w:r w:rsidR="00330376">
          <w:rPr>
            <w:color w:val="000000"/>
          </w:rPr>
          <w:t>, non-Indian ownership of lands became common.</w:t>
        </w:r>
      </w:ins>
      <w:r>
        <w:rPr>
          <w:color w:val="000000"/>
        </w:rPr>
        <w:t xml:space="preserve"> </w:t>
      </w:r>
      <w:del w:id="316" w:author="allison parker" w:date="2011-11-20T23:25:00Z">
        <w:r w:rsidDel="00330376">
          <w:rPr>
            <w:color w:val="000000"/>
          </w:rPr>
          <w:delText>often times non-I</w:delText>
        </w:r>
        <w:r w:rsidRPr="009F5335" w:rsidDel="00330376">
          <w:rPr>
            <w:color w:val="000000"/>
          </w:rPr>
          <w:delText>ndian ownership of lands would be the fastest outcome of the Dawes Act.  </w:delText>
        </w:r>
      </w:del>
      <w:r w:rsidRPr="009F5335">
        <w:rPr>
          <w:color w:val="000000"/>
        </w:rPr>
        <w:t>This process seg</w:t>
      </w:r>
      <w:r>
        <w:rPr>
          <w:color w:val="000000"/>
        </w:rPr>
        <w:t>mented habitat, further margi</w:t>
      </w:r>
      <w:r w:rsidRPr="009F5335">
        <w:rPr>
          <w:color w:val="000000"/>
        </w:rPr>
        <w:t xml:space="preserve">nalized </w:t>
      </w:r>
      <w:commentRangeStart w:id="317"/>
      <w:r w:rsidRPr="009F5335">
        <w:rPr>
          <w:color w:val="000000"/>
        </w:rPr>
        <w:t>Indians</w:t>
      </w:r>
      <w:commentRangeEnd w:id="317"/>
      <w:r w:rsidR="00CC5DA5">
        <w:rPr>
          <w:rStyle w:val="CommentReference"/>
          <w:rFonts w:eastAsiaTheme="minorHAnsi" w:cstheme="minorBidi"/>
        </w:rPr>
        <w:commentReference w:id="317"/>
      </w:r>
      <w:r w:rsidRPr="009F5335">
        <w:rPr>
          <w:color w:val="000000"/>
        </w:rPr>
        <w:t xml:space="preserve">, and set a historical precedent </w:t>
      </w:r>
      <w:del w:id="318" w:author="allison parker" w:date="2011-11-20T23:25:00Z">
        <w:r w:rsidRPr="009F5335" w:rsidDel="00330376">
          <w:rPr>
            <w:color w:val="000000"/>
          </w:rPr>
          <w:delText>we’ve found as</w:delText>
        </w:r>
      </w:del>
      <w:ins w:id="319" w:author="allison parker" w:date="2011-11-20T23:25:00Z">
        <w:r w:rsidR="00330376">
          <w:rPr>
            <w:color w:val="000000"/>
          </w:rPr>
          <w:t>that is</w:t>
        </w:r>
      </w:ins>
      <w:r w:rsidRPr="009F5335">
        <w:rPr>
          <w:color w:val="000000"/>
        </w:rPr>
        <w:t xml:space="preserve"> a cornerstone to contemporary issues in the Lapwai Creek watershed.</w:t>
      </w:r>
    </w:p>
    <w:p w:rsidR="006E5741" w:rsidRPr="009F5335" w:rsidRDefault="006E5741" w:rsidP="006E5741">
      <w:pPr>
        <w:pStyle w:val="NormalWeb"/>
        <w:spacing w:before="0" w:beforeAutospacing="0" w:after="0" w:afterAutospacing="0" w:line="480" w:lineRule="auto"/>
        <w:ind w:firstLine="720"/>
      </w:pPr>
      <w:commentRangeStart w:id="320"/>
      <w:proofErr w:type="gramStart"/>
      <w:r w:rsidRPr="009F5335">
        <w:rPr>
          <w:color w:val="000000"/>
        </w:rPr>
        <w:t>From this original</w:t>
      </w:r>
      <w:ins w:id="321" w:author="allison parker" w:date="2011-11-20T23:25:00Z">
        <w:r w:rsidR="00330376">
          <w:rPr>
            <w:color w:val="000000"/>
          </w:rPr>
          <w:t xml:space="preserve"> social and ecological</w:t>
        </w:r>
      </w:ins>
      <w:r w:rsidRPr="009F5335">
        <w:rPr>
          <w:color w:val="000000"/>
        </w:rPr>
        <w:t xml:space="preserve"> habitat, </w:t>
      </w:r>
      <w:commentRangeStart w:id="322"/>
      <w:del w:id="323" w:author="allison parker" w:date="2011-11-20T23:25:00Z">
        <w:r w:rsidRPr="009F5335" w:rsidDel="00330376">
          <w:rPr>
            <w:color w:val="000000"/>
          </w:rPr>
          <w:delText xml:space="preserve">both the social and ecological, </w:delText>
        </w:r>
      </w:del>
      <w:r w:rsidRPr="009F5335">
        <w:rPr>
          <w:color w:val="000000"/>
        </w:rPr>
        <w:t>we</w:t>
      </w:r>
      <w:ins w:id="324" w:author="Audrey Squires" w:date="2011-11-22T13:27:00Z">
        <w:r w:rsidR="00CC5DA5">
          <w:rPr>
            <w:color w:val="000000"/>
          </w:rPr>
          <w:t xml:space="preserve"> ha</w:t>
        </w:r>
      </w:ins>
      <w:del w:id="325" w:author="Audrey Squires" w:date="2011-11-22T13:27:00Z">
        <w:r w:rsidRPr="009F5335" w:rsidDel="00CC5DA5">
          <w:rPr>
            <w:color w:val="000000"/>
          </w:rPr>
          <w:delText>’</w:delText>
        </w:r>
      </w:del>
      <w:r w:rsidRPr="009F5335">
        <w:rPr>
          <w:color w:val="000000"/>
        </w:rPr>
        <w:t xml:space="preserve">ve </w:t>
      </w:r>
      <w:commentRangeEnd w:id="322"/>
      <w:r w:rsidR="00330376">
        <w:rPr>
          <w:rStyle w:val="CommentReference"/>
          <w:rFonts w:eastAsiaTheme="minorHAnsi" w:cstheme="minorBidi"/>
          <w:vanish/>
        </w:rPr>
        <w:commentReference w:id="322"/>
      </w:r>
      <w:proofErr w:type="spellStart"/>
      <w:r w:rsidRPr="009F5335">
        <w:rPr>
          <w:color w:val="000000"/>
        </w:rPr>
        <w:t>checkerboarded</w:t>
      </w:r>
      <w:proofErr w:type="spellEnd"/>
      <w:r w:rsidRPr="009F5335">
        <w:rPr>
          <w:color w:val="000000"/>
        </w:rPr>
        <w:t xml:space="preserve"> our understanding of the </w:t>
      </w:r>
      <w:r>
        <w:rPr>
          <w:color w:val="000000"/>
        </w:rPr>
        <w:t xml:space="preserve">entire system into the socially </w:t>
      </w:r>
      <w:r w:rsidRPr="009F5335">
        <w:rPr>
          <w:color w:val="000000"/>
        </w:rPr>
        <w:t>constructed and physically altered water system today.</w:t>
      </w:r>
      <w:proofErr w:type="gramEnd"/>
      <w:ins w:id="326" w:author="allison parker" w:date="2011-11-20T23:26:00Z">
        <w:r w:rsidR="00330376">
          <w:rPr>
            <w:color w:val="000000"/>
          </w:rPr>
          <w:t xml:space="preserve"> </w:t>
        </w:r>
      </w:ins>
      <w:del w:id="327" w:author="allison parker" w:date="2011-11-20T23:26:00Z">
        <w:r w:rsidRPr="009F5335" w:rsidDel="00330376">
          <w:rPr>
            <w:color w:val="000000"/>
          </w:rPr>
          <w:delText xml:space="preserve"> </w:delText>
        </w:r>
      </w:del>
      <w:r w:rsidRPr="009F5335">
        <w:rPr>
          <w:color w:val="000000"/>
        </w:rPr>
        <w:t> From this point</w:t>
      </w:r>
      <w:ins w:id="328" w:author="allison parker" w:date="2011-11-20T23:26:00Z">
        <w:r w:rsidR="00330376">
          <w:rPr>
            <w:color w:val="000000"/>
          </w:rPr>
          <w:t>,</w:t>
        </w:r>
      </w:ins>
      <w:r w:rsidRPr="009F5335">
        <w:rPr>
          <w:color w:val="000000"/>
        </w:rPr>
        <w:t xml:space="preserve"> our dominant system of governance </w:t>
      </w:r>
      <w:r w:rsidRPr="009F5335">
        <w:rPr>
          <w:color w:val="000000"/>
        </w:rPr>
        <w:lastRenderedPageBreak/>
        <w:t>applies managerial oversight to the resource issue with this segmentation b</w:t>
      </w:r>
      <w:r>
        <w:rPr>
          <w:color w:val="000000"/>
        </w:rPr>
        <w:t xml:space="preserve">as in inherent part of </w:t>
      </w:r>
      <w:r w:rsidRPr="009F5335">
        <w:rPr>
          <w:color w:val="000000"/>
        </w:rPr>
        <w:t>the decision-space.  Further issues like the Bureau of Reclamation channelization, Lewiston Orchards Irrigation District (LOID) reclamation, and floodplain encroachment ha</w:t>
      </w:r>
      <w:ins w:id="329" w:author="Audrey Squires" w:date="2011-11-22T13:27:00Z">
        <w:r w:rsidR="00CC5DA5">
          <w:rPr>
            <w:color w:val="000000"/>
          </w:rPr>
          <w:t>ve</w:t>
        </w:r>
      </w:ins>
      <w:del w:id="330" w:author="Audrey Squires" w:date="2011-11-22T13:27:00Z">
        <w:r w:rsidRPr="009F5335" w:rsidDel="00CC5DA5">
          <w:rPr>
            <w:color w:val="000000"/>
          </w:rPr>
          <w:delText>s</w:delText>
        </w:r>
      </w:del>
      <w:r w:rsidRPr="009F5335">
        <w:rPr>
          <w:color w:val="000000"/>
        </w:rPr>
        <w:t xml:space="preserve"> caused issues for </w:t>
      </w:r>
      <w:ins w:id="331" w:author="Audrey Squires" w:date="2011-11-22T13:27:00Z">
        <w:r w:rsidR="00CC5DA5">
          <w:rPr>
            <w:color w:val="000000"/>
          </w:rPr>
          <w:t>s</w:t>
        </w:r>
      </w:ins>
      <w:del w:id="332" w:author="Audrey Squires" w:date="2011-11-22T13:27:00Z">
        <w:r w:rsidRPr="009F5335" w:rsidDel="00CC5DA5">
          <w:rPr>
            <w:color w:val="000000"/>
          </w:rPr>
          <w:delText>S</w:delText>
        </w:r>
      </w:del>
      <w:r w:rsidRPr="009F5335">
        <w:rPr>
          <w:color w:val="000000"/>
        </w:rPr>
        <w:t xml:space="preserve">almon and </w:t>
      </w:r>
      <w:del w:id="333" w:author="Audrey Squires" w:date="2011-11-22T13:27:00Z">
        <w:r w:rsidRPr="009F5335" w:rsidDel="00CC5DA5">
          <w:rPr>
            <w:color w:val="000000"/>
          </w:rPr>
          <w:delText>S</w:delText>
        </w:r>
      </w:del>
      <w:ins w:id="334" w:author="Audrey Squires" w:date="2011-11-22T13:27:00Z">
        <w:r w:rsidR="00CC5DA5">
          <w:rPr>
            <w:color w:val="000000"/>
          </w:rPr>
          <w:t>s</w:t>
        </w:r>
      </w:ins>
      <w:r w:rsidRPr="009F5335">
        <w:rPr>
          <w:color w:val="000000"/>
        </w:rPr>
        <w:t xml:space="preserve">teelhead management, habitat, and our methods for </w:t>
      </w:r>
      <w:del w:id="335" w:author="Audrey Squires" w:date="2011-11-22T13:28:00Z">
        <w:r w:rsidRPr="009F5335" w:rsidDel="00CC5DA5">
          <w:rPr>
            <w:color w:val="000000"/>
          </w:rPr>
          <w:delText>finding best</w:delText>
        </w:r>
      </w:del>
      <w:ins w:id="336" w:author="Audrey Squires" w:date="2011-11-22T13:28:00Z">
        <w:r w:rsidR="00CC5DA5">
          <w:rPr>
            <w:color w:val="000000"/>
          </w:rPr>
          <w:t>implementing the best</w:t>
        </w:r>
      </w:ins>
      <w:r w:rsidRPr="009F5335">
        <w:rPr>
          <w:color w:val="000000"/>
        </w:rPr>
        <w:t xml:space="preserve"> outcomes</w:t>
      </w:r>
      <w:ins w:id="337" w:author="Audrey Squires" w:date="2011-11-22T13:28:00Z">
        <w:r w:rsidR="00CC5DA5">
          <w:rPr>
            <w:color w:val="000000"/>
          </w:rPr>
          <w:t xml:space="preserve"> possible</w:t>
        </w:r>
      </w:ins>
      <w:r w:rsidRPr="009F5335">
        <w:rPr>
          <w:color w:val="000000"/>
        </w:rPr>
        <w:t>.</w:t>
      </w:r>
    </w:p>
    <w:p w:rsidR="007139EC" w:rsidRDefault="006E5741" w:rsidP="006E5741">
      <w:pPr>
        <w:spacing w:line="480" w:lineRule="auto"/>
        <w:ind w:firstLine="720"/>
        <w:rPr>
          <w:ins w:id="338" w:author="curr0241" w:date="2011-11-20T14:16:00Z"/>
          <w:b/>
        </w:rPr>
      </w:pPr>
      <w:r w:rsidRPr="009F5335">
        <w:rPr>
          <w:rFonts w:cs="Times New Roman"/>
          <w:color w:val="000000"/>
        </w:rPr>
        <w:t xml:space="preserve">Through all this </w:t>
      </w:r>
      <w:r w:rsidRPr="009F5335">
        <w:rPr>
          <w:color w:val="000000"/>
        </w:rPr>
        <w:t>complexity</w:t>
      </w:r>
      <w:r w:rsidRPr="009F5335">
        <w:rPr>
          <w:rFonts w:cs="Times New Roman"/>
          <w:color w:val="000000"/>
        </w:rPr>
        <w:t xml:space="preserve"> and challenge in the Lapwai drainage we are also given an </w:t>
      </w:r>
      <w:r w:rsidRPr="009F5335">
        <w:rPr>
          <w:color w:val="000000"/>
        </w:rPr>
        <w:t>opportunity</w:t>
      </w:r>
      <w:r w:rsidRPr="009F5335">
        <w:rPr>
          <w:rFonts w:cs="Times New Roman"/>
          <w:color w:val="000000"/>
        </w:rPr>
        <w:t xml:space="preserve"> to set our own precedent for </w:t>
      </w:r>
      <w:r w:rsidRPr="009F5335">
        <w:rPr>
          <w:color w:val="000000"/>
        </w:rPr>
        <w:t>success</w:t>
      </w:r>
      <w:r w:rsidR="006175F3">
        <w:rPr>
          <w:rFonts w:cs="Times New Roman"/>
          <w:color w:val="000000"/>
        </w:rPr>
        <w:t xml:space="preserve">. </w:t>
      </w:r>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more storied background</w:t>
      </w:r>
      <w:r w:rsidR="006175F3">
        <w:rPr>
          <w:rFonts w:cs="Times New Roman"/>
          <w:color w:val="000000"/>
        </w:rPr>
        <w:t xml:space="preserve"> to take to the decision-space.</w:t>
      </w:r>
      <w:r w:rsidRPr="009F5335">
        <w:rPr>
          <w:rFonts w:cs="Times New Roman"/>
          <w:color w:val="000000"/>
        </w:rPr>
        <w:t> </w:t>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006175F3">
        <w:rPr>
          <w:rFonts w:cs="Times New Roman"/>
          <w:color w:val="000000"/>
        </w:rPr>
        <w:t>static systems of management.</w:t>
      </w:r>
      <w:r w:rsidRPr="009F5335">
        <w:rPr>
          <w:rFonts w:cs="Times New Roman"/>
          <w:color w:val="000000"/>
        </w:rPr>
        <w:t xml:space="preserve"> Being dynamic and pragmatic in our understanding of precedent in our socio-ecological systems of management, governance, and ecological knowledge will lead us to a better set of </w:t>
      </w:r>
      <w:r w:rsidRPr="009F5335">
        <w:rPr>
          <w:color w:val="000000"/>
        </w:rPr>
        <w:t>outcomes</w:t>
      </w:r>
      <w:r w:rsidR="006175F3">
        <w:rPr>
          <w:rFonts w:cs="Times New Roman"/>
          <w:color w:val="000000"/>
        </w:rPr>
        <w:t xml:space="preserve">. </w:t>
      </w:r>
      <w:r w:rsidRPr="009F5335">
        <w:rPr>
          <w:rFonts w:cs="Times New Roman"/>
          <w:color w:val="000000"/>
        </w:rPr>
        <w:t xml:space="preserve">Examples like the Lapwai Creek watershed and its issues related to </w:t>
      </w:r>
      <w:del w:id="339" w:author="Audrey Squires" w:date="2011-11-22T13:29:00Z">
        <w:r w:rsidRPr="009F5335" w:rsidDel="00CC5DA5">
          <w:rPr>
            <w:rFonts w:cs="Times New Roman"/>
            <w:color w:val="000000"/>
          </w:rPr>
          <w:delText>S</w:delText>
        </w:r>
      </w:del>
      <w:proofErr w:type="spellStart"/>
      <w:ins w:id="340" w:author="Audrey Squires" w:date="2011-11-22T13:29:00Z">
        <w:r w:rsidR="00CC5DA5">
          <w:rPr>
            <w:rFonts w:cs="Times New Roman"/>
            <w:color w:val="000000"/>
          </w:rPr>
          <w:t>s</w:t>
        </w:r>
      </w:ins>
      <w:r w:rsidRPr="009F5335">
        <w:rPr>
          <w:rFonts w:cs="Times New Roman"/>
          <w:color w:val="000000"/>
        </w:rPr>
        <w:t>almonid</w:t>
      </w:r>
      <w:proofErr w:type="spellEnd"/>
      <w:r w:rsidRPr="009F5335">
        <w:rPr>
          <w:rFonts w:cs="Times New Roman"/>
          <w:color w:val="000000"/>
        </w:rPr>
        <w:t xml:space="preserve"> and </w:t>
      </w:r>
      <w:del w:id="341" w:author="Audrey Squires" w:date="2011-11-22T13:29:00Z">
        <w:r w:rsidRPr="009F5335" w:rsidDel="00CC5DA5">
          <w:rPr>
            <w:rFonts w:cs="Times New Roman"/>
            <w:color w:val="000000"/>
          </w:rPr>
          <w:delText>S</w:delText>
        </w:r>
      </w:del>
      <w:ins w:id="342" w:author="Audrey Squires" w:date="2011-11-22T13:29:00Z">
        <w:r w:rsidR="00CC5DA5">
          <w:rPr>
            <w:rFonts w:cs="Times New Roman"/>
            <w:color w:val="000000"/>
          </w:rPr>
          <w:t>s</w:t>
        </w:r>
      </w:ins>
      <w:r w:rsidRPr="009F5335">
        <w:rPr>
          <w:rFonts w:cs="Times New Roman"/>
          <w:color w:val="000000"/>
        </w:rPr>
        <w:t xml:space="preserve">teelhead resource </w:t>
      </w:r>
      <w:r>
        <w:rPr>
          <w:color w:val="000000"/>
        </w:rPr>
        <w:t>problems</w:t>
      </w:r>
      <w:r w:rsidRPr="009F5335">
        <w:rPr>
          <w:rFonts w:cs="Times New Roman"/>
          <w:color w:val="000000"/>
        </w:rPr>
        <w:t xml:space="preserve"> could potentially provide us a template for futu</w:t>
      </w:r>
      <w:r>
        <w:rPr>
          <w:color w:val="000000"/>
        </w:rPr>
        <w:t>re outcomes in larger systems among</w:t>
      </w:r>
      <w:r w:rsidRPr="009F5335">
        <w:rPr>
          <w:rFonts w:cs="Times New Roman"/>
          <w:color w:val="000000"/>
        </w:rPr>
        <w:t xml:space="preserve"> the heavily modified riverways of the Pacific Northwest.</w:t>
      </w:r>
    </w:p>
    <w:commentRangeEnd w:id="320"/>
    <w:p w:rsidR="006E5741" w:rsidRDefault="00330376" w:rsidP="007139EC">
      <w:pPr>
        <w:rPr>
          <w:b/>
        </w:rPr>
      </w:pPr>
      <w:r>
        <w:rPr>
          <w:rStyle w:val="CommentReference"/>
          <w:vanish/>
        </w:rPr>
        <w:commentReference w:id="320"/>
      </w:r>
    </w:p>
    <w:p w:rsidR="007139EC" w:rsidRPr="001963E9" w:rsidRDefault="007139EC" w:rsidP="007139EC">
      <w:pPr>
        <w:rPr>
          <w:u w:val="single"/>
        </w:rPr>
      </w:pPr>
      <w:r w:rsidRPr="001963E9">
        <w:rPr>
          <w:u w:val="single"/>
        </w:rPr>
        <w:t>Applicable Native American Law</w:t>
      </w:r>
      <w:r w:rsidR="001963E9">
        <w:rPr>
          <w:u w:val="single"/>
        </w:rPr>
        <w:t>:</w:t>
      </w:r>
    </w:p>
    <w:p w:rsidR="007139EC" w:rsidRDefault="007139EC" w:rsidP="007139EC">
      <w:pPr>
        <w:rPr>
          <w:b/>
        </w:rPr>
      </w:pPr>
    </w:p>
    <w:p w:rsidR="007139EC" w:rsidRDefault="007139EC" w:rsidP="007139EC">
      <w:pPr>
        <w:spacing w:line="480" w:lineRule="auto"/>
        <w:ind w:firstLine="720"/>
      </w:pPr>
      <w:commentRangeStart w:id="343"/>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9"/>
      </w:r>
      <w:r>
        <w:t xml:space="preserve"> The subsequent discovery of gold on those lands prompted the government to negotiate a new treaty with the </w:t>
      </w:r>
      <w:r>
        <w:lastRenderedPageBreak/>
        <w:t>tribe, which in 1863 reduced the reservation to its current size of approximately 770,000 acres.</w:t>
      </w:r>
      <w:r>
        <w:rPr>
          <w:rStyle w:val="FootnoteReference"/>
        </w:rPr>
        <w:footnoteReference w:id="10"/>
      </w:r>
      <w:r>
        <w:t xml:space="preserve"> But that merely established the reservation’s exterior borders; ownership within that perimeter would be significantly altered in response to the Dawes Act.</w:t>
      </w:r>
      <w:r>
        <w:rPr>
          <w:rStyle w:val="FootnoteReference"/>
        </w:rPr>
        <w:footnoteReference w:id="11"/>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12"/>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13"/>
      </w:r>
      <w:r>
        <w:t xml:space="preserve"> </w:t>
      </w:r>
      <w:commentRangeEnd w:id="343"/>
      <w:r w:rsidR="00CC5DA5">
        <w:rPr>
          <w:rStyle w:val="CommentReference"/>
        </w:rPr>
        <w:commentReference w:id="343"/>
      </w:r>
    </w:p>
    <w:p w:rsidR="007139EC" w:rsidRDefault="007139EC" w:rsidP="007139EC">
      <w:pPr>
        <w:spacing w:line="480" w:lineRule="auto"/>
        <w:ind w:firstLine="720"/>
      </w:pPr>
      <w:r>
        <w:t xml:space="preserve">Segmented ownership within a reservation </w:t>
      </w:r>
      <w:ins w:id="344" w:author="jbrowitt" w:date="2011-11-20T08:41:00Z">
        <w:r w:rsidR="00280A07">
          <w:t xml:space="preserve">creates </w:t>
        </w:r>
      </w:ins>
      <w:r>
        <w:t xml:space="preserve">questions as to whether jurisdiction falls to the tribe or a state instrument—be </w:t>
      </w:r>
      <w:ins w:id="345" w:author="jbrowitt" w:date="2011-11-20T08:40:00Z">
        <w:r w:rsidR="00280A07">
          <w:t xml:space="preserve">it </w:t>
        </w:r>
      </w:ins>
      <w:r>
        <w:t xml:space="preserve">a county, </w:t>
      </w:r>
      <w:ins w:id="346" w:author="jbrowitt" w:date="2011-11-20T08:40:00Z">
        <w:r w:rsidR="00280A07">
          <w:t xml:space="preserve">a </w:t>
        </w:r>
      </w:ins>
      <w:r>
        <w:t xml:space="preserve">city, or </w:t>
      </w:r>
      <w:ins w:id="347" w:author="jbrowitt" w:date="2011-11-20T08:47:00Z">
        <w:r w:rsidR="009E5937">
          <w:t>an agency of</w:t>
        </w:r>
      </w:ins>
      <w:del w:id="348" w:author="jbrowitt" w:date="2011-11-20T08:47:00Z">
        <w:r w:rsidDel="009E5937">
          <w:delText>the</w:delText>
        </w:r>
      </w:del>
      <w:r>
        <w:t xml:space="preserve"> </w:t>
      </w:r>
      <w:ins w:id="349" w:author="jbrowitt" w:date="2011-11-20T08:47:00Z">
        <w:r w:rsidR="009E5937">
          <w:t xml:space="preserve">the </w:t>
        </w:r>
      </w:ins>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14"/>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ins w:id="350" w:author="Audrey Squires" w:date="2011-11-22T13:32:00Z">
        <w:r w:rsidR="00CC5DA5">
          <w:t xml:space="preserve">that </w:t>
        </w:r>
      </w:ins>
      <w:r>
        <w:t xml:space="preserve">this </w:t>
      </w:r>
      <w:ins w:id="351" w:author="jbrowitt" w:date="2011-11-20T08:48:00Z">
        <w:r w:rsidR="00BB129F">
          <w:t>must be</w:t>
        </w:r>
      </w:ins>
      <w:del w:id="352" w:author="jbrowitt" w:date="2011-11-20T08:48:00Z">
        <w:r w:rsidDel="00BB129F">
          <w:delText>is</w:delText>
        </w:r>
      </w:del>
      <w:r>
        <w:t xml:space="preserve"> determined by assessing congressional intent.</w:t>
      </w:r>
      <w:r>
        <w:rPr>
          <w:rStyle w:val="FootnoteReference"/>
        </w:rPr>
        <w:footnoteReference w:id="15"/>
      </w:r>
    </w:p>
    <w:p w:rsidR="007139EC" w:rsidRDefault="007139EC" w:rsidP="007139EC">
      <w:pPr>
        <w:ind w:left="720" w:right="720"/>
        <w:jc w:val="both"/>
      </w:pPr>
      <w:commentRangeStart w:id="353"/>
      <w:r>
        <w:t xml:space="preserve">As a doctrinal matter, the States have jurisdiction over </w:t>
      </w:r>
      <w:proofErr w:type="spellStart"/>
      <w:r>
        <w:t>unallotted</w:t>
      </w:r>
      <w:proofErr w:type="spellEnd"/>
      <w:r>
        <w:t xml:space="preserve"> opened lands if the applicable </w:t>
      </w:r>
      <w:commentRangeStart w:id="354"/>
      <w:r>
        <w:t xml:space="preserve">surplus land </w:t>
      </w:r>
      <w:commentRangeEnd w:id="354"/>
      <w:r w:rsidR="00CC5DA5">
        <w:rPr>
          <w:rStyle w:val="CommentReference"/>
        </w:rPr>
        <w:commentReference w:id="354"/>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16"/>
      </w:r>
      <w:commentRangeEnd w:id="353"/>
      <w:r w:rsidR="00CC5DA5">
        <w:rPr>
          <w:rStyle w:val="CommentReference"/>
        </w:rPr>
        <w:commentReference w:id="353"/>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17"/>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18"/>
      </w:r>
    </w:p>
    <w:p w:rsidR="007139EC" w:rsidRDefault="007139EC" w:rsidP="007139EC">
      <w:pPr>
        <w:spacing w:line="480" w:lineRule="auto"/>
        <w:ind w:firstLine="720"/>
      </w:pPr>
      <w:r>
        <w:t>Yet</w:t>
      </w:r>
      <w:ins w:id="355" w:author="allison parker" w:date="2011-11-20T23:28:00Z">
        <w:r w:rsidR="00972C81">
          <w:t>,</w:t>
        </w:r>
      </w:ins>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19"/>
      </w:r>
      <w:r>
        <w:rPr>
          <w:i/>
        </w:rPr>
        <w:t xml:space="preserve"> </w:t>
      </w:r>
      <w:r>
        <w:t xml:space="preserve">marginalizes it. The Court held that tribal authority over non-Indian property owners could be exerted only when activity on fee land </w:t>
      </w:r>
      <w:ins w:id="356" w:author="jbrowitt" w:date="2011-11-20T08:51:00Z">
        <w:r w:rsidR="00BB129F">
          <w:t xml:space="preserve">within a reservation’s boundaries </w:t>
        </w:r>
      </w:ins>
      <w:r>
        <w:t>threatened “the political integrity, economic security, or the health and welfare of the tribe.”</w:t>
      </w:r>
      <w:r>
        <w:rPr>
          <w:rStyle w:val="FootnoteReference"/>
        </w:rPr>
        <w:footnoteReference w:id="20"/>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1"/>
      </w:r>
    </w:p>
    <w:p w:rsidR="001963E9" w:rsidRDefault="001963E9" w:rsidP="007139EC">
      <w:pPr>
        <w:rPr>
          <w:u w:val="single"/>
        </w:rPr>
      </w:pPr>
    </w:p>
    <w:p w:rsidR="007139EC" w:rsidRPr="001963E9" w:rsidRDefault="007139EC" w:rsidP="007139EC">
      <w:pPr>
        <w:rPr>
          <w:u w:val="single"/>
        </w:rPr>
      </w:pPr>
      <w:r w:rsidRPr="001963E9">
        <w:rPr>
          <w:u w:val="single"/>
        </w:rPr>
        <w:t>Adaptive governance</w:t>
      </w:r>
      <w:r w:rsidR="001963E9">
        <w:rPr>
          <w:u w:val="single"/>
        </w:rPr>
        <w:t>:</w:t>
      </w:r>
    </w:p>
    <w:p w:rsidR="007139EC" w:rsidRDefault="007139EC" w:rsidP="007139EC">
      <w:pPr>
        <w:rPr>
          <w:b/>
        </w:rPr>
      </w:pPr>
    </w:p>
    <w:p w:rsidR="00D43B54" w:rsidRDefault="00D43B54" w:rsidP="00D43B54">
      <w:pPr>
        <w:spacing w:line="480" w:lineRule="auto"/>
      </w:pPr>
      <w:r>
        <w:tab/>
      </w:r>
      <w:commentRangeStart w:id="361"/>
      <w:r>
        <w:t>Watersheds</w:t>
      </w:r>
      <w:commentRangeEnd w:id="361"/>
      <w:r>
        <w:rPr>
          <w:rStyle w:val="CommentReference"/>
          <w:vanish/>
        </w:rPr>
        <w:commentReference w:id="361"/>
      </w:r>
      <w:r>
        <w:t xml:space="preserve"> are not confined by political boundaries. Despite this reality, management decisions are made by entities with piecemeal control over the watershed as a whole. Additionally, decisions made by one governmental entity may affect the management plan of another. Indeed, in a watershed like Lapwai</w:t>
      </w:r>
      <w:r w:rsidR="00651985">
        <w:t xml:space="preserve"> </w:t>
      </w:r>
      <w:ins w:id="362" w:author="jbrowitt" w:date="2011-11-19T22:06:00Z">
        <w:r w:rsidR="00651985">
          <w:t>Creek</w:t>
        </w:r>
      </w:ins>
      <w:r>
        <w:t xml:space="preserve">, where multiple governments assert jurisdiction, management becomes challenging for several reasons. Not only is there uncertainty </w:t>
      </w:r>
      <w:r>
        <w:lastRenderedPageBreak/>
        <w:t xml:space="preserve">about which government even has authority to take action, </w:t>
      </w:r>
      <w:commentRangeStart w:id="363"/>
      <w:r>
        <w:t xml:space="preserve">but </w:t>
      </w:r>
      <w:del w:id="364" w:author="allison parker" w:date="2011-11-20T23:30:00Z">
        <w:r w:rsidDel="00972C81">
          <w:delText xml:space="preserve">also, </w:delText>
        </w:r>
        <w:commentRangeEnd w:id="363"/>
        <w:r w:rsidR="00972C81" w:rsidDel="00972C81">
          <w:rPr>
            <w:rStyle w:val="CommentReference"/>
            <w:vanish/>
          </w:rPr>
          <w:commentReference w:id="363"/>
        </w:r>
      </w:del>
      <w:r>
        <w:t xml:space="preserve">uncertainty </w:t>
      </w:r>
      <w:ins w:id="365" w:author="jbrowitt" w:date="2011-11-20T08:52:00Z">
        <w:r w:rsidR="00BB129F">
          <w:t>also surrounds</w:t>
        </w:r>
      </w:ins>
      <w:del w:id="366" w:author="jbrowitt" w:date="2011-11-20T08:52:00Z">
        <w:r w:rsidDel="00BB129F">
          <w:delText>exists around</w:delText>
        </w:r>
      </w:del>
      <w:r>
        <w:t xml:space="preserve"> the effects of one government’s management plan on th</w:t>
      </w:r>
      <w:ins w:id="367" w:author="jbrowitt" w:date="2011-11-20T08:53:00Z">
        <w:r w:rsidR="00BB129F">
          <w:t>ose of other entities</w:t>
        </w:r>
      </w:ins>
      <w:del w:id="368" w:author="jbrowitt" w:date="2011-11-20T08:53:00Z">
        <w:r w:rsidDel="00BB129F">
          <w:delText>e management plan of other governments</w:delText>
        </w:r>
      </w:del>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ins w:id="369" w:author="jbrowitt" w:date="2011-11-19T22:07:00Z">
        <w:r w:rsidR="00651985">
          <w:t>i</w:t>
        </w:r>
      </w:ins>
      <w:r>
        <w:t>li</w:t>
      </w:r>
      <w:ins w:id="370" w:author="jbrowitt" w:date="2011-11-19T22:07:00Z">
        <w:r w:rsidR="00651985">
          <w:t>e</w:t>
        </w:r>
      </w:ins>
      <w:r>
        <w:t>nce into management schemes. “Resilience is the capacity of a system to absorb disturbance and reorganize while undergoing change so as to still retain essentially the same function, structure, identity, and feedbacks . . . .”</w:t>
      </w:r>
      <w:r>
        <w:rPr>
          <w:rStyle w:val="FootnoteReference"/>
        </w:rPr>
        <w:footnoteReference w:id="22"/>
      </w:r>
      <w:r>
        <w:t xml:space="preserve"> Adaptive governance achieves resiliency by making management changes in incremental steps and then monitoring the results. These results are incorporated into the next round of incremental management changes. Additionally, adaptive governance also involves management across jurisdictional and agency boundaries. </w:t>
      </w:r>
    </w:p>
    <w:p w:rsidR="00D43B54" w:rsidRDefault="00D43B54" w:rsidP="00D43B54">
      <w:pPr>
        <w:spacing w:line="480" w:lineRule="auto"/>
      </w:pPr>
      <w:r>
        <w:tab/>
        <w:t xml:space="preserve">The complex jurisdictional situation in the Lapwai </w:t>
      </w:r>
      <w:ins w:id="371" w:author="jbrowitt" w:date="2011-11-19T22:08:00Z">
        <w:r w:rsidR="00651985">
          <w:t>Creek W</w:t>
        </w:r>
      </w:ins>
      <w:del w:id="372" w:author="jbrowitt" w:date="2011-11-19T22:08:00Z">
        <w:r w:rsidDel="00651985">
          <w:delText>w</w:delText>
        </w:r>
      </w:del>
      <w:r>
        <w:t xml:space="preserve">atershed presents challenges to adaptive governance because the presence of multiple governments asserting jurisdiction can result in missed monitoring opportunities and a lack of authority to implement management changes. Here, in the Lapwai </w:t>
      </w:r>
      <w:ins w:id="373" w:author="jbrowitt" w:date="2011-11-19T22:08:00Z">
        <w:r w:rsidR="00651985">
          <w:t>Creek W</w:t>
        </w:r>
      </w:ins>
      <w:del w:id="374" w:author="jbrowitt" w:date="2011-11-19T22:08:00Z">
        <w:r w:rsidDel="00651985">
          <w:delText>w</w:delText>
        </w:r>
      </w:del>
      <w:r>
        <w:t xml:space="preserve">atershed, tribal, state and local, and federal governments all have jurisdiction of different areas. If the agencies from these various governments fail to communicate </w:t>
      </w:r>
      <w:del w:id="375" w:author="jbrowitt" w:date="2011-11-20T08:55:00Z">
        <w:r w:rsidDel="00BB129F">
          <w:delText xml:space="preserve">the </w:delText>
        </w:r>
      </w:del>
      <w:r>
        <w:t>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ins w:id="376" w:author="jbrowitt" w:date="2011-11-19T22:09:00Z">
        <w:r w:rsidR="00651985">
          <w:t xml:space="preserve"> Creek</w:t>
        </w:r>
      </w:ins>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lastRenderedPageBreak/>
        <w:t>For example, in Lapwai</w:t>
      </w:r>
      <w:ins w:id="377" w:author="jbrowitt" w:date="2011-11-19T22:09:00Z">
        <w:r w:rsidR="00AF12EA">
          <w:t xml:space="preserve"> Creek</w:t>
        </w:r>
      </w:ins>
      <w:r>
        <w:t xml:space="preserve">, the federal government has acted in ways that affect the watershed as a whole. </w:t>
      </w:r>
      <w:r>
        <w:rPr>
          <w:rFonts w:cs="Times New Roman"/>
          <w:color w:val="000000"/>
        </w:rPr>
        <w:t>Under the Endangered Species Act,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23"/>
      </w:r>
      <w:r>
        <w:rPr>
          <w:rFonts w:cs="Times New Roman"/>
          <w:color w:val="000000"/>
        </w:rPr>
        <w:t xml:space="preserve"> Later, pursuant to the Act, the National Marine Fisheries Service</w:t>
      </w:r>
      <w:ins w:id="378" w:author="jbrowitt" w:date="2011-11-20T08:56:00Z">
        <w:r w:rsidR="00BB129F">
          <w:rPr>
            <w:rFonts w:cs="Times New Roman"/>
            <w:color w:val="000000"/>
          </w:rPr>
          <w:t xml:space="preserve"> </w:t>
        </w:r>
      </w:ins>
      <w:proofErr w:type="gramStart"/>
      <w:ins w:id="379" w:author="jbrowitt" w:date="2011-11-19T22:22:00Z">
        <w:r w:rsidR="00B54648">
          <w:rPr>
            <w:rFonts w:cs="Times New Roman"/>
            <w:color w:val="000000"/>
          </w:rPr>
          <w:t>(</w:t>
        </w:r>
      </w:ins>
      <w:r>
        <w:rPr>
          <w:rFonts w:cs="Times New Roman"/>
          <w:color w:val="000000"/>
        </w:rPr>
        <w:t xml:space="preserve"> </w:t>
      </w:r>
      <w:ins w:id="380" w:author="jbrowitt" w:date="2011-11-19T22:22:00Z">
        <w:r w:rsidR="00B54648">
          <w:rPr>
            <w:rFonts w:cs="Times New Roman"/>
            <w:color w:val="000000"/>
          </w:rPr>
          <w:t>NMFS</w:t>
        </w:r>
        <w:proofErr w:type="gramEnd"/>
        <w:r w:rsidR="00B54648">
          <w:rPr>
            <w:rFonts w:cs="Times New Roman"/>
            <w:color w:val="000000"/>
          </w:rPr>
          <w:t xml:space="preserve">) </w:t>
        </w:r>
      </w:ins>
      <w:r>
        <w:rPr>
          <w:rFonts w:cs="Times New Roman"/>
          <w:color w:val="000000"/>
        </w:rPr>
        <w:t>designated Lapwai Creek, Sweetwater Creek, and Webb creek as critical steelhead habitat.</w:t>
      </w:r>
      <w:r>
        <w:rPr>
          <w:rStyle w:val="FootnoteReference"/>
          <w:rFonts w:cs="Times New Roman"/>
          <w:color w:val="000000"/>
        </w:rPr>
        <w:footnoteReference w:id="24"/>
      </w:r>
      <w:r>
        <w:rPr>
          <w:rFonts w:cs="Times New Roman"/>
          <w:color w:val="000000"/>
        </w:rPr>
        <w:t xml:space="preserve"> Additionally, </w:t>
      </w:r>
      <w:r>
        <w:t xml:space="preserve">FEMA implements a floodplain management plan that encourages development within a floodplain. Without agency interaction, the only means to remedy this situation is through lawsuits. For </w:t>
      </w:r>
      <w:del w:id="383" w:author="jbrowitt" w:date="2011-11-20T08:57:00Z">
        <w:r w:rsidDel="00BB129F">
          <w:delText>example</w:delText>
        </w:r>
      </w:del>
      <w:ins w:id="384" w:author="jbrowitt" w:date="2011-11-20T08:57:00Z">
        <w:r w:rsidR="00BB129F">
          <w:t>instance</w:t>
        </w:r>
      </w:ins>
      <w:ins w:id="385" w:author="jbrowitt" w:date="2011-11-19T22:11:00Z">
        <w:r w:rsidR="00AF12EA">
          <w:t>,</w:t>
        </w:r>
      </w:ins>
      <w:r>
        <w:t xml:space="preserve"> in </w:t>
      </w:r>
      <w:r w:rsidR="006D2472" w:rsidRPr="006D2472">
        <w:rPr>
          <w:i/>
          <w:rPrChange w:id="386" w:author="jbrowitt" w:date="2011-11-19T22:11:00Z">
            <w:rPr>
              <w:rFonts w:eastAsia="Times New Roman" w:cs="Times New Roman"/>
              <w:u w:val="single"/>
            </w:rPr>
          </w:rPrChange>
        </w:rPr>
        <w:t>N</w:t>
      </w:r>
      <w:ins w:id="387" w:author="jbrowitt" w:date="2011-11-19T22:18:00Z">
        <w:r w:rsidR="00AF12EA">
          <w:rPr>
            <w:i/>
          </w:rPr>
          <w:t xml:space="preserve">ational Wildlife Federation v. </w:t>
        </w:r>
      </w:ins>
      <w:del w:id="388" w:author="jbrowitt" w:date="2011-11-19T22:18:00Z">
        <w:r w:rsidR="006D2472" w:rsidRPr="006D2472">
          <w:rPr>
            <w:i/>
            <w:rPrChange w:id="389" w:author="jbrowitt" w:date="2011-11-19T22:11:00Z">
              <w:rPr>
                <w:rFonts w:eastAsia="Times New Roman" w:cs="Times New Roman"/>
                <w:u w:val="single"/>
              </w:rPr>
            </w:rPrChange>
          </w:rPr>
          <w:delText xml:space="preserve">WF v. </w:delText>
        </w:r>
      </w:del>
      <w:ins w:id="390" w:author="jbrowitt" w:date="2011-11-19T22:18:00Z">
        <w:r w:rsidR="00AF12EA">
          <w:rPr>
            <w:i/>
          </w:rPr>
          <w:t>Federal Emergency Management Agency</w:t>
        </w:r>
      </w:ins>
      <w:del w:id="391" w:author="jbrowitt" w:date="2011-11-19T22:19:00Z">
        <w:r w:rsidR="006D2472" w:rsidRPr="006D2472">
          <w:rPr>
            <w:i/>
            <w:rPrChange w:id="392" w:author="jbrowitt" w:date="2011-11-19T22:11:00Z">
              <w:rPr>
                <w:rFonts w:eastAsia="Times New Roman" w:cs="Times New Roman"/>
                <w:u w:val="single"/>
              </w:rPr>
            </w:rPrChange>
          </w:rPr>
          <w:delText>FEMA</w:delText>
        </w:r>
        <w:r w:rsidDel="00AF12EA">
          <w:delText>,</w:delText>
        </w:r>
      </w:del>
      <w:ins w:id="393" w:author="jbrowitt" w:date="2011-11-19T22:19:00Z">
        <w:r w:rsidR="00AF12EA">
          <w:t>,</w:t>
        </w:r>
      </w:ins>
      <w:r>
        <w:t xml:space="preserve"> NWF challenged FEMA’s management plan in the Puget Sound</w:t>
      </w:r>
      <w:del w:id="394" w:author="jbrowitt" w:date="2011-11-19T22:19:00Z">
        <w:r w:rsidDel="00AF12EA">
          <w:delText>s</w:delText>
        </w:r>
      </w:del>
      <w:r>
        <w:t xml:space="preserve">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ins w:id="395" w:author="jbrowitt" w:date="2011-11-19T22:19:00Z">
        <w:r w:rsidR="00AF12EA">
          <w:t>s</w:t>
        </w:r>
      </w:ins>
      <w:del w:id="396" w:author="jbrowitt" w:date="2011-11-19T22:19:00Z">
        <w:r w:rsidDel="00AF12EA">
          <w:delText>S</w:delText>
        </w:r>
      </w:del>
      <w:r>
        <w:t xml:space="preserve">almon. While local or tribal governments may recognize the problems created by this scheme, they are powerless to address them. </w:t>
      </w:r>
    </w:p>
    <w:p w:rsidR="00D17432" w:rsidRDefault="00D43B54">
      <w:pPr>
        <w:spacing w:line="480" w:lineRule="auto"/>
        <w:rPr>
          <w:del w:id="397" w:author="allison parker" w:date="2011-11-20T23:48:00Z"/>
        </w:rPr>
      </w:pPr>
      <w:r>
        <w:tab/>
      </w:r>
      <w:del w:id="398" w:author="allison parker" w:date="2011-11-20T23:48:00Z">
        <w:r w:rsidDel="00073263">
          <w:delText>However, t</w:delText>
        </w:r>
      </w:del>
      <w:ins w:id="399" w:author="jbrowitt" w:date="2011-11-20T08:58:00Z">
        <w:del w:id="400" w:author="allison parker" w:date="2011-11-20T23:31:00Z">
          <w:r w:rsidR="00DC3943" w:rsidDel="00972C81">
            <w:delText>T</w:delText>
          </w:r>
        </w:del>
      </w:ins>
      <w:del w:id="401" w:author="allison parker" w:date="2011-11-20T23:48:00Z">
        <w:r w:rsidDel="00073263">
          <w:delText xml:space="preserve">he complex jurisdictional situation in the Lapwai </w:delText>
        </w:r>
      </w:del>
      <w:ins w:id="402" w:author="jbrowitt" w:date="2011-11-19T22:19:00Z">
        <w:del w:id="403" w:author="allison parker" w:date="2011-11-20T23:48:00Z">
          <w:r w:rsidR="00AF12EA" w:rsidDel="00073263">
            <w:delText>Creek W</w:delText>
          </w:r>
        </w:del>
      </w:ins>
      <w:del w:id="404" w:author="allison parker" w:date="2011-11-20T23:48:00Z">
        <w:r w:rsidDel="00073263">
          <w:delText>watershed</w:delText>
        </w:r>
      </w:del>
      <w:ins w:id="405" w:author="jbrowitt" w:date="2011-11-20T08:58:00Z">
        <w:del w:id="406" w:author="allison parker" w:date="2011-11-20T23:32:00Z">
          <w:r w:rsidR="00DC3943" w:rsidDel="00972C81">
            <w:delText>,</w:delText>
          </w:r>
        </w:del>
        <w:del w:id="407" w:author="allison parker" w:date="2011-11-20T23:48:00Z">
          <w:r w:rsidR="00DC3943" w:rsidDel="00073263">
            <w:delText xml:space="preserve"> </w:delText>
          </w:r>
        </w:del>
        <w:del w:id="408" w:author="allison parker" w:date="2011-11-20T23:32:00Z">
          <w:r w:rsidR="00DC3943" w:rsidDel="00972C81">
            <w:delText>however,</w:delText>
          </w:r>
        </w:del>
      </w:ins>
      <w:del w:id="409" w:author="allison parker" w:date="2011-11-20T23:32:00Z">
        <w:r w:rsidDel="00972C81">
          <w:delText xml:space="preserve"> </w:delText>
        </w:r>
      </w:del>
      <w:del w:id="410" w:author="allison parker" w:date="2011-11-20T23:48:00Z">
        <w:r w:rsidDel="00073263">
          <w:delText xml:space="preserve">can be utilized </w:delText>
        </w:r>
      </w:del>
      <w:del w:id="411" w:author="allison parker" w:date="2011-11-20T23:32:00Z">
        <w:r w:rsidDel="00972C81">
          <w:delText xml:space="preserve">in a positive way </w:delText>
        </w:r>
      </w:del>
      <w:del w:id="412" w:author="allison parker" w:date="2011-11-20T23:48:00Z">
        <w:r w:rsidDel="00073263">
          <w:delText>by recognizing how it enhances opportunities for adaptive governance. The presence of multiple governments asserting jurisdiction provides more opportunit</w:delText>
        </w:r>
      </w:del>
      <w:ins w:id="413" w:author="jbrowitt" w:date="2011-11-20T08:58:00Z">
        <w:del w:id="414" w:author="allison parker" w:date="2011-11-20T23:48:00Z">
          <w:r w:rsidR="00DC3943" w:rsidDel="00073263">
            <w:delText>ies</w:delText>
          </w:r>
        </w:del>
      </w:ins>
      <w:del w:id="415" w:author="allison parker" w:date="2011-11-20T23:48:00Z">
        <w:r w:rsidDel="00073263">
          <w:delText xml:space="preserve">y for shared knowledge and for increased collaboration. When multiple agencies monitor and then share information about a watershed, each managing entity benefits from increased information. This increased information can result in more sophisticated management changes. Ultimately, the results of these changes are monitored by multiple agencies, culminating in more responsive adaptive management. Additionally, when agencies collaborate </w:delText>
        </w:r>
        <w:r w:rsidDel="00073263">
          <w:lastRenderedPageBreak/>
          <w:delText>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delText>
        </w:r>
      </w:del>
    </w:p>
    <w:p w:rsidR="00D17432" w:rsidRDefault="00D43B54">
      <w:pPr>
        <w:spacing w:line="480" w:lineRule="auto"/>
        <w:rPr>
          <w:del w:id="416" w:author="allison parker" w:date="2011-11-20T23:48:00Z"/>
        </w:rPr>
        <w:pPrChange w:id="417" w:author="allison parker" w:date="2011-11-20T23:48:00Z">
          <w:pPr>
            <w:spacing w:line="480" w:lineRule="auto"/>
            <w:ind w:firstLine="720"/>
          </w:pPr>
        </w:pPrChange>
      </w:pPr>
      <w:del w:id="418" w:author="allison parker" w:date="2011-11-20T23:48:00Z">
        <w:r w:rsidDel="00073263">
          <w:rPr>
            <w:rFonts w:cs="Times New Roman"/>
            <w:color w:val="000000"/>
          </w:rPr>
          <w:delText xml:space="preserve">In assessments of the Lapwai </w:delText>
        </w:r>
      </w:del>
      <w:ins w:id="419" w:author="jbrowitt" w:date="2011-11-19T22:20:00Z">
        <w:del w:id="420" w:author="allison parker" w:date="2011-11-20T23:48:00Z">
          <w:r w:rsidR="00B54648" w:rsidDel="00073263">
            <w:rPr>
              <w:rFonts w:cs="Times New Roman"/>
              <w:color w:val="000000"/>
            </w:rPr>
            <w:delText xml:space="preserve">Creek </w:delText>
          </w:r>
        </w:del>
      </w:ins>
      <w:del w:id="421" w:author="allison parker" w:date="2011-11-20T23:48:00Z">
        <w:r w:rsidDel="00073263">
          <w:rPr>
            <w:rFonts w:cs="Times New Roman"/>
            <w:color w:val="000000"/>
          </w:rPr>
          <w:delText xml:space="preserve">community, interviewees have expressed their interest in such adaptive management schemes. “According to many of the interviewees, counties and the </w:delText>
        </w:r>
      </w:del>
      <w:ins w:id="422" w:author="jbrowitt" w:date="2011-11-19T22:20:00Z">
        <w:del w:id="423" w:author="allison parker" w:date="2011-11-20T23:48:00Z">
          <w:r w:rsidR="00B54648" w:rsidDel="00073263">
            <w:rPr>
              <w:rFonts w:cs="Times New Roman"/>
              <w:color w:val="000000"/>
            </w:rPr>
            <w:delText xml:space="preserve">Nez Perce </w:delText>
          </w:r>
        </w:del>
      </w:ins>
      <w:del w:id="424" w:author="allison parker" w:date="2011-11-20T23:48:00Z">
        <w:r w:rsidDel="00073263">
          <w:rPr>
            <w:rFonts w:cs="Times New Roman"/>
            <w:color w:val="000000"/>
          </w:rPr>
          <w:delText>Tribe have not traditionally partnered on these issues, but several stakeholders, including county government representatives, expressed interest in seeing stronger working relationships.”</w:delText>
        </w:r>
        <w:r w:rsidDel="00073263">
          <w:rPr>
            <w:rStyle w:val="FootnoteReference"/>
            <w:rFonts w:cs="Times New Roman"/>
            <w:color w:val="000000"/>
          </w:rPr>
          <w:footnoteReference w:id="25"/>
        </w:r>
      </w:del>
    </w:p>
    <w:p w:rsidR="001963E9" w:rsidRDefault="001963E9" w:rsidP="001963E9">
      <w:pPr>
        <w:spacing w:line="480" w:lineRule="auto"/>
        <w:rPr>
          <w:u w:val="single"/>
        </w:rPr>
      </w:pP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w:t>
      </w:r>
      <w:r w:rsidR="006D2472" w:rsidRPr="001963E9">
        <w:rPr>
          <w:rFonts w:cs="Times New Roman"/>
          <w:i/>
        </w:rPr>
        <w:t>.</w:t>
      </w:r>
      <w:r w:rsidR="006D2472" w:rsidRPr="001963E9">
        <w:rPr>
          <w:rFonts w:cs="Times New Roman"/>
          <w:i/>
        </w:rPr>
        <w:t xml:space="preserve"> NWF</w:t>
      </w:r>
      <w:del w:id="427" w:author="jbrowitt" w:date="2011-11-19T22:21:00Z">
        <w:r w:rsidR="006D2472" w:rsidRPr="001963E9">
          <w:rPr>
            <w:rFonts w:cs="Times New Roman"/>
            <w:i/>
          </w:rPr>
          <w:delText xml:space="preserve"> </w:delText>
        </w:r>
        <w:r w:rsidRPr="00D43B54" w:rsidDel="00B54648">
          <w:rPr>
            <w:rFonts w:cs="Times New Roman"/>
          </w:rPr>
          <w:delText>case described above</w:delText>
        </w:r>
      </w:del>
      <w:r w:rsidRPr="00D43B54">
        <w:rPr>
          <w:rFonts w:cs="Times New Roman"/>
        </w:rPr>
        <w:t xml:space="preserve">, </w:t>
      </w:r>
      <w:r w:rsidRPr="00D43B54">
        <w:rPr>
          <w:rFonts w:eastAsia="Times New Roman" w:cs="Times New Roman"/>
        </w:rPr>
        <w:t xml:space="preserve">NWF argued that </w:t>
      </w:r>
      <w:commentRangeStart w:id="428"/>
      <w:r w:rsidR="006D2472" w:rsidRPr="006D2472">
        <w:rPr>
          <w:rFonts w:eastAsia="Times New Roman" w:cs="Times New Roman"/>
          <w:iCs/>
          <w:rPrChange w:id="429" w:author="jbrowitt" w:date="2011-11-19T22:23:00Z">
            <w:rPr>
              <w:rFonts w:eastAsia="Times New Roman" w:cs="Times New Roman"/>
              <w:i/>
              <w:iCs/>
            </w:rPr>
          </w:rPrChange>
        </w:rPr>
        <w:t>the National Flood Insurance Program (NFIP), as currently implemented by FEMA, could result in increased development in flood-prone areas with consequent impairment of floodplain functions of salmon bearing waters</w:t>
      </w:r>
      <w:commentRangeEnd w:id="428"/>
      <w:r w:rsidR="00B54648">
        <w:rPr>
          <w:rStyle w:val="CommentReference"/>
        </w:rPr>
        <w:commentReference w:id="428"/>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commentRangeStart w:id="430"/>
      <w:del w:id="431" w:author="jbrowitt" w:date="2011-11-19T22:23:00Z">
        <w:r w:rsidRPr="00D43B54" w:rsidDel="00B54648">
          <w:rPr>
            <w:rFonts w:eastAsia="Times New Roman" w:cs="Times New Roman"/>
            <w:iCs/>
          </w:rPr>
          <w:delText>the National Marine Fisheries Service (</w:delText>
        </w:r>
      </w:del>
      <w:r w:rsidRPr="00D43B54">
        <w:rPr>
          <w:rFonts w:eastAsia="Times New Roman" w:cs="Times New Roman"/>
          <w:iCs/>
        </w:rPr>
        <w:t>NMFS</w:t>
      </w:r>
      <w:ins w:id="432" w:author="jbrowitt" w:date="2011-11-19T22:24:00Z">
        <w:r w:rsidR="00B54648">
          <w:rPr>
            <w:rFonts w:eastAsia="Times New Roman" w:cs="Times New Roman"/>
            <w:iCs/>
          </w:rPr>
          <w:t xml:space="preserve"> </w:t>
        </w:r>
      </w:ins>
      <w:commentRangeEnd w:id="430"/>
      <w:r w:rsidR="001963E9">
        <w:rPr>
          <w:rStyle w:val="CommentReference"/>
        </w:rPr>
        <w:commentReference w:id="430"/>
      </w:r>
      <w:del w:id="433" w:author="jbrowitt" w:date="2011-11-19T22:24:00Z">
        <w:r w:rsidRPr="00D43B54" w:rsidDel="00B54648">
          <w:rPr>
            <w:rFonts w:eastAsia="Times New Roman" w:cs="Times New Roman"/>
            <w:iCs/>
          </w:rPr>
          <w:delText xml:space="preserve">) </w:delText>
        </w:r>
      </w:del>
      <w:r w:rsidRPr="00D43B54">
        <w:rPr>
          <w:rFonts w:eastAsia="Times New Roman" w:cs="Times New Roman"/>
          <w:iCs/>
        </w:rPr>
        <w:t xml:space="preserve">following the </w:t>
      </w:r>
      <w:r w:rsidR="006D2472" w:rsidRPr="001963E9">
        <w:rPr>
          <w:rFonts w:eastAsia="Times New Roman" w:cs="Times New Roman"/>
          <w:i/>
          <w:iCs/>
        </w:rPr>
        <w:t>NWF v</w:t>
      </w:r>
      <w:r w:rsidR="006D2472" w:rsidRPr="001963E9">
        <w:rPr>
          <w:rFonts w:eastAsia="Times New Roman" w:cs="Times New Roman"/>
          <w:i/>
          <w:iCs/>
        </w:rPr>
        <w:t>.</w:t>
      </w:r>
      <w:r w:rsidR="006D2472" w:rsidRPr="001963E9">
        <w:rPr>
          <w:rFonts w:eastAsia="Times New Roman" w:cs="Times New Roman"/>
          <w:i/>
          <w:iCs/>
        </w:rPr>
        <w:t xml:space="preserve">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ins w:id="434" w:author="jbrowitt" w:date="2011-11-20T09:05:00Z">
        <w:r w:rsidR="00DC3943">
          <w:rPr>
            <w:rFonts w:cs="Times New Roman"/>
          </w:rPr>
          <w:t>anadromous</w:t>
        </w:r>
        <w:proofErr w:type="spellEnd"/>
        <w:r w:rsidR="00DC3943">
          <w:rPr>
            <w:rFonts w:cs="Times New Roman"/>
          </w:rPr>
          <w:t xml:space="preserve"> </w:t>
        </w:r>
      </w:ins>
      <w:ins w:id="435" w:author="jbrowitt" w:date="2011-11-20T09:04:00Z">
        <w:r w:rsidR="00DC3943">
          <w:rPr>
            <w:rFonts w:cs="Times New Roman"/>
          </w:rPr>
          <w:t>populations</w:t>
        </w:r>
      </w:ins>
      <w:del w:id="436" w:author="jbrowitt" w:date="2011-11-20T09:05:00Z">
        <w:r w:rsidRPr="00D43B54" w:rsidDel="00DC3943">
          <w:rPr>
            <w:rFonts w:cs="Times New Roman"/>
          </w:rPr>
          <w:delText>s</w:delText>
        </w:r>
      </w:del>
      <w:del w:id="437" w:author="jbrowitt" w:date="2011-11-20T09:04:00Z">
        <w:r w:rsidRPr="00D43B54" w:rsidDel="00DC3943">
          <w:rPr>
            <w:rFonts w:cs="Times New Roman"/>
          </w:rPr>
          <w:delText>almon</w:delText>
        </w:r>
      </w:del>
      <w:r w:rsidRPr="00D43B54">
        <w:rPr>
          <w:rFonts w:cs="Times New Roman"/>
        </w:rPr>
        <w:t xml:space="preserve">: </w:t>
      </w:r>
      <w:commentRangeStart w:id="438"/>
      <w:r w:rsidRPr="00D43B54">
        <w:rPr>
          <w:rFonts w:cs="Times New Roman"/>
        </w:rPr>
        <w:t>P</w:t>
      </w:r>
      <w:ins w:id="439" w:author="jbrowitt" w:date="2011-11-19T22:24:00Z">
        <w:r w:rsidR="00B54648">
          <w:rPr>
            <w:rFonts w:cs="Times New Roman"/>
          </w:rPr>
          <w:t>uget Sound</w:t>
        </w:r>
      </w:ins>
      <w:del w:id="440" w:author="jbrowitt" w:date="2011-11-19T22:24:00Z">
        <w:r w:rsidRPr="00D43B54" w:rsidDel="00B54648">
          <w:rPr>
            <w:rFonts w:cs="Times New Roman"/>
          </w:rPr>
          <w:delText>S</w:delText>
        </w:r>
      </w:del>
      <w:commentRangeEnd w:id="438"/>
      <w:r w:rsidR="00B54648">
        <w:rPr>
          <w:rStyle w:val="CommentReference"/>
        </w:rPr>
        <w:commentReference w:id="438"/>
      </w:r>
      <w:r w:rsidRPr="00D43B54">
        <w:rPr>
          <w:rFonts w:cs="Times New Roman"/>
        </w:rPr>
        <w:t xml:space="preserve"> Chinook salmon, Hood Canal summer-chum salmon, and P</w:t>
      </w:r>
      <w:ins w:id="441" w:author="jbrowitt" w:date="2011-11-19T22:25:00Z">
        <w:r w:rsidR="00B54648">
          <w:rPr>
            <w:rFonts w:cs="Times New Roman"/>
          </w:rPr>
          <w:t>uget Sound</w:t>
        </w:r>
      </w:ins>
      <w:del w:id="442" w:author="jbrowitt" w:date="2011-11-19T22:25:00Z">
        <w:r w:rsidRPr="00D43B54" w:rsidDel="00B54648">
          <w:rPr>
            <w:rFonts w:cs="Times New Roman"/>
          </w:rPr>
          <w:delText>S</w:delText>
        </w:r>
      </w:del>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ins w:id="443" w:author="jbrowitt" w:date="2011-11-20T09:06:00Z">
        <w:r w:rsidR="00DC3943">
          <w:rPr>
            <w:rFonts w:eastAsia="Times New Roman" w:cs="Times New Roman"/>
            <w:iCs/>
          </w:rPr>
          <w:t>,</w:t>
        </w:r>
      </w:ins>
      <w:r w:rsidRPr="00D43B54">
        <w:rPr>
          <w:rFonts w:eastAsia="Times New Roman" w:cs="Times New Roman"/>
          <w:iCs/>
        </w:rPr>
        <w:t xml:space="preserve"> presenting the same </w:t>
      </w:r>
      <w:del w:id="444" w:author="allison parker" w:date="2011-11-20T23:33:00Z">
        <w:r w:rsidRPr="00D43B54" w:rsidDel="00972C81">
          <w:rPr>
            <w:rFonts w:eastAsia="Times New Roman" w:cs="Times New Roman"/>
            <w:iCs/>
          </w:rPr>
          <w:delText xml:space="preserve">set </w:delText>
        </w:r>
      </w:del>
      <w:ins w:id="445" w:author="jbrowitt" w:date="2011-11-20T09:06:00Z">
        <w:del w:id="446" w:author="allison parker" w:date="2011-11-20T23:33:00Z">
          <w:r w:rsidR="00DC3943" w:rsidDel="00972C81">
            <w:rPr>
              <w:rFonts w:eastAsia="Times New Roman" w:cs="Times New Roman"/>
              <w:iCs/>
            </w:rPr>
            <w:delText xml:space="preserve">of </w:delText>
          </w:r>
        </w:del>
      </w:ins>
      <w:r w:rsidRPr="00D43B54">
        <w:rPr>
          <w:rFonts w:eastAsia="Times New Roman" w:cs="Times New Roman"/>
          <w:iCs/>
        </w:rPr>
        <w:t xml:space="preserve">problems for the steelhead </w:t>
      </w:r>
      <w:r w:rsidRPr="00D43B54">
        <w:rPr>
          <w:rFonts w:cs="Times New Roman"/>
          <w:i/>
        </w:rPr>
        <w:t>(</w:t>
      </w:r>
      <w:proofErr w:type="spellStart"/>
      <w:r w:rsidRPr="00D43B54">
        <w:rPr>
          <w:rFonts w:cs="Times New Roman"/>
          <w:i/>
        </w:rPr>
        <w:t>Oncorhynchus</w:t>
      </w:r>
      <w:proofErr w:type="spellEnd"/>
      <w:r w:rsidRPr="00D43B54">
        <w:rPr>
          <w:rFonts w:cs="Times New Roman"/>
          <w:i/>
        </w:rPr>
        <w:t xml:space="preserve"> </w:t>
      </w:r>
      <w:proofErr w:type="spellStart"/>
      <w:r w:rsidRPr="00D43B54">
        <w:rPr>
          <w:rFonts w:cs="Times New Roman"/>
          <w:i/>
        </w:rPr>
        <w:t>mykiss</w:t>
      </w:r>
      <w:proofErr w:type="spellEnd"/>
      <w:r w:rsidRPr="00D43B54">
        <w:rPr>
          <w:rFonts w:cs="Times New Roman"/>
          <w:i/>
        </w:rPr>
        <w:t>)</w:t>
      </w:r>
      <w:r w:rsidRPr="00D43B54">
        <w:rPr>
          <w:rFonts w:eastAsia="Times New Roman" w:cs="Times New Roman"/>
          <w:iCs/>
        </w:rPr>
        <w:t xml:space="preserve"> populations that reside there. </w:t>
      </w:r>
    </w:p>
    <w:p w:rsidR="00D43B54" w:rsidRPr="00D43B54" w:rsidRDefault="001963E9" w:rsidP="00D43B54">
      <w:pPr>
        <w:spacing w:line="480" w:lineRule="auto"/>
        <w:ind w:firstLine="720"/>
        <w:rPr>
          <w:rFonts w:cs="Times New Roman"/>
        </w:rPr>
      </w:pPr>
      <w:r w:rsidRPr="00D43B54">
        <w:rPr>
          <w:rFonts w:cs="Times New Roman"/>
          <w:i/>
        </w:rPr>
        <w:lastRenderedPageBreak/>
        <w:t>O</w:t>
      </w:r>
      <w:r>
        <w:rPr>
          <w:rFonts w:cs="Times New Roman"/>
          <w:i/>
        </w:rPr>
        <w:t>.</w:t>
      </w:r>
      <w:r w:rsidRPr="00D43B54">
        <w:rPr>
          <w:rFonts w:cs="Times New Roman"/>
          <w:i/>
        </w:rPr>
        <w:t xml:space="preserve"> </w:t>
      </w:r>
      <w:proofErr w:type="spellStart"/>
      <w:r w:rsidR="00D43B54" w:rsidRPr="00D43B54">
        <w:rPr>
          <w:rFonts w:cs="Times New Roman"/>
          <w:i/>
        </w:rPr>
        <w:t>mykiss</w:t>
      </w:r>
      <w:proofErr w:type="spellEnd"/>
      <w:r w:rsidR="00D43B54" w:rsidRPr="00D43B54">
        <w:rPr>
          <w:rFonts w:cs="Times New Roman"/>
        </w:rPr>
        <w:t xml:space="preserve"> is an historic steelhead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Lapwai Creek designated as critical habitat.</w:t>
      </w:r>
      <w:r w:rsidR="002C438F">
        <w:rPr>
          <w:rStyle w:val="FootnoteReference"/>
          <w:rFonts w:cs="Times New Roman"/>
        </w:rPr>
        <w:footnoteReference w:id="26"/>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D43B54" w:rsidRPr="00D43B54">
        <w:rPr>
          <w:rFonts w:cs="Times New Roman"/>
          <w:i/>
        </w:rPr>
        <w:t xml:space="preserve">O. </w:t>
      </w:r>
      <w:proofErr w:type="spellStart"/>
      <w:r w:rsidR="00D43B54" w:rsidRPr="00D43B54">
        <w:rPr>
          <w:rFonts w:cs="Times New Roman"/>
          <w:i/>
        </w:rPr>
        <w:t>mykiss</w:t>
      </w:r>
      <w:proofErr w:type="spellEnd"/>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D43B54" w:rsidRPr="00D43B54">
        <w:rPr>
          <w:rFonts w:cs="Times New Roman"/>
          <w:i/>
        </w:rPr>
        <w:t xml:space="preserve">O. </w:t>
      </w:r>
      <w:proofErr w:type="spellStart"/>
      <w:r w:rsidR="00D43B54" w:rsidRPr="00D43B54">
        <w:rPr>
          <w:rFonts w:cs="Times New Roman"/>
          <w:i/>
        </w:rPr>
        <w:t>mykiss</w:t>
      </w:r>
      <w:proofErr w:type="spellEnd"/>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27"/>
      </w:r>
      <w:r w:rsidR="00D43B54" w:rsidRPr="00D43B54">
        <w:rPr>
          <w:rFonts w:cs="Times New Roman"/>
        </w:rPr>
        <w:t xml:space="preserve"> 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CD69A3">
        <w:rPr>
          <w:rFonts w:cs="Times New Roman"/>
          <w:i/>
        </w:rPr>
        <w:t xml:space="preserve">O. </w:t>
      </w:r>
      <w:proofErr w:type="spellStart"/>
      <w:r w:rsidR="00CD69A3">
        <w:rPr>
          <w:rFonts w:cs="Times New Roman"/>
          <w:i/>
        </w:rPr>
        <w:t>mykiss</w:t>
      </w:r>
      <w:proofErr w:type="spellEnd"/>
      <w:r w:rsidR="00CD69A3">
        <w:rPr>
          <w:rFonts w:cs="Times New Roman"/>
        </w:rPr>
        <w:t xml:space="preserve"> because</w:t>
      </w:r>
      <w:r w:rsidR="00CD69A3">
        <w:rPr>
          <w:rFonts w:cs="Times New Roman"/>
        </w:rPr>
        <w:t xml:space="preserve"> </w:t>
      </w:r>
      <w:r w:rsidR="00CD69A3">
        <w:rPr>
          <w:rFonts w:cs="Times New Roman"/>
        </w:rPr>
        <w:t>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CD69A3">
        <w:rPr>
          <w:rFonts w:cs="Times New Roman"/>
          <w:i/>
        </w:rPr>
        <w:t xml:space="preserve">O. </w:t>
      </w:r>
      <w:proofErr w:type="spellStart"/>
      <w:r w:rsidR="00CD69A3">
        <w:rPr>
          <w:rFonts w:cs="Times New Roman"/>
          <w:i/>
        </w:rPr>
        <w:t>mykiss</w:t>
      </w:r>
      <w:proofErr w:type="spellEnd"/>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del w:id="447" w:author="jbrowitt" w:date="2011-11-19T22:28:00Z">
        <w:r w:rsidRPr="00D43B54" w:rsidDel="00B54648">
          <w:rPr>
            <w:rFonts w:cs="Times New Roman"/>
          </w:rPr>
          <w:delText xml:space="preserve">are </w:delText>
        </w:r>
      </w:del>
      <w:ins w:id="448" w:author="jbrowitt" w:date="2011-11-19T22:28:00Z">
        <w:r w:rsidR="00B54648">
          <w:rPr>
            <w:rFonts w:cs="Times New Roman"/>
          </w:rPr>
          <w:t>make up</w:t>
        </w:r>
        <w:r w:rsidR="00B54648" w:rsidRPr="00D43B54">
          <w:rPr>
            <w:rFonts w:cs="Times New Roman"/>
          </w:rPr>
          <w:t xml:space="preserve"> </w:t>
        </w:r>
      </w:ins>
      <w:r w:rsidRPr="00D43B54">
        <w:rPr>
          <w:rFonts w:cs="Times New Roman"/>
        </w:rPr>
        <w:t xml:space="preserve">just one page in </w:t>
      </w:r>
      <w:ins w:id="449" w:author="jbrowitt" w:date="2011-11-19T22:28:00Z">
        <w:r w:rsidR="00B54648">
          <w:rPr>
            <w:rFonts w:cs="Times New Roman"/>
          </w:rPr>
          <w:t>the</w:t>
        </w:r>
      </w:ins>
      <w:del w:id="450" w:author="jbrowitt" w:date="2011-11-19T22:28:00Z">
        <w:r w:rsidRPr="00D43B54" w:rsidDel="00B54648">
          <w:rPr>
            <w:rFonts w:cs="Times New Roman"/>
          </w:rPr>
          <w:delText>a</w:delText>
        </w:r>
      </w:del>
      <w:r w:rsidRPr="00D43B54">
        <w:rPr>
          <w:rFonts w:cs="Times New Roman"/>
        </w:rPr>
        <w:t xml:space="preserve"> book of complex issues </w:t>
      </w:r>
      <w:ins w:id="451" w:author="jbrowitt" w:date="2011-11-19T22:29:00Z">
        <w:del w:id="452" w:author="allison parker" w:date="2011-11-20T23:37:00Z">
          <w:r w:rsidR="00B54648" w:rsidDel="00972C81">
            <w:rPr>
              <w:rFonts w:cs="Times New Roman"/>
            </w:rPr>
            <w:delText>that is</w:delText>
          </w:r>
        </w:del>
      </w:ins>
      <w:ins w:id="453" w:author="allison parker" w:date="2011-11-20T23:37:00Z">
        <w:r w:rsidR="00972C81">
          <w:rPr>
            <w:rFonts w:cs="Times New Roman"/>
          </w:rPr>
          <w:t>in</w:t>
        </w:r>
      </w:ins>
      <w:ins w:id="454" w:author="jbrowitt" w:date="2011-11-19T22:29:00Z">
        <w:r w:rsidR="00B54648">
          <w:rPr>
            <w:rFonts w:cs="Times New Roman"/>
          </w:rPr>
          <w:t xml:space="preserve"> </w:t>
        </w:r>
      </w:ins>
      <w:del w:id="455" w:author="jbrowitt" w:date="2011-11-19T22:29:00Z">
        <w:r w:rsidRPr="00D43B54" w:rsidDel="00B54648">
          <w:rPr>
            <w:rFonts w:cs="Times New Roman"/>
          </w:rPr>
          <w:delText xml:space="preserve">named </w:delText>
        </w:r>
      </w:del>
      <w:r w:rsidR="00B54648">
        <w:rPr>
          <w:rFonts w:cs="Times New Roman"/>
        </w:rPr>
        <w:t>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del w:id="456" w:author="jbrowitt" w:date="2011-11-19T22:29:00Z">
        <w:r w:rsidRPr="00D43B54" w:rsidDel="00B54648">
          <w:rPr>
            <w:rFonts w:cs="Times New Roman"/>
          </w:rPr>
          <w:delText xml:space="preserve">down </w:delText>
        </w:r>
      </w:del>
      <w:ins w:id="457" w:author="jbrowitt" w:date="2011-11-19T22:29:00Z">
        <w:r w:rsidR="00B54648">
          <w:rPr>
            <w:rFonts w:cs="Times New Roman"/>
          </w:rPr>
          <w:t>from</w:t>
        </w:r>
        <w:r w:rsidR="00B54648" w:rsidRPr="00D43B54">
          <w:rPr>
            <w:rFonts w:cs="Times New Roman"/>
          </w:rPr>
          <w:t xml:space="preserve"> </w:t>
        </w:r>
      </w:ins>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28"/>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 stem</w:t>
      </w:r>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29"/>
      </w:r>
      <w:r w:rsidRPr="00D43B54">
        <w:rPr>
          <w:rFonts w:cs="Times New Roman"/>
        </w:rPr>
        <w:t xml:space="preserve">  </w:t>
      </w:r>
    </w:p>
    <w:p w:rsidR="00D43B54" w:rsidRPr="00D43B54" w:rsidRDefault="00073263" w:rsidP="00D43B54">
      <w:pPr>
        <w:spacing w:line="480" w:lineRule="auto"/>
        <w:ind w:firstLine="720"/>
        <w:rPr>
          <w:rFonts w:cs="Times New Roman"/>
        </w:rPr>
      </w:pPr>
      <w:ins w:id="458" w:author="allison parker" w:date="2011-11-20T23:39:00Z">
        <w:r>
          <w:rPr>
            <w:rFonts w:cs="Times New Roman"/>
          </w:rPr>
          <w:lastRenderedPageBreak/>
          <w:t>Landscape a</w:t>
        </w:r>
      </w:ins>
      <w:del w:id="459" w:author="allison parker" w:date="2011-11-20T23:39:00Z">
        <w:r w:rsidR="00D43B54" w:rsidRPr="00D43B54" w:rsidDel="00073263">
          <w:rPr>
            <w:rFonts w:cs="Times New Roman"/>
          </w:rPr>
          <w:delText>A</w:delText>
        </w:r>
      </w:del>
      <w:r w:rsidR="00D43B54" w:rsidRPr="00D43B54">
        <w:rPr>
          <w:rFonts w:cs="Times New Roman"/>
        </w:rPr>
        <w:t xml:space="preserve">lterations </w:t>
      </w:r>
      <w:del w:id="460" w:author="allison parker" w:date="2011-11-20T23:39:00Z">
        <w:r w:rsidR="00D43B54" w:rsidRPr="00D43B54" w:rsidDel="00073263">
          <w:rPr>
            <w:rFonts w:cs="Times New Roman"/>
          </w:rPr>
          <w:delText xml:space="preserve">to the landscape </w:delText>
        </w:r>
      </w:del>
      <w:r w:rsidR="00D43B54" w:rsidRPr="00D43B54">
        <w:rPr>
          <w:rFonts w:cs="Times New Roman"/>
        </w:rPr>
        <w:t xml:space="preserve">have created problems with water </w:t>
      </w:r>
      <w:proofErr w:type="spellStart"/>
      <w:r w:rsidR="00D43B54" w:rsidRPr="00D43B54">
        <w:rPr>
          <w:rFonts w:cs="Times New Roman"/>
        </w:rPr>
        <w:t>quality</w:t>
      </w:r>
      <w:proofErr w:type="gramStart"/>
      <w:r w:rsidR="00D43B54" w:rsidRPr="00D43B54">
        <w:rPr>
          <w:rFonts w:cs="Times New Roman"/>
        </w:rPr>
        <w:t>,</w:t>
      </w:r>
      <w:ins w:id="461" w:author="Ryan  Boylan" w:date="2011-11-21T18:27:00Z">
        <w:r w:rsidR="007622BB">
          <w:rPr>
            <w:rFonts w:cs="Times New Roman"/>
          </w:rPr>
          <w:t>and</w:t>
        </w:r>
        <w:proofErr w:type="spellEnd"/>
        <w:proofErr w:type="gramEnd"/>
        <w:r w:rsidR="007622BB">
          <w:rPr>
            <w:rFonts w:cs="Times New Roman"/>
          </w:rPr>
          <w:t xml:space="preserve"> quantity</w:t>
        </w:r>
      </w:ins>
      <w:del w:id="462" w:author="Ryan  Boylan" w:date="2011-11-21T18:27:00Z">
        <w:r w:rsidR="00D43B54" w:rsidRPr="00D43B54" w:rsidDel="007622BB">
          <w:rPr>
            <w:rFonts w:cs="Times New Roman"/>
          </w:rPr>
          <w:delText xml:space="preserve"> quanti</w:delText>
        </w:r>
      </w:del>
      <w:ins w:id="463" w:author="jbrowitt" w:date="2011-11-20T09:12:00Z">
        <w:del w:id="464" w:author="Ryan  Boylan" w:date="2011-11-21T18:27:00Z">
          <w:r w:rsidR="004A4C35" w:rsidDel="007622BB">
            <w:rPr>
              <w:rFonts w:cs="Times New Roman"/>
            </w:rPr>
            <w:delText>ta</w:delText>
          </w:r>
        </w:del>
      </w:ins>
      <w:del w:id="465" w:author="Ryan  Boylan" w:date="2011-11-21T18:27:00Z">
        <w:r w:rsidR="00D43B54" w:rsidRPr="00D43B54" w:rsidDel="007622BB">
          <w:rPr>
            <w:rFonts w:cs="Times New Roman"/>
          </w:rPr>
          <w:delText>t</w:delText>
        </w:r>
      </w:del>
      <w:ins w:id="466" w:author="jbrowitt" w:date="2011-11-19T22:30:00Z">
        <w:del w:id="467" w:author="Ryan  Boylan" w:date="2011-11-21T18:27:00Z">
          <w:r w:rsidR="00F207A1" w:rsidDel="007622BB">
            <w:rPr>
              <w:rFonts w:cs="Times New Roman"/>
            </w:rPr>
            <w:delText>ively</w:delText>
          </w:r>
        </w:del>
      </w:ins>
      <w:del w:id="468" w:author="jbrowitt" w:date="2011-11-19T22:30:00Z">
        <w:r w:rsidR="00D43B54" w:rsidRPr="00D43B54" w:rsidDel="00F207A1">
          <w:rPr>
            <w:rFonts w:cs="Times New Roman"/>
          </w:rPr>
          <w:delText>y</w:delText>
        </w:r>
      </w:del>
      <w:r w:rsidR="00D43B54" w:rsidRPr="00D43B54">
        <w:rPr>
          <w:rFonts w:cs="Times New Roman"/>
        </w:rPr>
        <w:t xml:space="preserve"> affecting the native and migratory </w:t>
      </w:r>
      <w:r w:rsidR="00CD69A3">
        <w:rPr>
          <w:rFonts w:cs="Times New Roman"/>
          <w:i/>
        </w:rPr>
        <w:t xml:space="preserve">O. </w:t>
      </w:r>
      <w:proofErr w:type="spellStart"/>
      <w:r w:rsidR="00CD69A3">
        <w:rPr>
          <w:rFonts w:cs="Times New Roman"/>
          <w:i/>
        </w:rPr>
        <w:t>mykiss</w:t>
      </w:r>
      <w:proofErr w:type="spellEnd"/>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ins w:id="469" w:author="jbrowitt" w:date="2011-11-19T22:30:00Z">
        <w:r w:rsidR="00F207A1">
          <w:rPr>
            <w:rFonts w:cs="Times New Roman"/>
          </w:rPr>
          <w:t>,</w:t>
        </w:r>
      </w:ins>
      <w:r w:rsidR="00D43B54" w:rsidRPr="00D43B54">
        <w:rPr>
          <w:rFonts w:cs="Times New Roman"/>
        </w:rPr>
        <w:t xml:space="preserve"> and dirt roads constrict many miles of stream throughout the drainages</w:t>
      </w:r>
      <w:del w:id="470" w:author="jbrowitt" w:date="2011-11-19T22:31:00Z">
        <w:r w:rsidR="00D43B54" w:rsidRPr="00D43B54" w:rsidDel="00F207A1">
          <w:rPr>
            <w:rFonts w:cs="Times New Roman"/>
          </w:rPr>
          <w:delText>,</w:delText>
        </w:r>
      </w:del>
      <w:r w:rsidR="00D43B54" w:rsidRPr="00D43B54">
        <w:rPr>
          <w:rFonts w:cs="Times New Roman"/>
        </w:rPr>
        <w:t xml:space="preserve"> and create numerous fish passage barriers at </w:t>
      </w:r>
      <w:del w:id="471" w:author="jbrowitt" w:date="2011-11-19T22:31:00Z">
        <w:r w:rsidR="00D43B54" w:rsidRPr="00D43B54" w:rsidDel="00F207A1">
          <w:rPr>
            <w:rFonts w:cs="Times New Roman"/>
          </w:rPr>
          <w:delText xml:space="preserve">those </w:delText>
        </w:r>
      </w:del>
      <w:r w:rsidR="00D43B54" w:rsidRPr="00D43B54">
        <w:rPr>
          <w:rFonts w:cs="Times New Roman"/>
        </w:rPr>
        <w:t>locations where stream channels are crossed.</w:t>
      </w:r>
      <w:r>
        <w:rPr>
          <w:rStyle w:val="FootnoteReference"/>
          <w:rFonts w:cs="Times New Roman"/>
        </w:rPr>
        <w:footnoteReference w:id="30"/>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31"/>
      </w:r>
      <w:r w:rsidR="00D43B54" w:rsidRPr="00D43B54">
        <w:rPr>
          <w:rFonts w:cs="Times New Roman"/>
        </w:rPr>
        <w:t xml:space="preserve"> The alterations to the landscape, and various land uses provides a unique set of circumstances, which</w:t>
      </w:r>
      <w:del w:id="474" w:author="jbrowitt" w:date="2011-11-19T22:32:00Z">
        <w:r w:rsidR="00D43B54" w:rsidRPr="00D43B54" w:rsidDel="00F207A1">
          <w:rPr>
            <w:rFonts w:cs="Times New Roman"/>
          </w:rPr>
          <w:delText>,</w:delText>
        </w:r>
      </w:del>
      <w:r w:rsidR="00D43B54" w:rsidRPr="00D43B54">
        <w:rPr>
          <w:rFonts w:cs="Times New Roman"/>
        </w:rPr>
        <w:t xml:space="preserve">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32"/>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w:t>
      </w:r>
      <w:del w:id="476" w:author="allison parker" w:date="2011-11-20T23:41:00Z">
        <w:r w:rsidRPr="00D43B54" w:rsidDel="00073263">
          <w:rPr>
            <w:rFonts w:eastAsia="Times New Roman" w:cs="Times New Roman"/>
            <w:iCs/>
          </w:rPr>
          <w:delText xml:space="preserve">that </w:delText>
        </w:r>
      </w:del>
      <w:r w:rsidRPr="00D43B54">
        <w:rPr>
          <w:rFonts w:eastAsia="Times New Roman" w:cs="Times New Roman"/>
          <w:iCs/>
        </w:rPr>
        <w:t xml:space="preserve">specifically </w:t>
      </w:r>
      <w:ins w:id="477" w:author="jbrowitt" w:date="2011-11-19T22:32:00Z">
        <w:r w:rsidR="00F207A1">
          <w:rPr>
            <w:rFonts w:eastAsia="Times New Roman" w:cs="Times New Roman"/>
            <w:iCs/>
          </w:rPr>
          <w:t>a</w:t>
        </w:r>
      </w:ins>
      <w:del w:id="478" w:author="jbrowitt" w:date="2011-11-19T22:32:00Z">
        <w:r w:rsidRPr="00D43B54" w:rsidDel="00F207A1">
          <w:rPr>
            <w:rFonts w:eastAsia="Times New Roman" w:cs="Times New Roman"/>
            <w:iCs/>
          </w:rPr>
          <w:delText>e</w:delText>
        </w:r>
      </w:del>
      <w:r w:rsidRPr="00D43B54">
        <w:rPr>
          <w:rFonts w:eastAsia="Times New Roman" w:cs="Times New Roman"/>
          <w:iCs/>
        </w:rPr>
        <w:t>ffect</w:t>
      </w:r>
      <w:ins w:id="479" w:author="allison parker" w:date="2011-11-20T23:41:00Z">
        <w:r w:rsidR="00073263">
          <w:rPr>
            <w:rFonts w:eastAsia="Times New Roman" w:cs="Times New Roman"/>
            <w:iCs/>
          </w:rPr>
          <w:t>ing</w:t>
        </w:r>
      </w:ins>
      <w:del w:id="480" w:author="allison parker" w:date="2011-11-20T23:41:00Z">
        <w:r w:rsidRPr="00D43B54" w:rsidDel="00073263">
          <w:rPr>
            <w:rFonts w:eastAsia="Times New Roman" w:cs="Times New Roman"/>
            <w:iCs/>
          </w:rPr>
          <w:delText>s</w:delText>
        </w:r>
      </w:del>
      <w:r w:rsidRPr="00D43B54">
        <w:rPr>
          <w:rFonts w:eastAsia="Times New Roman" w:cs="Times New Roman"/>
          <w:iCs/>
        </w:rPr>
        <w:t xml:space="preserve"> </w:t>
      </w:r>
      <w:r w:rsidR="008B11D2">
        <w:rPr>
          <w:rFonts w:eastAsia="Times New Roman" w:cs="Times New Roman"/>
          <w:i/>
          <w:iCs/>
        </w:rPr>
        <w:t xml:space="preserve">O. </w:t>
      </w:r>
      <w:proofErr w:type="spellStart"/>
      <w:r w:rsidR="008B11D2">
        <w:rPr>
          <w:rFonts w:eastAsia="Times New Roman" w:cs="Times New Roman"/>
          <w:i/>
          <w:iCs/>
        </w:rPr>
        <w:t>mykiss</w:t>
      </w:r>
      <w:proofErr w:type="spellEnd"/>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del w:id="481" w:author="jbrowitt" w:date="2011-11-19T22:33:00Z">
        <w:r w:rsidRPr="00D43B54" w:rsidDel="00F207A1">
          <w:rPr>
            <w:rFonts w:cs="Times New Roman"/>
          </w:rPr>
          <w:delText xml:space="preserve">high </w:delText>
        </w:r>
      </w:del>
      <w:ins w:id="482" w:author="jbrowitt" w:date="2011-11-19T22:33:00Z">
        <w:r w:rsidR="00F207A1">
          <w:rPr>
            <w:rFonts w:cs="Times New Roman"/>
          </w:rPr>
          <w:t xml:space="preserve">periods of </w:t>
        </w:r>
      </w:ins>
      <w:r w:rsidRPr="00D43B54">
        <w:rPr>
          <w:rFonts w:cs="Times New Roman"/>
        </w:rPr>
        <w:t>flood</w:t>
      </w:r>
      <w:ins w:id="483" w:author="jbrowitt" w:date="2011-11-19T22:33:00Z">
        <w:r w:rsidR="00F207A1">
          <w:rPr>
            <w:rFonts w:cs="Times New Roman"/>
          </w:rPr>
          <w:t xml:space="preserve">ing </w:t>
        </w:r>
      </w:ins>
      <w:del w:id="484" w:author="jbrowitt" w:date="2011-11-19T22:33:00Z">
        <w:r w:rsidRPr="00D43B54" w:rsidDel="00F207A1">
          <w:rPr>
            <w:rFonts w:cs="Times New Roman"/>
          </w:rPr>
          <w:delText xml:space="preserve"> </w:delText>
        </w:r>
      </w:del>
      <w:r w:rsidRPr="00D43B54">
        <w:rPr>
          <w:rFonts w:cs="Times New Roman"/>
        </w:rPr>
        <w:t xml:space="preserve">and </w:t>
      </w:r>
      <w:del w:id="485" w:author="jbrowitt" w:date="2011-11-20T09:14:00Z">
        <w:r w:rsidRPr="00D43B54" w:rsidDel="004A4C35">
          <w:rPr>
            <w:rFonts w:cs="Times New Roman"/>
          </w:rPr>
          <w:delText xml:space="preserve">the </w:delText>
        </w:r>
      </w:del>
      <w:r w:rsidRPr="00D43B54">
        <w:rPr>
          <w:rFonts w:cs="Times New Roman"/>
        </w:rPr>
        <w:t>provide nutrient and sediment exchanges that are essential to the species</w:t>
      </w:r>
      <w:del w:id="486" w:author="allison parker" w:date="2011-11-20T23:42:00Z">
        <w:r w:rsidRPr="00D43B54" w:rsidDel="00073263">
          <w:rPr>
            <w:rFonts w:cs="Times New Roman"/>
          </w:rPr>
          <w:delText xml:space="preserve"> </w:delText>
        </w:r>
      </w:del>
      <w:customXmlDelRangeStart w:id="487" w:author="allison parker" w:date="2011-11-20T23:42:00Z"/>
      <w:sdt>
        <w:sdtPr>
          <w:rPr>
            <w:rFonts w:cs="Times New Roman"/>
          </w:rPr>
          <w:id w:val="21372628"/>
          <w:citation/>
        </w:sdtPr>
        <w:sdtEndPr/>
        <w:sdtContent>
          <w:customXmlDelRangeEnd w:id="487"/>
          <w:del w:id="488" w:author="allison parker" w:date="2011-11-20T23:42: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489" w:author="allison parker" w:date="2011-11-20T23:42:00Z"/>
        </w:sdtContent>
      </w:sdt>
      <w:customXmlDelRangeEnd w:id="489"/>
      <w:r w:rsidRPr="00D43B54">
        <w:rPr>
          <w:rFonts w:cs="Times New Roman"/>
        </w:rPr>
        <w:t>.</w:t>
      </w:r>
      <w:ins w:id="490" w:author="allison parker" w:date="2011-11-20T23:42:00Z">
        <w:r w:rsidR="00073263">
          <w:rPr>
            <w:rStyle w:val="FootnoteReference"/>
            <w:rFonts w:cs="Times New Roman"/>
          </w:rPr>
          <w:footnoteReference w:id="33"/>
        </w:r>
      </w:ins>
      <w:r w:rsidRPr="00D43B54">
        <w:rPr>
          <w:rFonts w:cs="Times New Roman"/>
        </w:rPr>
        <w:t xml:space="preserve"> It </w:t>
      </w:r>
      <w:del w:id="495" w:author="allison parker" w:date="2011-11-20T23:43:00Z">
        <w:r w:rsidRPr="00D43B54" w:rsidDel="00073263">
          <w:rPr>
            <w:rFonts w:cs="Times New Roman"/>
          </w:rPr>
          <w:delText xml:space="preserve">could </w:delText>
        </w:r>
      </w:del>
      <w:ins w:id="496" w:author="allison parker" w:date="2011-11-20T23:43:00Z">
        <w:r w:rsidR="00073263" w:rsidRPr="00D43B54">
          <w:rPr>
            <w:rFonts w:cs="Times New Roman"/>
          </w:rPr>
          <w:t>c</w:t>
        </w:r>
        <w:r w:rsidR="00073263">
          <w:rPr>
            <w:rFonts w:cs="Times New Roman"/>
          </w:rPr>
          <w:t>an</w:t>
        </w:r>
        <w:r w:rsidR="00073263" w:rsidRPr="00D43B54">
          <w:rPr>
            <w:rFonts w:cs="Times New Roman"/>
          </w:rPr>
          <w:t xml:space="preserve"> </w:t>
        </w:r>
      </w:ins>
      <w:r w:rsidRPr="00D43B54">
        <w:rPr>
          <w:rFonts w:cs="Times New Roman"/>
        </w:rPr>
        <w:t xml:space="preserve">be deduced that if there is no connection to the floodplain, the fish species that rely on these areas can lose access to these types of refuge and may not survive </w:t>
      </w:r>
      <w:ins w:id="497" w:author="jbrowitt" w:date="2011-11-19T22:33:00Z">
        <w:r w:rsidR="00F207A1">
          <w:rPr>
            <w:rFonts w:cs="Times New Roman"/>
          </w:rPr>
          <w:t>a</w:t>
        </w:r>
      </w:ins>
      <w:del w:id="498" w:author="jbrowitt" w:date="2011-11-19T22:33:00Z">
        <w:r w:rsidRPr="00D43B54" w:rsidDel="00F207A1">
          <w:rPr>
            <w:rFonts w:cs="Times New Roman"/>
          </w:rPr>
          <w:delText>the</w:delText>
        </w:r>
      </w:del>
      <w:r w:rsidRPr="00D43B54">
        <w:rPr>
          <w:rFonts w:cs="Times New Roman"/>
        </w:rPr>
        <w:t xml:space="preserve"> large flood event</w:t>
      </w:r>
      <w:r w:rsidR="00073263">
        <w:rPr>
          <w:rFonts w:cs="Times New Roman"/>
        </w:rPr>
        <w:t>.</w:t>
      </w:r>
      <w:r w:rsidR="00073263">
        <w:rPr>
          <w:rStyle w:val="FootnoteReference"/>
          <w:rFonts w:cs="Times New Roman"/>
        </w:rPr>
        <w:footnoteReference w:id="34"/>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ins w:id="500" w:author="jbrowitt" w:date="2011-11-19T22:34:00Z">
        <w:r w:rsidR="00F207A1">
          <w:rPr>
            <w:rFonts w:cs="Times New Roman"/>
          </w:rPr>
          <w:t>,</w:t>
        </w:r>
      </w:ins>
      <w:r w:rsidRPr="00D43B54">
        <w:rPr>
          <w:rFonts w:cs="Times New Roman"/>
        </w:rPr>
        <w:t xml:space="preserve"> but we will </w:t>
      </w:r>
      <w:del w:id="501" w:author="jbrowitt" w:date="2011-11-19T22:34:00Z">
        <w:r w:rsidRPr="00D43B54" w:rsidDel="00F207A1">
          <w:rPr>
            <w:rFonts w:cs="Times New Roman"/>
          </w:rPr>
          <w:delText xml:space="preserve">just </w:delText>
        </w:r>
      </w:del>
      <w:r w:rsidRPr="00D43B54">
        <w:rPr>
          <w:rFonts w:cs="Times New Roman"/>
        </w:rPr>
        <w:t xml:space="preserve">touch on </w:t>
      </w:r>
      <w:ins w:id="502" w:author="jbrowitt" w:date="2011-11-19T22:34:00Z">
        <w:r w:rsidR="00F207A1">
          <w:rPr>
            <w:rFonts w:cs="Times New Roman"/>
          </w:rPr>
          <w:t xml:space="preserve">just </w:t>
        </w:r>
      </w:ins>
      <w:r w:rsidRPr="00D43B54">
        <w:rPr>
          <w:rFonts w:cs="Times New Roman"/>
        </w:rPr>
        <w:t xml:space="preserve">two here.  First, communities that participate in the NFIP must comply with the NFIP’s minimum floodplain management criteria, which permit development in </w:t>
      </w:r>
      <w:r w:rsidRPr="00D43B54">
        <w:rPr>
          <w:rFonts w:cs="Times New Roman"/>
        </w:rPr>
        <w:lastRenderedPageBreak/>
        <w:t xml:space="preserve">the floodplain as long as structures are placed on fill or stem walls at or above the base flood elevation, or BFE </w:t>
      </w:r>
      <w:customXmlDelRangeStart w:id="503" w:author="allison parker" w:date="2011-11-20T23:44:00Z"/>
      <w:sdt>
        <w:sdtPr>
          <w:rPr>
            <w:rFonts w:cs="Times New Roman"/>
          </w:rPr>
          <w:id w:val="21372663"/>
          <w:citation/>
        </w:sdtPr>
        <w:sdtEndPr/>
        <w:sdtContent>
          <w:customXmlDelRangeEnd w:id="503"/>
          <w:del w:id="504" w:author="allison parker" w:date="2011-11-20T23:44:00Z">
            <w:r w:rsidR="006D2472" w:rsidRPr="00D43B54" w:rsidDel="00073263">
              <w:rPr>
                <w:rFonts w:cs="Times New Roman"/>
              </w:rPr>
              <w:fldChar w:fldCharType="begin"/>
            </w:r>
            <w:r w:rsidRPr="00D43B54" w:rsidDel="00073263">
              <w:rPr>
                <w:rFonts w:cs="Times New Roman"/>
              </w:rPr>
              <w:delInstrText xml:space="preserve"> CITATION Nat08 \l 1033 </w:delInstrText>
            </w:r>
            <w:r w:rsidR="006D2472" w:rsidRPr="00D43B54" w:rsidDel="00073263">
              <w:rPr>
                <w:rFonts w:cs="Times New Roman"/>
              </w:rPr>
              <w:fldChar w:fldCharType="separate"/>
            </w:r>
            <w:r w:rsidRPr="00D43B54" w:rsidDel="00073263">
              <w:rPr>
                <w:rFonts w:cs="Times New Roman"/>
                <w:noProof/>
              </w:rPr>
              <w:delText>(National Marine Fisheries Service, 2008)</w:delText>
            </w:r>
            <w:r w:rsidR="006D2472" w:rsidRPr="00D43B54" w:rsidDel="00073263">
              <w:rPr>
                <w:rFonts w:cs="Times New Roman"/>
                <w:noProof/>
              </w:rPr>
              <w:fldChar w:fldCharType="end"/>
            </w:r>
          </w:del>
          <w:customXmlDelRangeStart w:id="505" w:author="allison parker" w:date="2011-11-20T23:44:00Z"/>
        </w:sdtContent>
      </w:sdt>
      <w:customXmlDelRangeEnd w:id="505"/>
      <w:r w:rsidRPr="00D43B54">
        <w:rPr>
          <w:rFonts w:cs="Times New Roman"/>
        </w:rPr>
        <w:t>.</w:t>
      </w:r>
      <w:ins w:id="506" w:author="allison parker" w:date="2011-11-20T23:43:00Z">
        <w:r w:rsidR="00073263">
          <w:rPr>
            <w:rStyle w:val="FootnoteReference"/>
            <w:rFonts w:cs="Times New Roman"/>
          </w:rPr>
          <w:footnoteReference w:id="35"/>
        </w:r>
      </w:ins>
      <w:r w:rsidRPr="00D43B54">
        <w:rPr>
          <w:rFonts w:cs="Times New Roman"/>
        </w:rPr>
        <w:t xml:space="preserve">  This is the water surface elevation associated </w:t>
      </w:r>
      <w:ins w:id="511" w:author="jbrowitt" w:date="2011-11-19T22:34:00Z">
        <w:r w:rsidR="00F207A1">
          <w:rPr>
            <w:rFonts w:cs="Times New Roman"/>
          </w:rPr>
          <w:t xml:space="preserve">with a </w:t>
        </w:r>
      </w:ins>
      <w:del w:id="512" w:author="jbrowitt" w:date="2011-11-19T22:34:00Z">
        <w:r w:rsidRPr="00D43B54" w:rsidDel="00F207A1">
          <w:rPr>
            <w:rFonts w:cs="Times New Roman"/>
          </w:rPr>
          <w:delText xml:space="preserve">the </w:delText>
        </w:r>
      </w:del>
      <w:r w:rsidRPr="00D43B54">
        <w:rPr>
          <w:rFonts w:cs="Times New Roman"/>
        </w:rPr>
        <w:t>100</w:t>
      </w:r>
      <w:ins w:id="513" w:author="jbrowitt" w:date="2011-11-19T22:34:00Z">
        <w:r w:rsidR="00F207A1">
          <w:rPr>
            <w:rFonts w:cs="Times New Roman"/>
          </w:rPr>
          <w:t>-</w:t>
        </w:r>
      </w:ins>
      <w:del w:id="514" w:author="jbrowitt" w:date="2011-11-19T22:34:00Z">
        <w:r w:rsidRPr="00D43B54" w:rsidDel="00F207A1">
          <w:rPr>
            <w:rFonts w:cs="Times New Roman"/>
          </w:rPr>
          <w:delText xml:space="preserve"> </w:delText>
        </w:r>
      </w:del>
      <w:r w:rsidRPr="00D43B54">
        <w:rPr>
          <w:rFonts w:cs="Times New Roman"/>
        </w:rPr>
        <w:t xml:space="preserve">year flood.  </w:t>
      </w:r>
      <w:ins w:id="515" w:author="jbrowitt" w:date="2011-11-19T22:35:00Z">
        <w:r w:rsidR="00F207A1">
          <w:rPr>
            <w:rFonts w:cs="Times New Roman"/>
          </w:rPr>
          <w:t>F</w:t>
        </w:r>
      </w:ins>
      <w:r w:rsidRPr="00D43B54">
        <w:rPr>
          <w:rFonts w:cs="Times New Roman"/>
        </w:rPr>
        <w:t>illing or building stem walls one foot above the BFE will destroy any existing flood plain connectivity and encroach</w:t>
      </w:r>
      <w:del w:id="516" w:author="Audrey Squires" w:date="2011-11-22T14:28:00Z">
        <w:r w:rsidRPr="00D43B54" w:rsidDel="0070015E">
          <w:rPr>
            <w:rFonts w:cs="Times New Roman"/>
          </w:rPr>
          <w:delText>es</w:delText>
        </w:r>
      </w:del>
      <w:r w:rsidRPr="00D43B54">
        <w:rPr>
          <w:rFonts w:cs="Times New Roman"/>
        </w:rPr>
        <w:t xml:space="preserve"> on the existing stream channel.  The encroachment will increase stream velocities and volumes. In turn</w:t>
      </w:r>
      <w:ins w:id="517" w:author="jbrowitt" w:date="2011-11-19T22:35:00Z">
        <w:r w:rsidR="00F207A1">
          <w:rPr>
            <w:rFonts w:cs="Times New Roman"/>
          </w:rPr>
          <w:t>,</w:t>
        </w:r>
      </w:ins>
      <w:ins w:id="518" w:author="jbrowitt" w:date="2011-11-19T22:36:00Z">
        <w:r w:rsidR="00F207A1">
          <w:rPr>
            <w:rFonts w:cs="Times New Roman"/>
          </w:rPr>
          <w:t xml:space="preserve"> </w:t>
        </w:r>
      </w:ins>
      <w:r w:rsidRPr="00D43B54">
        <w:rPr>
          <w:rFonts w:cs="Times New Roman"/>
        </w:rPr>
        <w:t xml:space="preserve">the refuge that was once present </w:t>
      </w:r>
      <w:ins w:id="519" w:author="jbrowitt" w:date="2011-11-19T22:36:00Z">
        <w:r w:rsidR="00F207A1">
          <w:rPr>
            <w:rFonts w:cs="Times New Roman"/>
          </w:rPr>
          <w:t xml:space="preserve">will be fragmented or </w:t>
        </w:r>
      </w:ins>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ins w:id="520" w:author="jbrowitt" w:date="2011-11-19T22:36:00Z">
        <w:r w:rsidR="00F207A1">
          <w:rPr>
            <w:rFonts w:cs="Times New Roman"/>
          </w:rPr>
          <w:t>,</w:t>
        </w:r>
      </w:ins>
      <w:r w:rsidRPr="00D43B54">
        <w:rPr>
          <w:rFonts w:cs="Times New Roman"/>
        </w:rPr>
        <w:t xml:space="preserve"> if levees are constructed to mitigate flood damage, FEMA will not include these areas in the mapping process</w:t>
      </w:r>
      <w:del w:id="521" w:author="Audrey Squires" w:date="2011-11-22T14:28:00Z">
        <w:r w:rsidRPr="00D43B54" w:rsidDel="0070015E">
          <w:rPr>
            <w:rFonts w:cs="Times New Roman"/>
          </w:rPr>
          <w:delText>,</w:delText>
        </w:r>
      </w:del>
      <w:r w:rsidRPr="00D43B54">
        <w:rPr>
          <w:rFonts w:cs="Times New Roman"/>
        </w:rPr>
        <w:t xml:space="preserve"> or </w:t>
      </w:r>
      <w:ins w:id="522" w:author="Audrey Squires" w:date="2011-11-22T14:28:00Z">
        <w:r w:rsidR="0070015E">
          <w:rPr>
            <w:rFonts w:cs="Times New Roman"/>
          </w:rPr>
          <w:t xml:space="preserve">will </w:t>
        </w:r>
      </w:ins>
      <w:r w:rsidRPr="00D43B54">
        <w:rPr>
          <w:rFonts w:cs="Times New Roman"/>
        </w:rPr>
        <w:t>require the purchase of flood insurance</w:t>
      </w:r>
      <w:ins w:id="523" w:author="jbrowitt" w:date="2011-11-19T22:37:00Z">
        <w:r w:rsidR="00F207A1">
          <w:rPr>
            <w:rFonts w:cs="Times New Roman"/>
          </w:rPr>
          <w:t>—</w:t>
        </w:r>
      </w:ins>
      <w:ins w:id="524" w:author="allison parker" w:date="2011-11-20T23:45:00Z">
        <w:r w:rsidR="00073263">
          <w:rPr>
            <w:rFonts w:cs="Times New Roman"/>
          </w:rPr>
          <w:t>reasoning that</w:t>
        </w:r>
      </w:ins>
      <w:r w:rsidRPr="00D43B54">
        <w:rPr>
          <w:rFonts w:cs="Times New Roman"/>
        </w:rPr>
        <w:t xml:space="preserve"> the levees will protect any development in these areas from floods. Levees diminish floodplain storage of water during floods, and confine the </w:t>
      </w:r>
      <w:ins w:id="525" w:author="jbrowitt" w:date="2011-11-19T22:37:00Z">
        <w:r w:rsidR="00F207A1">
          <w:rPr>
            <w:rFonts w:cs="Times New Roman"/>
          </w:rPr>
          <w:t>flows</w:t>
        </w:r>
      </w:ins>
      <w:r w:rsidRPr="00D43B54">
        <w:rPr>
          <w:rFonts w:cs="Times New Roman"/>
        </w:rPr>
        <w:t xml:space="preserve"> within a walled channel, pushing the flooding farther downstream and adding pressure to extend the levee flood</w:t>
      </w:r>
      <w:del w:id="526" w:author="Audrey Squires" w:date="2011-11-22T15:20:00Z">
        <w:r w:rsidR="00765C3F" w:rsidDel="00765C3F">
          <w:rPr>
            <w:rFonts w:cs="Times New Roman"/>
          </w:rPr>
          <w:delText xml:space="preserve"> (NMFS 2008</w:delText>
        </w:r>
      </w:del>
      <w:r w:rsidR="00765C3F">
        <w:rPr>
          <w:rFonts w:cs="Times New Roman"/>
        </w:rPr>
        <w:t>)</w:t>
      </w:r>
      <w:r w:rsidRPr="00D43B54">
        <w:rPr>
          <w:rFonts w:cs="Times New Roman"/>
        </w:rPr>
        <w:t>.</w:t>
      </w:r>
      <w:ins w:id="527" w:author="allison parker" w:date="2011-11-20T23:45:00Z">
        <w:r w:rsidR="00073263">
          <w:rPr>
            <w:rStyle w:val="FootnoteReference"/>
            <w:rFonts w:cs="Times New Roman"/>
          </w:rPr>
          <w:footnoteReference w:id="36"/>
        </w:r>
      </w:ins>
      <w:r w:rsidRPr="00D43B54">
        <w:rPr>
          <w:rFonts w:cs="Times New Roman"/>
        </w:rPr>
        <w:t xml:space="preserve"> This increases stream flow velocities in the channel, sediment loads</w:t>
      </w:r>
      <w:ins w:id="529" w:author="jbrowitt" w:date="2011-11-19T22:37:00Z">
        <w:r w:rsidR="00F207A1">
          <w:rPr>
            <w:rFonts w:cs="Times New Roman"/>
          </w:rPr>
          <w:t>,</w:t>
        </w:r>
      </w:ins>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Five primary factors that affect the ability to maintain a viable population of </w:t>
      </w:r>
      <w:r w:rsidRPr="00D43B54">
        <w:rPr>
          <w:rFonts w:cs="Times New Roman"/>
          <w:i/>
        </w:rPr>
        <w:t xml:space="preserve">O. </w:t>
      </w:r>
      <w:proofErr w:type="spellStart"/>
      <w:r w:rsidRPr="00D43B54">
        <w:rPr>
          <w:rFonts w:cs="Times New Roman"/>
          <w:i/>
        </w:rPr>
        <w:t>mykiss</w:t>
      </w:r>
      <w:proofErr w:type="spellEnd"/>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w:t>
      </w:r>
      <w:r w:rsidRPr="00D43B54">
        <w:rPr>
          <w:rFonts w:cs="Times New Roman"/>
        </w:rPr>
        <w:lastRenderedPageBreak/>
        <w:t>environmental processes</w:t>
      </w:r>
      <w:r w:rsidR="00073263">
        <w:rPr>
          <w:rFonts w:cs="Times New Roman"/>
        </w:rPr>
        <w:t>.”</w:t>
      </w:r>
      <w:r w:rsidR="00073263">
        <w:rPr>
          <w:rStyle w:val="FootnoteReference"/>
          <w:rFonts w:cs="Times New Roman"/>
        </w:rPr>
        <w:footnoteReference w:id="37"/>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38"/>
      </w:r>
    </w:p>
    <w:p w:rsidR="00D43B54" w:rsidRDefault="00D43B54" w:rsidP="00D43B54">
      <w:pPr>
        <w:spacing w:line="480" w:lineRule="auto"/>
        <w:ind w:firstLine="720"/>
        <w:rPr>
          <w:ins w:id="530" w:author="allison parker" w:date="2011-11-20T23:48:00Z"/>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39"/>
      </w:r>
      <w:r w:rsidRPr="00D43B54">
        <w:rPr>
          <w:rFonts w:cs="Times New Roman"/>
        </w:rPr>
        <w:t xml:space="preserve"> Decreasing the sediment load in the stream will create better habitat for </w:t>
      </w:r>
      <w:r w:rsidRPr="00D43B54">
        <w:rPr>
          <w:rFonts w:cs="Times New Roman"/>
          <w:i/>
        </w:rPr>
        <w:t xml:space="preserve">O. </w:t>
      </w:r>
      <w:proofErr w:type="spellStart"/>
      <w:r w:rsidRPr="00D43B54">
        <w:rPr>
          <w:rFonts w:cs="Times New Roman"/>
          <w:i/>
        </w:rPr>
        <w:t>mykiss</w:t>
      </w:r>
      <w:proofErr w:type="spellEnd"/>
      <w:r w:rsidRPr="00D43B54">
        <w:rPr>
          <w:rFonts w:cs="Times New Roman"/>
          <w:i/>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40"/>
      </w:r>
      <w:r w:rsidR="00073263">
        <w:rPr>
          <w:rFonts w:cs="Times New Roman"/>
        </w:rPr>
        <w:t xml:space="preserve"> </w:t>
      </w:r>
      <w:r w:rsidRPr="00D43B54">
        <w:rPr>
          <w:rFonts w:cs="Times New Roman"/>
        </w:rPr>
        <w:t xml:space="preserve">Decreased sediment load can be achieved through implementing </w:t>
      </w:r>
      <w:commentRangeStart w:id="531"/>
      <w:commentRangeStart w:id="532"/>
      <w:r w:rsidRPr="00D43B54">
        <w:rPr>
          <w:rFonts w:cs="Times New Roman"/>
        </w:rPr>
        <w:t xml:space="preserve">best </w:t>
      </w:r>
      <w:commentRangeEnd w:id="531"/>
      <w:r w:rsidR="00927CCE">
        <w:rPr>
          <w:rStyle w:val="CommentReference"/>
        </w:rPr>
        <w:commentReference w:id="531"/>
      </w:r>
      <w:r w:rsidRPr="00D43B54">
        <w:rPr>
          <w:rFonts w:cs="Times New Roman"/>
        </w:rPr>
        <w:t>management practices</w:t>
      </w:r>
      <w:commentRangeEnd w:id="532"/>
      <w:r w:rsidR="0070015E">
        <w:rPr>
          <w:rStyle w:val="CommentReference"/>
        </w:rPr>
        <w:commentReference w:id="532"/>
      </w:r>
      <w:r w:rsidRPr="00D43B54">
        <w:rPr>
          <w:rFonts w:cs="Times New Roman"/>
        </w:rPr>
        <w:t xml:space="preserve"> in agricultural fields </w:t>
      </w:r>
      <w:r w:rsidR="0093064A">
        <w:rPr>
          <w:rFonts w:cs="Times New Roman"/>
        </w:rPr>
        <w:t>and the restoration of</w:t>
      </w:r>
      <w:r w:rsidRPr="00D43B54">
        <w:rPr>
          <w:rFonts w:cs="Times New Roman"/>
        </w:rPr>
        <w:t xml:space="preserve"> vegetation to the riparian zones to reduce erosion. 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073263" w:rsidP="00073263">
      <w:pPr>
        <w:numPr>
          <w:ins w:id="533" w:author="allison parker" w:date="2011-11-20T23:48:00Z"/>
        </w:numPr>
        <w:spacing w:line="480" w:lineRule="auto"/>
        <w:rPr>
          <w:ins w:id="534" w:author="allison parker" w:date="2011-11-20T23:48:00Z"/>
          <w:rFonts w:cs="Times New Roman"/>
        </w:rPr>
      </w:pPr>
    </w:p>
    <w:p w:rsidR="00073263" w:rsidRDefault="009B1D59" w:rsidP="00073263">
      <w:pPr>
        <w:numPr>
          <w:ins w:id="535" w:author="allison parker" w:date="2011-11-20T23:48:00Z"/>
        </w:numPr>
        <w:spacing w:line="480" w:lineRule="auto"/>
        <w:rPr>
          <w:ins w:id="536" w:author="allison parker" w:date="2011-11-20T23:48:00Z"/>
          <w:rFonts w:cs="Times New Roman"/>
          <w:b/>
        </w:rPr>
      </w:pPr>
      <w:ins w:id="537" w:author="Audrey Squires" w:date="2011-11-22T14:39:00Z">
        <w:r>
          <w:rPr>
            <w:rFonts w:cs="Times New Roman"/>
            <w:b/>
          </w:rPr>
          <w:t xml:space="preserve">Section III: </w:t>
        </w:r>
      </w:ins>
      <w:ins w:id="538" w:author="allison parker" w:date="2011-11-20T23:48:00Z">
        <w:r w:rsidR="00073263">
          <w:rPr>
            <w:rFonts w:cs="Times New Roman"/>
            <w:b/>
          </w:rPr>
          <w:t>Solutions</w:t>
        </w:r>
      </w:ins>
      <w:ins w:id="539" w:author="Audrey Squires" w:date="2011-11-22T14:39:00Z">
        <w:r>
          <w:rPr>
            <w:rFonts w:cs="Times New Roman"/>
            <w:b/>
          </w:rPr>
          <w:t xml:space="preserve"> to the Lapwai Creek Watershed Problem</w:t>
        </w:r>
      </w:ins>
    </w:p>
    <w:p w:rsidR="00073263" w:rsidRDefault="00073263" w:rsidP="00073263">
      <w:pPr>
        <w:numPr>
          <w:ins w:id="540" w:author="allison parker" w:date="2011-11-20T23:48:00Z"/>
        </w:numPr>
        <w:spacing w:line="480" w:lineRule="auto"/>
        <w:rPr>
          <w:ins w:id="541" w:author="allison parker" w:date="2011-11-20T23:48:00Z"/>
          <w:rFonts w:cs="Times New Roman"/>
          <w:b/>
        </w:rPr>
      </w:pPr>
      <w:bookmarkStart w:id="542" w:name="_GoBack"/>
      <w:bookmarkEnd w:id="542"/>
    </w:p>
    <w:p w:rsidR="00073263" w:rsidRPr="006C7817" w:rsidRDefault="00073263" w:rsidP="00073263">
      <w:pPr>
        <w:numPr>
          <w:ins w:id="543" w:author="allison parker" w:date="2011-11-20T23:48:00Z"/>
        </w:numPr>
        <w:spacing w:line="480" w:lineRule="auto"/>
        <w:rPr>
          <w:ins w:id="544" w:author="allison parker" w:date="2011-11-20T23:48:00Z"/>
        </w:rPr>
      </w:pPr>
      <w:commentRangeStart w:id="545"/>
      <w:ins w:id="546" w:author="allison parker" w:date="2011-11-20T23:48:00Z">
        <w:r>
          <w:lastRenderedPageBreak/>
          <w:t>While the complex jurisdictional situation in the Lapwai Creek Watershed can be</w:t>
        </w:r>
      </w:ins>
      <w:ins w:id="547" w:author="allison parker" w:date="2011-11-20T23:49:00Z">
        <w:r>
          <w:t xml:space="preserve"> a challenge to a</w:t>
        </w:r>
        <w:r w:rsidR="00CD7E8D">
          <w:t>daptive governance, it can also</w:t>
        </w:r>
      </w:ins>
      <w:ins w:id="548" w:author="allison parker" w:date="2011-11-20T23:48:00Z">
        <w:r w:rsidR="00CD7E8D">
          <w:t xml:space="preserve">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ins>
    </w:p>
    <w:p w:rsidR="00073263" w:rsidRDefault="00073263" w:rsidP="00073263">
      <w:pPr>
        <w:numPr>
          <w:ins w:id="549" w:author="allison parker" w:date="2011-11-20T23:48:00Z"/>
        </w:numPr>
        <w:spacing w:line="480" w:lineRule="auto"/>
        <w:ind w:firstLine="720"/>
        <w:rPr>
          <w:ins w:id="550" w:author="allison parker" w:date="2011-11-20T23:48:00Z"/>
        </w:rPr>
      </w:pPr>
      <w:ins w:id="551" w:author="allison parker" w:date="2011-11-20T23:48:00Z">
        <w:r>
          <w:rPr>
            <w:rFonts w:cs="Times New Roman"/>
            <w:color w:val="000000"/>
          </w:rPr>
          <w:t>In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Pr>
            <w:rStyle w:val="FootnoteReference"/>
            <w:rFonts w:cs="Times New Roman"/>
            <w:color w:val="000000"/>
          </w:rPr>
          <w:footnoteReference w:id="41"/>
        </w:r>
      </w:ins>
      <w:commentRangeEnd w:id="545"/>
      <w:r w:rsidR="009B1D59">
        <w:rPr>
          <w:rStyle w:val="CommentReference"/>
        </w:rPr>
        <w:commentReference w:id="545"/>
      </w:r>
    </w:p>
    <w:p w:rsidR="00D17432" w:rsidRPr="009B1D59" w:rsidRDefault="00D17432" w:rsidP="009B1D59">
      <w:pPr>
        <w:numPr>
          <w:ins w:id="555" w:author="allison parker" w:date="2011-11-20T23:48:00Z"/>
        </w:numPr>
        <w:spacing w:line="480" w:lineRule="auto"/>
        <w:rPr>
          <w:rFonts w:cs="Times New Roman"/>
          <w:b/>
        </w:rPr>
      </w:pPr>
    </w:p>
    <w:sectPr w:rsidR="00D17432" w:rsidRPr="009B1D59" w:rsidSect="008001A9">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 w:author="Audrey Squires" w:date="2011-11-22T12:14:00Z" w:initials="AS">
    <w:p w:rsidR="0028115B" w:rsidRDefault="0028115B">
      <w:pPr>
        <w:pStyle w:val="CommentText"/>
      </w:pPr>
      <w:r>
        <w:rPr>
          <w:rStyle w:val="CommentReference"/>
        </w:rPr>
        <w:annotationRef/>
      </w:r>
      <w:r>
        <w:t xml:space="preserve">I feel like this section could be </w:t>
      </w:r>
      <w:proofErr w:type="gramStart"/>
      <w:r>
        <w:t>condensed  to</w:t>
      </w:r>
      <w:proofErr w:type="gramEnd"/>
      <w:r>
        <w:t xml:space="preserve"> save space. Something like: The field trip included visits to various sites within the Lapwai Creek Watershed, such as areas of historical importance, fisheries data collection sites, and the Bureau of Reclamation/Lewiston Orchards Irrigation District diversion site. Throughout these stops, Dr. Kennedy and other knowledgeable participants provided us with useful information for understanding the intricacies of the watershed and its conflicts.</w:t>
      </w:r>
    </w:p>
  </w:comment>
  <w:comment w:id="55" w:author="jbrowitt" w:date="2011-11-20T22:56:00Z" w:initials="browitt">
    <w:p w:rsidR="00291EA8" w:rsidRDefault="00291EA8">
      <w:pPr>
        <w:pStyle w:val="CommentText"/>
      </w:pPr>
      <w:r>
        <w:rPr>
          <w:rStyle w:val="CommentReference"/>
        </w:rPr>
        <w:annotationRef/>
      </w:r>
      <w:r>
        <w:t>Do we need a blurb about this meeting?</w:t>
      </w:r>
    </w:p>
  </w:comment>
  <w:comment w:id="56" w:author="allison parker" w:date="2011-11-20T22:57:00Z" w:initials="ap">
    <w:p w:rsidR="00291EA8" w:rsidRDefault="00291EA8">
      <w:pPr>
        <w:pStyle w:val="CommentText"/>
      </w:pPr>
      <w:r>
        <w:rPr>
          <w:rStyle w:val="CommentReference"/>
        </w:rPr>
        <w:annotationRef/>
      </w:r>
      <w:r>
        <w:t>I agree with Jim—we need a blurb but I can’t remember what the meeting was about. Does anyone remember this?</w:t>
      </w:r>
    </w:p>
  </w:comment>
  <w:comment w:id="57" w:author="Audrey Squires" w:date="2011-11-22T12:25:00Z" w:initials="AS">
    <w:p w:rsidR="00247334" w:rsidRDefault="00247334">
      <w:pPr>
        <w:pStyle w:val="CommentText"/>
      </w:pPr>
      <w:r>
        <w:rPr>
          <w:rStyle w:val="CommentReference"/>
        </w:rPr>
        <w:annotationRef/>
      </w:r>
      <w:r>
        <w:t>Looks like it’s there now (admin aspects, our backgrounds, focus of project, etc.)</w:t>
      </w:r>
    </w:p>
  </w:comment>
  <w:comment w:id="116" w:author="Audrey Squires" w:date="2011-11-22T14:54:00Z" w:initials="AS">
    <w:p w:rsidR="00877EAC" w:rsidRDefault="00877EAC">
      <w:pPr>
        <w:pStyle w:val="CommentText"/>
      </w:pPr>
      <w:r>
        <w:rPr>
          <w:rStyle w:val="CommentReference"/>
        </w:rPr>
        <w:annotationRef/>
      </w:r>
      <w:r>
        <w:t>What page number?</w:t>
      </w:r>
    </w:p>
  </w:comment>
  <w:comment w:id="120" w:author="Audrey Squires" w:date="2011-11-22T14:54:00Z" w:initials="AS">
    <w:p w:rsidR="00877EAC" w:rsidRDefault="00877EAC">
      <w:pPr>
        <w:pStyle w:val="CommentText"/>
      </w:pPr>
      <w:r>
        <w:rPr>
          <w:rStyle w:val="CommentReference"/>
        </w:rPr>
        <w:annotationRef/>
      </w:r>
      <w:r>
        <w:t>Page number</w:t>
      </w:r>
    </w:p>
  </w:comment>
  <w:comment w:id="225" w:author="Audrey Squires" w:date="2011-11-22T12:51:00Z" w:initials="AS">
    <w:p w:rsidR="00753C6B" w:rsidRDefault="00753C6B">
      <w:pPr>
        <w:pStyle w:val="CommentText"/>
      </w:pPr>
      <w:r>
        <w:rPr>
          <w:rStyle w:val="CommentReference"/>
        </w:rPr>
        <w:annotationRef/>
      </w:r>
      <w:r w:rsidR="00D72524">
        <w:t>Consistency… m</w:t>
      </w:r>
      <w:r>
        <w:t>ap or model?</w:t>
      </w:r>
    </w:p>
  </w:comment>
  <w:comment w:id="221" w:author="jbrowitt" w:date="2011-11-20T08:37:00Z" w:initials="browitt">
    <w:p w:rsidR="00291EA8" w:rsidRDefault="00291EA8">
      <w:pPr>
        <w:pStyle w:val="CommentText"/>
      </w:pPr>
      <w:r>
        <w:rPr>
          <w:rStyle w:val="CommentReference"/>
        </w:rPr>
        <w:annotationRef/>
      </w:r>
      <w:r>
        <w:t>I’m a little lost here. Is something missing from this statement?</w:t>
      </w:r>
    </w:p>
  </w:comment>
  <w:comment w:id="235" w:author="Audrey Squires" w:date="2011-11-22T12:50:00Z" w:initials="AS">
    <w:p w:rsidR="00D72524" w:rsidRDefault="00D72524">
      <w:pPr>
        <w:pStyle w:val="CommentText"/>
      </w:pPr>
      <w:r>
        <w:rPr>
          <w:rStyle w:val="CommentReference"/>
        </w:rPr>
        <w:annotationRef/>
      </w:r>
      <w:r>
        <w:t>Footnote needed</w:t>
      </w:r>
    </w:p>
  </w:comment>
  <w:comment w:id="238" w:author="Audrey Squires" w:date="2011-11-22T12:52:00Z" w:initials="AS">
    <w:p w:rsidR="00D72524" w:rsidRDefault="00D72524">
      <w:pPr>
        <w:pStyle w:val="CommentText"/>
      </w:pPr>
      <w:r>
        <w:rPr>
          <w:rStyle w:val="CommentReference"/>
        </w:rPr>
        <w:annotationRef/>
      </w:r>
      <w:r>
        <w:t>Again, consistency… concept or conceptual?</w:t>
      </w:r>
    </w:p>
  </w:comment>
  <w:comment w:id="239" w:author="Audrey Squires" w:date="2011-11-22T12:52:00Z" w:initials="AS">
    <w:p w:rsidR="00D72524" w:rsidRDefault="00D72524">
      <w:pPr>
        <w:pStyle w:val="CommentText"/>
      </w:pPr>
      <w:r>
        <w:rPr>
          <w:rStyle w:val="CommentReference"/>
        </w:rPr>
        <w:annotationRef/>
      </w:r>
      <w:r>
        <w:t>Okay, now that you’ve clarified the difference between concept model and conceptual map, make sure to look for consistency above.</w:t>
      </w:r>
    </w:p>
  </w:comment>
  <w:comment w:id="247" w:author="Audrey Squires" w:date="2011-11-22T13:57:00Z" w:initials="AS">
    <w:p w:rsidR="008B11D2" w:rsidRDefault="008B11D2">
      <w:pPr>
        <w:pStyle w:val="CommentText"/>
      </w:pPr>
      <w:r>
        <w:rPr>
          <w:rStyle w:val="CommentReference"/>
        </w:rPr>
        <w:annotationRef/>
      </w:r>
      <w:r>
        <w:t>Chris, do you have any citations for this section?</w:t>
      </w:r>
    </w:p>
  </w:comment>
  <w:comment w:id="249" w:author="Audrey Squires" w:date="2011-11-22T13:02:00Z" w:initials="AS">
    <w:p w:rsidR="00A844DC" w:rsidRDefault="00A844DC">
      <w:pPr>
        <w:pStyle w:val="CommentText"/>
      </w:pPr>
      <w:r>
        <w:rPr>
          <w:rStyle w:val="CommentReference"/>
        </w:rPr>
        <w:annotationRef/>
      </w:r>
      <w:r>
        <w:t>This is a little confusing to me – a little heavy on the adjectives. Thoughts?</w:t>
      </w:r>
    </w:p>
  </w:comment>
  <w:comment w:id="250" w:author="Ryan  Boylan" w:date="2011-11-21T15:27:00Z" w:initials="RB">
    <w:p w:rsidR="00291EA8" w:rsidRDefault="00291EA8">
      <w:pPr>
        <w:pStyle w:val="CommentText"/>
      </w:pPr>
      <w:r>
        <w:rPr>
          <w:rStyle w:val="CommentReference"/>
        </w:rPr>
        <w:annotationRef/>
      </w:r>
      <w:r>
        <w:t xml:space="preserve">We need to decide how we want to refer to Steelhead so we stay consistent.  </w:t>
      </w:r>
    </w:p>
  </w:comment>
  <w:comment w:id="251" w:author="Audrey Squires" w:date="2011-11-22T13:30:00Z" w:initials="AS">
    <w:p w:rsidR="00CC5DA5" w:rsidRPr="00CC5DA5" w:rsidRDefault="00CC5DA5">
      <w:pPr>
        <w:pStyle w:val="CommentText"/>
      </w:pPr>
      <w:r>
        <w:rPr>
          <w:rStyle w:val="CommentReference"/>
        </w:rPr>
        <w:annotationRef/>
      </w:r>
      <w:r>
        <w:t xml:space="preserve">Maybe just list steelhead since that is our focus. And going off of Ryan’s comment, I used </w:t>
      </w:r>
      <w:proofErr w:type="spellStart"/>
      <w:r>
        <w:rPr>
          <w:i/>
        </w:rPr>
        <w:t>O</w:t>
      </w:r>
      <w:proofErr w:type="spellEnd"/>
      <w:r>
        <w:rPr>
          <w:i/>
        </w:rPr>
        <w:t xml:space="preserve">. </w:t>
      </w:r>
      <w:proofErr w:type="spellStart"/>
      <w:r>
        <w:rPr>
          <w:i/>
        </w:rPr>
        <w:t>mykiss</w:t>
      </w:r>
      <w:proofErr w:type="spellEnd"/>
      <w:r>
        <w:rPr>
          <w:i/>
        </w:rPr>
        <w:t xml:space="preserve"> </w:t>
      </w:r>
      <w:r>
        <w:t>since the scientific name is typically used in scientific literature. We should have a group vote!</w:t>
      </w:r>
    </w:p>
  </w:comment>
  <w:comment w:id="254" w:author="allison parker" w:date="2011-11-20T23:18:00Z" w:initials="ap">
    <w:p w:rsidR="00291EA8" w:rsidRDefault="00291EA8">
      <w:pPr>
        <w:pStyle w:val="CommentText"/>
      </w:pPr>
      <w:r>
        <w:rPr>
          <w:rStyle w:val="CommentReference"/>
        </w:rPr>
        <w:annotationRef/>
      </w:r>
      <w:r>
        <w:t>I’m confused about what this means—is it a term of art?</w:t>
      </w:r>
    </w:p>
  </w:comment>
  <w:comment w:id="255" w:author="Audrey Squires" w:date="2011-11-22T13:07:00Z" w:initials="AS">
    <w:p w:rsidR="00A844DC" w:rsidRDefault="00A844DC">
      <w:pPr>
        <w:pStyle w:val="CommentText"/>
      </w:pPr>
      <w:r>
        <w:rPr>
          <w:rStyle w:val="CommentReference"/>
        </w:rPr>
        <w:annotationRef/>
      </w:r>
      <w:r>
        <w:t>I agree, I kind of get what you’re referring to with decision-space because I’ve heard you use it, but I’m not sure Barb and Jan will agree with the terminology.</w:t>
      </w:r>
    </w:p>
  </w:comment>
  <w:comment w:id="256" w:author="allison parker" w:date="2011-11-20T23:19:00Z" w:initials="ap">
    <w:p w:rsidR="00291EA8" w:rsidRDefault="00291EA8">
      <w:pPr>
        <w:pStyle w:val="CommentText"/>
      </w:pPr>
      <w:r>
        <w:rPr>
          <w:rStyle w:val="CommentReference"/>
        </w:rPr>
        <w:annotationRef/>
      </w:r>
      <w:r>
        <w:t>Also, federal stakeholders based in D.C.</w:t>
      </w:r>
    </w:p>
  </w:comment>
  <w:comment w:id="267" w:author="Ryan  Boylan" w:date="2011-11-21T15:31:00Z" w:initials="RB">
    <w:p w:rsidR="00291EA8" w:rsidRDefault="00291EA8">
      <w:pPr>
        <w:pStyle w:val="CommentText"/>
      </w:pPr>
      <w:r>
        <w:rPr>
          <w:rStyle w:val="CommentReference"/>
        </w:rPr>
        <w:annotationRef/>
      </w:r>
      <w:r>
        <w:t>We should quote barb here.</w:t>
      </w:r>
    </w:p>
  </w:comment>
  <w:comment w:id="297" w:author="allison parker" w:date="2011-11-20T23:23:00Z" w:initials="ap">
    <w:p w:rsidR="00291EA8" w:rsidRDefault="00291EA8">
      <w:pPr>
        <w:pStyle w:val="CommentText"/>
      </w:pPr>
      <w:r>
        <w:rPr>
          <w:rStyle w:val="CommentReference"/>
        </w:rPr>
        <w:annotationRef/>
      </w:r>
      <w:r>
        <w:t xml:space="preserve">A little unclear on what has been taken aback. </w:t>
      </w:r>
    </w:p>
  </w:comment>
  <w:comment w:id="300" w:author="allison parker" w:date="2011-11-20T23:24:00Z" w:initials="ap">
    <w:p w:rsidR="00291EA8" w:rsidRDefault="00291EA8">
      <w:pPr>
        <w:pStyle w:val="CommentText"/>
      </w:pPr>
      <w:r>
        <w:rPr>
          <w:rStyle w:val="CommentReference"/>
        </w:rPr>
        <w:annotationRef/>
      </w:r>
      <w:r>
        <w:t>Maybe provide a sentence on what this means/significance of designation</w:t>
      </w:r>
    </w:p>
  </w:comment>
  <w:comment w:id="309" w:author="Audrey Squires" w:date="2011-11-22T13:20:00Z" w:initials="AS">
    <w:p w:rsidR="006175F3" w:rsidRDefault="006175F3">
      <w:pPr>
        <w:pStyle w:val="CommentText"/>
      </w:pPr>
      <w:r>
        <w:rPr>
          <w:rStyle w:val="CommentReference"/>
        </w:rPr>
        <w:annotationRef/>
      </w:r>
      <w:r>
        <w:t xml:space="preserve">I’m unclear on how the subject/verb agreement should work here. Does ‘treaty’ Nez Perce refer to </w:t>
      </w:r>
      <w:r>
        <w:t>one group or to several people?</w:t>
      </w:r>
    </w:p>
  </w:comment>
  <w:comment w:id="310" w:author="Audrey Squires" w:date="2011-11-22T13:20:00Z" w:initials="AS">
    <w:p w:rsidR="006175F3" w:rsidRDefault="006175F3">
      <w:pPr>
        <w:pStyle w:val="CommentText"/>
      </w:pPr>
      <w:r>
        <w:rPr>
          <w:rStyle w:val="CommentReference"/>
        </w:rPr>
        <w:annotationRef/>
      </w:r>
      <w:r>
        <w:t>Verb choice… how did they culminate in a war?</w:t>
      </w:r>
    </w:p>
  </w:comment>
  <w:comment w:id="311" w:author="Ryan  Boylan" w:date="2011-11-21T15:45:00Z" w:initials="RB">
    <w:p w:rsidR="00291EA8" w:rsidRDefault="00291EA8">
      <w:pPr>
        <w:pStyle w:val="CommentText"/>
      </w:pPr>
      <w:r>
        <w:rPr>
          <w:rStyle w:val="CommentReference"/>
        </w:rPr>
        <w:annotationRef/>
      </w:r>
      <w:r>
        <w:t xml:space="preserve">Jim mentions this below we should mention this once to avoid redundancy.  </w:t>
      </w:r>
    </w:p>
  </w:comment>
  <w:comment w:id="312" w:author="Ryan  Boylan" w:date="2011-11-21T18:01:00Z" w:initials="RB">
    <w:p w:rsidR="00291EA8" w:rsidRDefault="00291EA8">
      <w:pPr>
        <w:pStyle w:val="CommentText"/>
      </w:pPr>
      <w:r>
        <w:rPr>
          <w:rStyle w:val="CommentReference"/>
        </w:rPr>
        <w:annotationRef/>
      </w:r>
      <w:r>
        <w:t>Is this a citation?</w:t>
      </w:r>
    </w:p>
  </w:comment>
  <w:comment w:id="317" w:author="Audrey Squires" w:date="2011-11-22T13:26:00Z" w:initials="AS">
    <w:p w:rsidR="00CC5DA5" w:rsidRDefault="00CC5DA5">
      <w:pPr>
        <w:pStyle w:val="CommentText"/>
      </w:pPr>
      <w:r>
        <w:rPr>
          <w:rStyle w:val="CommentReference"/>
        </w:rPr>
        <w:annotationRef/>
      </w:r>
      <w:r>
        <w:t>Should we use Indians or Native Americans?</w:t>
      </w:r>
    </w:p>
  </w:comment>
  <w:comment w:id="322" w:author="allison parker" w:date="2011-11-20T23:26:00Z" w:initials="ap">
    <w:p w:rsidR="00291EA8" w:rsidRDefault="00291EA8">
      <w:pPr>
        <w:pStyle w:val="CommentText"/>
      </w:pPr>
      <w:r>
        <w:rPr>
          <w:rStyle w:val="CommentReference"/>
        </w:rPr>
        <w:annotationRef/>
      </w:r>
      <w:r>
        <w:t>Who is we?</w:t>
      </w:r>
    </w:p>
  </w:comment>
  <w:comment w:id="320" w:author="allison parker" w:date="2011-11-20T23:27:00Z" w:initials="ap">
    <w:p w:rsidR="00291EA8" w:rsidRDefault="00291EA8">
      <w:pPr>
        <w:pStyle w:val="CommentText"/>
      </w:pPr>
      <w:r>
        <w:rPr>
          <w:rStyle w:val="CommentReference"/>
        </w:rPr>
        <w:annotationRef/>
      </w:r>
      <w:r>
        <w:t xml:space="preserve">Some of this may be encompassed within other sections of the paper. </w:t>
      </w:r>
    </w:p>
  </w:comment>
  <w:comment w:id="343" w:author="Audrey Squires" w:date="2011-11-22T13:32:00Z" w:initials="AS">
    <w:p w:rsidR="00CC5DA5" w:rsidRDefault="00CC5DA5">
      <w:pPr>
        <w:pStyle w:val="CommentText"/>
      </w:pPr>
      <w:r>
        <w:rPr>
          <w:rStyle w:val="CommentReference"/>
        </w:rPr>
        <w:annotationRef/>
      </w:r>
      <w:r>
        <w:t>This needs to be merged with Chris’ section. Many assertions are repeated between the two.</w:t>
      </w:r>
    </w:p>
  </w:comment>
  <w:comment w:id="354" w:author="Audrey Squires" w:date="2011-11-22T13:33:00Z" w:initials="AS">
    <w:p w:rsidR="00CC5DA5" w:rsidRDefault="00CC5DA5">
      <w:pPr>
        <w:pStyle w:val="CommentText"/>
      </w:pPr>
      <w:r>
        <w:t xml:space="preserve">Should this be </w:t>
      </w:r>
      <w:r>
        <w:rPr>
          <w:rStyle w:val="CommentReference"/>
        </w:rPr>
        <w:annotationRef/>
      </w:r>
      <w:r>
        <w:t>capitalized since Act is?</w:t>
      </w:r>
    </w:p>
  </w:comment>
  <w:comment w:id="353" w:author="Audrey Squires" w:date="2011-11-22T13:34:00Z" w:initials="AS">
    <w:p w:rsidR="00CC5DA5" w:rsidRDefault="00CC5DA5">
      <w:pPr>
        <w:pStyle w:val="CommentText"/>
      </w:pPr>
      <w:r>
        <w:rPr>
          <w:rStyle w:val="CommentReference"/>
        </w:rPr>
        <w:annotationRef/>
      </w:r>
      <w:r>
        <w:t>Does this need a quotation mark at the beginning since there’s one at the end? I don’t know how law cites work!!</w:t>
      </w:r>
    </w:p>
  </w:comment>
  <w:comment w:id="361" w:author="allison parker" w:date="2011-11-19T21:54:00Z" w:initials="ap">
    <w:p w:rsidR="00291EA8" w:rsidRDefault="00291EA8" w:rsidP="00D43B54">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rsidR="00291EA8" w:rsidRDefault="00291EA8" w:rsidP="00D43B54">
      <w:pPr>
        <w:pStyle w:val="CommentText"/>
      </w:pPr>
    </w:p>
    <w:p w:rsidR="00291EA8" w:rsidRDefault="00291EA8" w:rsidP="00D43B54">
      <w:pPr>
        <w:pStyle w:val="CommentText"/>
      </w:pPr>
      <w:r>
        <w:t xml:space="preserve">Also, I will add citations in when I do my edits. </w:t>
      </w:r>
    </w:p>
  </w:comment>
  <w:comment w:id="363" w:author="allison parker" w:date="2011-11-20T23:30:00Z" w:initials="ap">
    <w:p w:rsidR="00291EA8" w:rsidRDefault="00291EA8">
      <w:pPr>
        <w:pStyle w:val="CommentText"/>
      </w:pPr>
      <w:r>
        <w:rPr>
          <w:rStyle w:val="CommentReference"/>
        </w:rPr>
        <w:annotationRef/>
      </w:r>
      <w:r>
        <w:t xml:space="preserve">Jim, I rejected the deleting but also change because but also must follow not only. </w:t>
      </w:r>
    </w:p>
  </w:comment>
  <w:comment w:id="428" w:author="jbrowitt" w:date="2011-11-20T09:01:00Z" w:initials="browitt">
    <w:p w:rsidR="00291EA8" w:rsidRDefault="00291EA8">
      <w:pPr>
        <w:pStyle w:val="CommentText"/>
      </w:pPr>
      <w:r>
        <w:rPr>
          <w:rStyle w:val="CommentReference"/>
        </w:rPr>
        <w:annotationRef/>
      </w:r>
      <w:r>
        <w:t>Is this a quote? I’m just wondering why it was in italics</w:t>
      </w:r>
    </w:p>
  </w:comment>
  <w:comment w:id="430" w:author="Audrey Squires" w:date="2011-11-22T13:44:00Z" w:initials="AS">
    <w:p w:rsidR="001963E9" w:rsidRDefault="001963E9">
      <w:pPr>
        <w:pStyle w:val="CommentText"/>
      </w:pPr>
      <w:r>
        <w:rPr>
          <w:rStyle w:val="CommentReference"/>
        </w:rPr>
        <w:annotationRef/>
      </w:r>
      <w:r>
        <w:t>We need to give the full name once at the beginning (here) and then proceed with using the acronym.</w:t>
      </w:r>
    </w:p>
  </w:comment>
  <w:comment w:id="438" w:author="jbrowitt" w:date="2011-11-19T22:25:00Z" w:initials="browitt">
    <w:p w:rsidR="00291EA8" w:rsidRDefault="00291EA8">
      <w:pPr>
        <w:pStyle w:val="CommentText"/>
      </w:pPr>
      <w:r>
        <w:rPr>
          <w:rStyle w:val="CommentReference"/>
        </w:rPr>
        <w:annotationRef/>
      </w:r>
      <w:r>
        <w:t>I’m assuming this is what PS stands for</w:t>
      </w:r>
    </w:p>
  </w:comment>
  <w:comment w:id="531" w:author="jbrowitt" w:date="2011-11-19T22:50:00Z" w:initials="browitt">
    <w:p w:rsidR="00291EA8" w:rsidRDefault="00291EA8">
      <w:pPr>
        <w:pStyle w:val="CommentText"/>
      </w:pPr>
      <w:r>
        <w:rPr>
          <w:rStyle w:val="CommentReference"/>
        </w:rPr>
        <w:annotationRef/>
      </w:r>
      <w:r>
        <w:t>Perhaps ‘more efficient’?</w:t>
      </w:r>
    </w:p>
  </w:comment>
  <w:comment w:id="532" w:author="Audrey Squires" w:date="2011-11-22T14:39:00Z" w:initials="AS">
    <w:p w:rsidR="0070015E" w:rsidRDefault="0070015E">
      <w:pPr>
        <w:pStyle w:val="CommentText"/>
      </w:pPr>
      <w:r>
        <w:rPr>
          <w:rStyle w:val="CommentReference"/>
        </w:rPr>
        <w:annotationRef/>
      </w:r>
      <w:r>
        <w:t xml:space="preserve">Jim, “best management </w:t>
      </w:r>
      <w:proofErr w:type="spellStart"/>
      <w:r>
        <w:t>practies</w:t>
      </w:r>
      <w:proofErr w:type="spellEnd"/>
      <w:r>
        <w:t xml:space="preserve">” is a specific term used in agriculture. It’s what my research is on </w:t>
      </w:r>
      <w:r>
        <w:sym w:font="Wingdings" w:char="F04A"/>
      </w:r>
      <w:r>
        <w:t xml:space="preserve"> Should I define the term as it </w:t>
      </w:r>
      <w:r w:rsidR="009B1D59">
        <w:t xml:space="preserve">appears that it </w:t>
      </w:r>
      <w:r>
        <w:t>is not well-known across disciplines?</w:t>
      </w:r>
    </w:p>
  </w:comment>
  <w:comment w:id="545" w:author="Audrey Squires" w:date="2011-11-22T14:42:00Z" w:initials="AS">
    <w:p w:rsidR="009B1D59" w:rsidRDefault="009B1D59">
      <w:pPr>
        <w:pStyle w:val="CommentText"/>
      </w:pPr>
      <w:r>
        <w:rPr>
          <w:rStyle w:val="CommentReference"/>
        </w:rPr>
        <w:annotationRef/>
      </w:r>
      <w:r>
        <w:t>Allison, I like this section.</w:t>
      </w:r>
    </w:p>
    <w:p w:rsidR="009B1D59" w:rsidRDefault="009B1D59">
      <w:pPr>
        <w:pStyle w:val="CommentText"/>
      </w:pPr>
      <w:r>
        <w:t>Everyone, what can we do to conclude? We can also talk about it jointly next week.</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08A" w:rsidRDefault="0002108A" w:rsidP="00DD0CFD">
      <w:r>
        <w:separator/>
      </w:r>
    </w:p>
  </w:endnote>
  <w:endnote w:type="continuationSeparator" w:id="0">
    <w:p w:rsidR="0002108A" w:rsidRDefault="0002108A"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08A" w:rsidRDefault="0002108A" w:rsidP="00DD0CFD">
      <w:r>
        <w:separator/>
      </w:r>
    </w:p>
  </w:footnote>
  <w:footnote w:type="continuationSeparator" w:id="0">
    <w:p w:rsidR="0002108A" w:rsidRDefault="0002108A" w:rsidP="00DD0CFD">
      <w:r>
        <w:continuationSeparator/>
      </w:r>
    </w:p>
  </w:footnote>
  <w:footnote w:id="1">
    <w:p w:rsidR="00291EA8" w:rsidRPr="00DD0CFD" w:rsidRDefault="00291EA8"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2">
    <w:p w:rsidR="00291EA8" w:rsidRPr="00877EAC" w:rsidRDefault="00291EA8">
      <w:pPr>
        <w:pStyle w:val="FootnoteText"/>
        <w:rPr>
          <w:color w:val="FF0000"/>
          <w:rPrChange w:id="96" w:author="Audrey Squires" w:date="2011-11-22T14:49:00Z">
            <w:rPr/>
          </w:rPrChange>
        </w:rPr>
      </w:pPr>
      <w:ins w:id="97" w:author="jbrowitt" w:date="2011-11-19T22:55:00Z">
        <w:r>
          <w:rPr>
            <w:rStyle w:val="FootnoteReference"/>
          </w:rPr>
          <w:footnoteRef/>
        </w:r>
        <w:r>
          <w:t xml:space="preserve"> </w:t>
        </w:r>
        <w:r>
          <w:rPr>
            <w:i/>
          </w:rPr>
          <w:t xml:space="preserve">Id. </w:t>
        </w:r>
        <w:proofErr w:type="gramStart"/>
        <w:r>
          <w:t xml:space="preserve">at </w:t>
        </w:r>
        <w:r w:rsidRPr="003967AD">
          <w:rPr>
            <w:highlight w:val="yellow"/>
          </w:rPr>
          <w:t>????</w:t>
        </w:r>
      </w:ins>
      <w:proofErr w:type="gramEnd"/>
      <w:ins w:id="98" w:author="Audrey Squires" w:date="2011-11-22T14:49:00Z">
        <w:r w:rsidR="00877EAC">
          <w:t xml:space="preserve"> </w:t>
        </w:r>
        <w:r w:rsidR="00877EAC">
          <w:rPr>
            <w:color w:val="FF0000"/>
          </w:rPr>
          <w:t xml:space="preserve">This is </w:t>
        </w:r>
        <w:proofErr w:type="spellStart"/>
        <w:r w:rsidR="00877EAC">
          <w:rPr>
            <w:color w:val="FF0000"/>
          </w:rPr>
          <w:t>Repko</w:t>
        </w:r>
        <w:proofErr w:type="spellEnd"/>
        <w:r w:rsidR="00877EAC">
          <w:rPr>
            <w:color w:val="FF0000"/>
          </w:rPr>
          <w:t>, right? What</w:t>
        </w:r>
      </w:ins>
      <w:ins w:id="99" w:author="Audrey Squires" w:date="2011-11-22T14:50:00Z">
        <w:r w:rsidR="00877EAC">
          <w:rPr>
            <w:color w:val="FF0000"/>
          </w:rPr>
          <w:t>’s Id??</w:t>
        </w:r>
      </w:ins>
    </w:p>
  </w:footnote>
  <w:footnote w:id="3">
    <w:p w:rsidR="00291EA8" w:rsidRDefault="00291EA8">
      <w:pPr>
        <w:pStyle w:val="FootnoteText"/>
      </w:pPr>
      <w:r>
        <w:rPr>
          <w:rStyle w:val="FootnoteReference"/>
        </w:rPr>
        <w:footnoteRef/>
      </w:r>
      <w:r w:rsidR="00151AC1">
        <w:t xml:space="preserve"> </w:t>
      </w:r>
      <w:r w:rsidR="00151AC1">
        <w:rPr>
          <w:smallCaps/>
        </w:rPr>
        <w:t xml:space="preserve">Maureen </w:t>
      </w:r>
      <w:proofErr w:type="spellStart"/>
      <w:r w:rsidR="00151AC1">
        <w:rPr>
          <w:smallCaps/>
        </w:rPr>
        <w:t>Laflin</w:t>
      </w:r>
      <w:proofErr w:type="spellEnd"/>
      <w:r w:rsidR="00151AC1">
        <w:rPr>
          <w:smallCaps/>
        </w:rPr>
        <w:t>, Lecture entitled: “Team Building—Cultivating Cooperation, Collaboration and Communication (Aug. 30, 2011).</w:t>
      </w:r>
    </w:p>
  </w:footnote>
  <w:footnote w:id="4">
    <w:p w:rsidR="00291EA8" w:rsidRPr="004F4B0D" w:rsidRDefault="00291EA8">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5">
    <w:p w:rsidR="00291EA8" w:rsidRPr="004F4B0D" w:rsidRDefault="00291EA8">
      <w:pPr>
        <w:pStyle w:val="FootnoteText"/>
      </w:pPr>
      <w:r>
        <w:rPr>
          <w:rStyle w:val="FootnoteReference"/>
        </w:rPr>
        <w:footnoteRef/>
      </w:r>
      <w:r>
        <w:t xml:space="preserve"> </w:t>
      </w:r>
      <w:proofErr w:type="spellStart"/>
      <w:ins w:id="111" w:author="Audrey Squires" w:date="2011-11-22T14:51:00Z">
        <w:r w:rsidR="00877EAC">
          <w:rPr>
            <w:smallCaps/>
          </w:rPr>
          <w:t>Repko</w:t>
        </w:r>
        <w:proofErr w:type="spellEnd"/>
        <w:r w:rsidR="00877EAC">
          <w:rPr>
            <w:smallCaps/>
          </w:rPr>
          <w:t xml:space="preserve">, </w:t>
        </w:r>
        <w:r w:rsidR="00877EAC">
          <w:rPr>
            <w:i/>
          </w:rPr>
          <w:t xml:space="preserve">supra </w:t>
        </w:r>
        <w:r w:rsidR="00877EAC">
          <w:t xml:space="preserve">note 1, </w:t>
        </w:r>
      </w:ins>
      <w:del w:id="112" w:author="Audrey Squires" w:date="2011-11-22T14:51:00Z">
        <w:r w:rsidDel="00877EAC">
          <w:rPr>
            <w:i/>
          </w:rPr>
          <w:delText>Id.</w:delText>
        </w:r>
      </w:del>
      <w:r>
        <w:rPr>
          <w:i/>
        </w:rPr>
        <w:t xml:space="preserve"> </w:t>
      </w:r>
      <w:r>
        <w:t>at 145.</w:t>
      </w:r>
    </w:p>
  </w:footnote>
  <w:footnote w:id="6">
    <w:p w:rsidR="00877EAC" w:rsidRDefault="00877EAC">
      <w:pPr>
        <w:pStyle w:val="FootnoteText"/>
      </w:pPr>
      <w:ins w:id="118" w:author="Audrey Squires" w:date="2011-11-22T14:53:00Z">
        <w:r>
          <w:rPr>
            <w:rStyle w:val="FootnoteReference"/>
          </w:rPr>
          <w:footnoteRef/>
        </w:r>
        <w:r>
          <w:t xml:space="preserve"> </w:t>
        </w:r>
        <w:proofErr w:type="spellStart"/>
        <w:r>
          <w:rPr>
            <w:smallCaps/>
          </w:rPr>
          <w:t>Repko</w:t>
        </w:r>
        <w:proofErr w:type="spellEnd"/>
        <w:r>
          <w:rPr>
            <w:smallCaps/>
          </w:rPr>
          <w:t xml:space="preserve">, </w:t>
        </w:r>
        <w:r>
          <w:rPr>
            <w:i/>
          </w:rPr>
          <w:t xml:space="preserve">supra </w:t>
        </w:r>
        <w:r>
          <w:t xml:space="preserve">note 1, at </w:t>
        </w:r>
        <w:r>
          <w:t>___</w:t>
        </w:r>
        <w:r>
          <w:t>.</w:t>
        </w:r>
      </w:ins>
    </w:p>
  </w:footnote>
  <w:footnote w:id="7">
    <w:p w:rsidR="00877EAC" w:rsidRDefault="00877EAC">
      <w:pPr>
        <w:pStyle w:val="FootnoteText"/>
      </w:pPr>
      <w:ins w:id="122" w:author="Audrey Squires" w:date="2011-11-22T14:54:00Z">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___</w:t>
        </w:r>
        <w:r>
          <w:t>.</w:t>
        </w:r>
      </w:ins>
    </w:p>
  </w:footnote>
  <w:footnote w:id="8">
    <w:p w:rsidR="00877EAC" w:rsidRDefault="00877EAC">
      <w:pPr>
        <w:pStyle w:val="FootnoteText"/>
      </w:pPr>
      <w:ins w:id="237" w:author="Audrey Squires" w:date="2011-11-22T14:55:00Z">
        <w:r>
          <w:rPr>
            <w:rStyle w:val="FootnoteReference"/>
          </w:rPr>
          <w:footnoteRef/>
        </w:r>
        <w:r>
          <w:t xml:space="preserve"> </w:t>
        </w:r>
        <w:proofErr w:type="spellStart"/>
        <w:r>
          <w:t>Heemskerk</w:t>
        </w:r>
      </w:ins>
      <w:proofErr w:type="spellEnd"/>
    </w:p>
  </w:footnote>
  <w:footnote w:id="9">
    <w:p w:rsidR="00291EA8" w:rsidRPr="00781C68" w:rsidRDefault="00291EA8"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10">
    <w:p w:rsidR="00291EA8" w:rsidRPr="00DC3642" w:rsidRDefault="00291EA8"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1">
    <w:p w:rsidR="00291EA8" w:rsidRDefault="00291EA8"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12">
    <w:p w:rsidR="00291EA8" w:rsidRPr="0035706C" w:rsidRDefault="00291EA8" w:rsidP="007139EC">
      <w:pPr>
        <w:pStyle w:val="FootnoteText"/>
        <w:rPr>
          <w:i/>
        </w:rPr>
      </w:pPr>
      <w:r>
        <w:rPr>
          <w:rStyle w:val="FootnoteReference"/>
        </w:rPr>
        <w:footnoteRef/>
      </w:r>
      <w:r>
        <w:t xml:space="preserve"> </w:t>
      </w:r>
      <w:r>
        <w:rPr>
          <w:i/>
        </w:rPr>
        <w:t>Id.</w:t>
      </w:r>
    </w:p>
  </w:footnote>
  <w:footnote w:id="13">
    <w:p w:rsidR="00291EA8" w:rsidRPr="00C61158" w:rsidRDefault="00291EA8"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14">
    <w:p w:rsidR="00291EA8" w:rsidRDefault="00291EA8" w:rsidP="007139EC">
      <w:pPr>
        <w:pStyle w:val="FootnoteText"/>
      </w:pPr>
      <w:r>
        <w:rPr>
          <w:rStyle w:val="FootnoteReference"/>
        </w:rPr>
        <w:footnoteRef/>
      </w:r>
      <w:r>
        <w:t xml:space="preserve"> </w:t>
      </w:r>
      <w:proofErr w:type="gramStart"/>
      <w:r>
        <w:t>18 U.S.C.A. § 1151 (West 2011).</w:t>
      </w:r>
      <w:proofErr w:type="gramEnd"/>
      <w:r>
        <w:t xml:space="preserve"> </w:t>
      </w:r>
    </w:p>
  </w:footnote>
  <w:footnote w:id="15">
    <w:p w:rsidR="00291EA8" w:rsidRDefault="00291EA8"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16">
    <w:p w:rsidR="00291EA8" w:rsidRPr="001400B3" w:rsidRDefault="00291EA8" w:rsidP="007139EC">
      <w:pPr>
        <w:pStyle w:val="FootnoteText"/>
      </w:pPr>
      <w:r>
        <w:rPr>
          <w:rStyle w:val="FootnoteReference"/>
        </w:rPr>
        <w:footnoteRef/>
      </w:r>
      <w:r>
        <w:t xml:space="preserve"> </w:t>
      </w:r>
      <w:proofErr w:type="gramStart"/>
      <w:r>
        <w:rPr>
          <w:i/>
        </w:rPr>
        <w:t xml:space="preserve">Id. </w:t>
      </w:r>
      <w:r>
        <w:t>at 467.</w:t>
      </w:r>
      <w:proofErr w:type="gramEnd"/>
    </w:p>
  </w:footnote>
  <w:footnote w:id="17">
    <w:p w:rsidR="00291EA8" w:rsidRDefault="00291EA8"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18">
    <w:p w:rsidR="00291EA8" w:rsidRPr="009E7255" w:rsidRDefault="00291EA8" w:rsidP="007139EC">
      <w:pPr>
        <w:pStyle w:val="FootnoteText"/>
      </w:pPr>
      <w:r>
        <w:rPr>
          <w:rStyle w:val="FootnoteReference"/>
        </w:rPr>
        <w:footnoteRef/>
      </w:r>
      <w:r>
        <w:t xml:space="preserve"> </w:t>
      </w:r>
      <w:proofErr w:type="gramStart"/>
      <w:r>
        <w:rPr>
          <w:i/>
        </w:rPr>
        <w:t xml:space="preserve">Id. </w:t>
      </w:r>
      <w:r>
        <w:t>at 1135.</w:t>
      </w:r>
      <w:proofErr w:type="gramEnd"/>
    </w:p>
  </w:footnote>
  <w:footnote w:id="19">
    <w:p w:rsidR="00291EA8" w:rsidRDefault="00291EA8"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0">
    <w:p w:rsidR="00291EA8" w:rsidRPr="007B7C2C" w:rsidRDefault="00291EA8" w:rsidP="007139EC">
      <w:pPr>
        <w:pStyle w:val="FootnoteText"/>
      </w:pPr>
      <w:r>
        <w:rPr>
          <w:rStyle w:val="FootnoteReference"/>
        </w:rPr>
        <w:footnoteRef/>
      </w:r>
      <w:r>
        <w:t xml:space="preserve"> </w:t>
      </w:r>
      <w:proofErr w:type="gramStart"/>
      <w:r>
        <w:rPr>
          <w:i/>
        </w:rPr>
        <w:t xml:space="preserve">Id. </w:t>
      </w:r>
      <w:r>
        <w:t>at 431.</w:t>
      </w:r>
      <w:proofErr w:type="gramEnd"/>
    </w:p>
  </w:footnote>
  <w:footnote w:id="21">
    <w:p w:rsidR="00291EA8" w:rsidRDefault="00291EA8" w:rsidP="007139EC">
      <w:pPr>
        <w:pStyle w:val="FootnoteText"/>
      </w:pPr>
      <w:r>
        <w:rPr>
          <w:rStyle w:val="FootnoteReference"/>
        </w:rPr>
        <w:footnoteRef/>
      </w:r>
      <w:r>
        <w:t xml:space="preserve"> The Lapwai Creek Watershed lies primarily in Nez Perce County but also </w:t>
      </w:r>
      <w:ins w:id="357" w:author="jbrowitt" w:date="2011-11-19T23:06:00Z">
        <w:r>
          <w:t xml:space="preserve">reaches </w:t>
        </w:r>
      </w:ins>
      <w:del w:id="358" w:author="jbrowitt" w:date="2011-11-19T23:06:00Z">
        <w:r w:rsidDel="004F4B0D">
          <w:delText xml:space="preserve">stretches </w:delText>
        </w:r>
      </w:del>
      <w:r>
        <w:t xml:space="preserve">into Idaho and Lewis </w:t>
      </w:r>
      <w:ins w:id="359" w:author="jbrowitt" w:date="2011-11-19T23:06:00Z">
        <w:r>
          <w:t>c</w:t>
        </w:r>
      </w:ins>
      <w:del w:id="360" w:author="jbrowitt" w:date="2011-11-19T23:06:00Z">
        <w:r w:rsidDel="004F4B0D">
          <w:delText>C</w:delText>
        </w:r>
      </w:del>
      <w:r>
        <w:t xml:space="preserve">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22">
    <w:p w:rsidR="00291EA8" w:rsidRDefault="00291EA8" w:rsidP="00D43B54">
      <w:pPr>
        <w:pStyle w:val="FootnoteText"/>
      </w:pPr>
      <w:r>
        <w:rPr>
          <w:rStyle w:val="FootnoteReference"/>
        </w:rPr>
        <w:footnoteRef/>
      </w:r>
      <w:r>
        <w:t xml:space="preserve"> Walker et al. 2004. </w:t>
      </w:r>
    </w:p>
  </w:footnote>
  <w:footnote w:id="23">
    <w:p w:rsidR="00291EA8" w:rsidRDefault="00291EA8" w:rsidP="00D43B54">
      <w:pPr>
        <w:pStyle w:val="FootnoteText"/>
      </w:pPr>
      <w:r>
        <w:rPr>
          <w:rStyle w:val="FootnoteReference"/>
        </w:rPr>
        <w:footnoteRef/>
      </w:r>
      <w:r>
        <w:t xml:space="preserve"> </w:t>
      </w:r>
      <w:proofErr w:type="gramStart"/>
      <w:r>
        <w:t>Situational assessment, page 4.</w:t>
      </w:r>
      <w:proofErr w:type="gramEnd"/>
      <w:r>
        <w:t xml:space="preserve"> </w:t>
      </w:r>
    </w:p>
  </w:footnote>
  <w:footnote w:id="24">
    <w:p w:rsidR="00291EA8" w:rsidRDefault="00291EA8" w:rsidP="00D43B54">
      <w:pPr>
        <w:pStyle w:val="FootnoteText"/>
      </w:pPr>
      <w:r>
        <w:rPr>
          <w:rStyle w:val="FootnoteReference"/>
        </w:rPr>
        <w:footnoteRef/>
      </w:r>
      <w:r>
        <w:t xml:space="preserve"> </w:t>
      </w:r>
      <w:proofErr w:type="gramStart"/>
      <w:r>
        <w:t>Situational assessment, page 4.</w:t>
      </w:r>
      <w:proofErr w:type="gramEnd"/>
      <w:r>
        <w:t xml:space="preserve"> </w:t>
      </w:r>
    </w:p>
    <w:p w:rsidR="00291EA8" w:rsidRDefault="00291EA8" w:rsidP="00D43B54">
      <w:pPr>
        <w:pStyle w:val="FootnoteText"/>
      </w:pPr>
      <w:r w:rsidRPr="00C133CD">
        <w:rPr>
          <w:vertAlign w:val="superscript"/>
        </w:rPr>
        <w:t>22</w:t>
      </w:r>
      <w:r>
        <w:rPr>
          <w:vertAlign w:val="superscript"/>
        </w:rPr>
        <w:t xml:space="preserve"> </w:t>
      </w:r>
      <w:r>
        <w:t>Situational assessment, page 26</w:t>
      </w:r>
    </w:p>
    <w:p w:rsidR="00291EA8" w:rsidRPr="00291EA8" w:rsidRDefault="00291EA8" w:rsidP="00D43B54">
      <w:pPr>
        <w:pStyle w:val="FootnoteText"/>
        <w:rPr>
          <w:u w:val="single"/>
          <w:vertAlign w:val="superscript"/>
        </w:rPr>
      </w:pPr>
      <w:ins w:id="381" w:author="Ryan  Boylan" w:date="2011-11-21T18:17:00Z">
        <w:r w:rsidRPr="00291EA8">
          <w:rPr>
            <w:vertAlign w:val="superscript"/>
          </w:rPr>
          <w:t>23</w:t>
        </w:r>
      </w:ins>
      <w:r>
        <w:rPr>
          <w:vertAlign w:val="superscript"/>
        </w:rPr>
        <w:t xml:space="preserve"> </w:t>
      </w:r>
      <w:r w:rsidRPr="00D43B54">
        <w:rPr>
          <w:rFonts w:cs="Times New Roman"/>
        </w:rPr>
        <w:t>(</w:t>
      </w:r>
      <w:sdt>
        <w:sdtPr>
          <w:rPr>
            <w:rFonts w:cs="Times New Roman"/>
          </w:rPr>
          <w:id w:val="21372666"/>
          <w:citation/>
        </w:sdtPr>
        <w:sdtEnd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291EA8" w:rsidRPr="00C133CD" w:rsidRDefault="00291EA8" w:rsidP="00D43B54">
      <w:pPr>
        <w:pStyle w:val="FootnoteText"/>
        <w:numPr>
          <w:ins w:id="382" w:author="Ryan  Boylan" w:date="2011-11-21T18:15:00Z"/>
        </w:numPr>
      </w:pPr>
    </w:p>
  </w:footnote>
  <w:footnote w:id="25">
    <w:p w:rsidR="00291EA8" w:rsidDel="00073263" w:rsidRDefault="00291EA8" w:rsidP="00D43B54">
      <w:pPr>
        <w:pStyle w:val="FootnoteText"/>
        <w:rPr>
          <w:del w:id="425" w:author="allison parker" w:date="2011-11-20T23:48:00Z"/>
        </w:rPr>
      </w:pPr>
      <w:del w:id="426" w:author="allison parker" w:date="2011-11-20T23:48:00Z">
        <w:r w:rsidDel="00073263">
          <w:rPr>
            <w:rStyle w:val="FootnoteReference"/>
          </w:rPr>
          <w:footnoteRef/>
        </w:r>
        <w:r w:rsidDel="00073263">
          <w:delText xml:space="preserve"> Situational assessment, page 8</w:delText>
        </w:r>
      </w:del>
    </w:p>
  </w:footnote>
  <w:footnote w:id="26">
    <w:p w:rsidR="002C438F" w:rsidRDefault="002C438F">
      <w:pPr>
        <w:pStyle w:val="FootnoteText"/>
      </w:pPr>
      <w:r>
        <w:rPr>
          <w:rStyle w:val="FootnoteReference"/>
        </w:rPr>
        <w:footnoteRef/>
      </w:r>
      <w:r>
        <w:t xml:space="preserve"> </w:t>
      </w:r>
      <w:r>
        <w:rPr>
          <w:smallCaps/>
        </w:rPr>
        <w:t xml:space="preserve">Shannon Richardson and Lynn Rasmussen, Strategy for the Ecological Restoration of Lapwai Creek Watershed </w:t>
      </w:r>
      <w:r>
        <w:rPr>
          <w:rFonts w:cs="Times New Roman"/>
        </w:rPr>
        <w:t>iii</w:t>
      </w:r>
      <w:r>
        <w:rPr>
          <w:smallCaps/>
        </w:rPr>
        <w:t>, 17</w:t>
      </w:r>
      <w:r>
        <w:rPr>
          <w:smallCaps/>
        </w:rPr>
        <w:t xml:space="preserve"> (200</w:t>
      </w:r>
      <w:r>
        <w:rPr>
          <w:smallCaps/>
        </w:rPr>
        <w:t>7</w:t>
      </w:r>
      <w:r>
        <w:rPr>
          <w:smallCaps/>
        </w:rPr>
        <w:t>).</w:t>
      </w:r>
    </w:p>
  </w:footnote>
  <w:footnote w:id="27">
    <w:p w:rsidR="00291EA8" w:rsidRDefault="00291EA8">
      <w:pPr>
        <w:pStyle w:val="FootnoteText"/>
      </w:pPr>
      <w:r>
        <w:rPr>
          <w:rStyle w:val="FootnoteReference"/>
        </w:rPr>
        <w:footnoteRef/>
      </w:r>
      <w:r>
        <w:t xml:space="preserve"> </w:t>
      </w:r>
      <w:r w:rsidR="002C438F">
        <w:rPr>
          <w:smallCaps/>
        </w:rPr>
        <w:t xml:space="preserve">Barbara </w:t>
      </w:r>
      <w:proofErr w:type="spellStart"/>
      <w:r w:rsidR="002C438F">
        <w:rPr>
          <w:smallCaps/>
        </w:rPr>
        <w:t>Cosens</w:t>
      </w:r>
      <w:proofErr w:type="spellEnd"/>
      <w:r w:rsidR="002C438F">
        <w:rPr>
          <w:smallCaps/>
        </w:rPr>
        <w:t xml:space="preserve"> and Mark Williams, Resilience and Water Governance: Adaptive Governance in the Columbia River Basin 6 (2011).</w:t>
      </w:r>
    </w:p>
  </w:footnote>
  <w:footnote w:id="28">
    <w:p w:rsidR="00291EA8" w:rsidRDefault="00291EA8">
      <w:pPr>
        <w:pStyle w:val="FootnoteText"/>
      </w:pPr>
      <w:r>
        <w:rPr>
          <w:rStyle w:val="FootnoteReference"/>
        </w:rPr>
        <w:footnoteRef/>
      </w:r>
      <w:r>
        <w:t xml:space="preserve"> </w:t>
      </w:r>
      <w:proofErr w:type="gramStart"/>
      <w:r w:rsidR="002C438F">
        <w:rPr>
          <w:smallCaps/>
        </w:rPr>
        <w:t xml:space="preserve">Richardson </w:t>
      </w:r>
      <w:r w:rsidR="00765C3F">
        <w:rPr>
          <w:smallCaps/>
        </w:rPr>
        <w:t xml:space="preserve"> and</w:t>
      </w:r>
      <w:proofErr w:type="gramEnd"/>
      <w:r w:rsidR="00765C3F">
        <w:rPr>
          <w:smallCaps/>
        </w:rPr>
        <w:t xml:space="preserve"> Ras</w:t>
      </w:r>
      <w:r w:rsidR="002C438F">
        <w:rPr>
          <w:smallCaps/>
        </w:rPr>
        <w:t xml:space="preserve">mussen, </w:t>
      </w:r>
      <w:r w:rsidR="002C438F">
        <w:rPr>
          <w:i/>
        </w:rPr>
        <w:t xml:space="preserve">supra </w:t>
      </w:r>
      <w:r w:rsidR="002C438F">
        <w:t xml:space="preserve">note </w:t>
      </w:r>
      <w:r w:rsidR="002C438F">
        <w:t>26</w:t>
      </w:r>
      <w:r w:rsidR="002C438F">
        <w:t xml:space="preserve">, at </w:t>
      </w:r>
      <w:r w:rsidR="002C438F">
        <w:t>25</w:t>
      </w:r>
      <w:r w:rsidR="002C438F">
        <w:t>.</w:t>
      </w:r>
    </w:p>
  </w:footnote>
  <w:footnote w:id="29">
    <w:p w:rsidR="00291EA8" w:rsidRDefault="00291EA8">
      <w:pPr>
        <w:pStyle w:val="FootnoteText"/>
      </w:pPr>
      <w:r>
        <w:rPr>
          <w:rStyle w:val="FootnoteReference"/>
        </w:rPr>
        <w:footnoteRef/>
      </w:r>
      <w:r>
        <w:t xml:space="preserve"> </w:t>
      </w:r>
      <w:proofErr w:type="gramStart"/>
      <w:r w:rsidR="002C438F">
        <w:rPr>
          <w:smallCaps/>
        </w:rPr>
        <w:t>Richardson  and</w:t>
      </w:r>
      <w:proofErr w:type="gramEnd"/>
      <w:r w:rsidR="002C438F">
        <w:rPr>
          <w:smallCaps/>
        </w:rPr>
        <w:t xml:space="preserve"> Rasmussen, </w:t>
      </w:r>
      <w:r w:rsidR="002C438F">
        <w:rPr>
          <w:i/>
        </w:rPr>
        <w:t xml:space="preserve">supra </w:t>
      </w:r>
      <w:r w:rsidR="002C438F">
        <w:t>note 26, at 23.</w:t>
      </w:r>
    </w:p>
  </w:footnote>
  <w:footnote w:id="30">
    <w:p w:rsidR="00291EA8" w:rsidRDefault="00291EA8">
      <w:pPr>
        <w:pStyle w:val="FootnoteText"/>
      </w:pPr>
      <w:r>
        <w:rPr>
          <w:rStyle w:val="FootnoteReference"/>
        </w:rPr>
        <w:footnoteRef/>
      </w:r>
      <w:r>
        <w:t xml:space="preserve"> </w:t>
      </w:r>
      <w:proofErr w:type="gramStart"/>
      <w:r w:rsidR="002C438F">
        <w:rPr>
          <w:smallCaps/>
        </w:rPr>
        <w:t>Richardson  and</w:t>
      </w:r>
      <w:proofErr w:type="gramEnd"/>
      <w:r w:rsidR="002C438F">
        <w:rPr>
          <w:smallCaps/>
        </w:rPr>
        <w:t xml:space="preserve"> </w:t>
      </w:r>
      <w:r w:rsidR="00765C3F">
        <w:rPr>
          <w:smallCaps/>
        </w:rPr>
        <w:t>Rasmussen</w:t>
      </w:r>
      <w:r w:rsidR="002C438F">
        <w:rPr>
          <w:smallCaps/>
        </w:rPr>
        <w:t xml:space="preserve">, </w:t>
      </w:r>
      <w:r w:rsidR="002C438F">
        <w:rPr>
          <w:i/>
        </w:rPr>
        <w:t xml:space="preserve">supra </w:t>
      </w:r>
      <w:r w:rsidR="002C438F">
        <w:t xml:space="preserve">note 26, at </w:t>
      </w:r>
      <w:ins w:id="472" w:author="Audrey Squires" w:date="2011-11-22T15:10:00Z">
        <w:r w:rsidR="002C438F">
          <w:t>what page number Ryan?</w:t>
        </w:r>
      </w:ins>
    </w:p>
  </w:footnote>
  <w:footnote w:id="31">
    <w:p w:rsidR="00291EA8" w:rsidRDefault="00291EA8">
      <w:pPr>
        <w:pStyle w:val="FootnoteText"/>
      </w:pPr>
      <w:r>
        <w:rPr>
          <w:rStyle w:val="FootnoteReference"/>
        </w:rPr>
        <w:footnoteRef/>
      </w:r>
      <w:r>
        <w:t xml:space="preserve"> </w:t>
      </w:r>
      <w:r w:rsidR="00765C3F">
        <w:rPr>
          <w:smallCaps/>
        </w:rPr>
        <w:t>Richard</w:t>
      </w:r>
      <w:r w:rsidR="00765C3F">
        <w:rPr>
          <w:smallCaps/>
        </w:rPr>
        <w:t xml:space="preserve"> B. Hartson, A Comparative Analysis of Habitat and Juvenile Steelhead (</w:t>
      </w:r>
      <w:proofErr w:type="spellStart"/>
      <w:r w:rsidR="00765C3F">
        <w:rPr>
          <w:i/>
          <w:smallCaps/>
        </w:rPr>
        <w:t>Oncorhynchus</w:t>
      </w:r>
      <w:proofErr w:type="spellEnd"/>
      <w:r w:rsidR="00765C3F">
        <w:rPr>
          <w:i/>
          <w:smallCaps/>
        </w:rPr>
        <w:t xml:space="preserve"> </w:t>
      </w:r>
      <w:proofErr w:type="spellStart"/>
      <w:r w:rsidR="00765C3F">
        <w:rPr>
          <w:i/>
          <w:smallCaps/>
        </w:rPr>
        <w:t>mykiss</w:t>
      </w:r>
      <w:proofErr w:type="spellEnd"/>
      <w:r w:rsidR="00765C3F">
        <w:rPr>
          <w:i/>
          <w:smallCaps/>
        </w:rPr>
        <w:t xml:space="preserve">) Demographics in an Altered Watershed </w:t>
      </w:r>
      <w:ins w:id="473" w:author="Audrey Squires" w:date="2011-11-22T15:14:00Z">
        <w:r w:rsidR="00765C3F">
          <w:rPr>
            <w:i/>
            <w:smallCaps/>
          </w:rPr>
          <w:t xml:space="preserve">PAGE NUMBER NEEDED! </w:t>
        </w:r>
      </w:ins>
      <w:r w:rsidR="00765C3F">
        <w:rPr>
          <w:smallCaps/>
        </w:rPr>
        <w:t>(2010).</w:t>
      </w:r>
    </w:p>
  </w:footnote>
  <w:footnote w:id="32">
    <w:p w:rsidR="00291EA8" w:rsidRDefault="00291EA8">
      <w:pPr>
        <w:pStyle w:val="FootnoteText"/>
      </w:pPr>
      <w:r>
        <w:rPr>
          <w:rStyle w:val="FootnoteReference"/>
        </w:rPr>
        <w:footnoteRef/>
      </w:r>
      <w:r>
        <w:t xml:space="preserve"> </w:t>
      </w:r>
      <w:proofErr w:type="gramStart"/>
      <w:ins w:id="475" w:author="Audrey Squires" w:date="2011-11-22T15:10:00Z">
        <w:r w:rsidR="00765C3F">
          <w:rPr>
            <w:smallCaps/>
          </w:rPr>
          <w:t>Richardson  and</w:t>
        </w:r>
        <w:proofErr w:type="gramEnd"/>
        <w:r w:rsidR="00765C3F">
          <w:rPr>
            <w:smallCaps/>
          </w:rPr>
          <w:t xml:space="preserve"> Rasmussen, </w:t>
        </w:r>
        <w:r w:rsidR="00765C3F">
          <w:rPr>
            <w:i/>
          </w:rPr>
          <w:t xml:space="preserve">supra </w:t>
        </w:r>
        <w:r w:rsidR="00765C3F">
          <w:t>note 26, at what page number Ryan?</w:t>
        </w:r>
      </w:ins>
    </w:p>
  </w:footnote>
  <w:footnote w:id="33">
    <w:p w:rsidR="00291EA8" w:rsidRDefault="00291EA8">
      <w:pPr>
        <w:pStyle w:val="FootnoteText"/>
      </w:pPr>
      <w:ins w:id="491" w:author="allison parker" w:date="2011-11-20T23:42:00Z">
        <w:r>
          <w:rPr>
            <w:rStyle w:val="FootnoteReference"/>
          </w:rPr>
          <w:footnoteRef/>
        </w:r>
        <w:r>
          <w:t xml:space="preserve"> </w:t>
        </w:r>
        <w:proofErr w:type="gramStart"/>
        <w:r w:rsidRPr="00D43B54">
          <w:rPr>
            <w:rFonts w:cs="Times New Roman"/>
          </w:rPr>
          <w:t>(</w:t>
        </w:r>
      </w:ins>
      <w:customXmlInsRangeStart w:id="492" w:author="allison parker" w:date="2011-11-20T23:42:00Z"/>
      <w:sdt>
        <w:sdtPr>
          <w:rPr>
            <w:rFonts w:cs="Times New Roman"/>
          </w:rPr>
          <w:id w:val="54924759"/>
          <w:citation/>
        </w:sdtPr>
        <w:sdtEndPr/>
        <w:sdtContent>
          <w:customXmlInsRangeEnd w:id="492"/>
          <w:ins w:id="493" w:author="allison parker" w:date="2011-11-20T23:42: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494" w:author="allison parker" w:date="2011-11-20T23:42:00Z"/>
        </w:sdtContent>
      </w:sdt>
      <w:customXmlInsRangeEnd w:id="494"/>
    </w:p>
  </w:footnote>
  <w:footnote w:id="34">
    <w:p w:rsidR="00291EA8" w:rsidRDefault="00291EA8">
      <w:pPr>
        <w:pStyle w:val="FootnoteText"/>
      </w:pPr>
      <w:r>
        <w:rPr>
          <w:rStyle w:val="FootnoteReference"/>
        </w:rPr>
        <w:footnoteRef/>
      </w:r>
      <w:r>
        <w:t xml:space="preserve"> </w:t>
      </w:r>
      <w:proofErr w:type="gramStart"/>
      <w:r w:rsidR="00765C3F">
        <w:rPr>
          <w:smallCaps/>
        </w:rPr>
        <w:t xml:space="preserve">Ashley Williams, Floodplain Delineation Methodology Utilizing </w:t>
      </w:r>
      <w:proofErr w:type="spellStart"/>
      <w:r w:rsidR="00765C3F">
        <w:rPr>
          <w:smallCaps/>
        </w:rPr>
        <w:t>Lidar</w:t>
      </w:r>
      <w:proofErr w:type="spellEnd"/>
      <w:r w:rsidR="00765C3F">
        <w:rPr>
          <w:smallCaps/>
        </w:rPr>
        <w:t xml:space="preserve"> Data with Attention to Urban Effects, Climate Change, And Habitat </w:t>
      </w:r>
      <w:proofErr w:type="spellStart"/>
      <w:r w:rsidR="00765C3F">
        <w:rPr>
          <w:smallCaps/>
        </w:rPr>
        <w:t>COnnectivity</w:t>
      </w:r>
      <w:proofErr w:type="spellEnd"/>
      <w:r w:rsidR="00765C3F">
        <w:rPr>
          <w:smallCaps/>
        </w:rPr>
        <w:t xml:space="preserve"> in Lapwai Creek, Idaho 115 (2011).</w:t>
      </w:r>
      <w:proofErr w:type="gramEnd"/>
      <w:ins w:id="499" w:author="allison parker" w:date="2011-11-20T23:41:00Z">
        <w:r w:rsidRPr="00D43B54">
          <w:rPr>
            <w:rFonts w:cs="Times New Roman"/>
          </w:rPr>
          <w:t xml:space="preserve">  </w:t>
        </w:r>
      </w:ins>
    </w:p>
  </w:footnote>
  <w:footnote w:id="35">
    <w:p w:rsidR="00291EA8" w:rsidRDefault="00291EA8">
      <w:pPr>
        <w:pStyle w:val="FootnoteText"/>
      </w:pPr>
      <w:ins w:id="507" w:author="allison parker" w:date="2011-11-20T23:43:00Z">
        <w:r>
          <w:rPr>
            <w:rStyle w:val="FootnoteReference"/>
          </w:rPr>
          <w:footnoteRef/>
        </w:r>
        <w:r>
          <w:t xml:space="preserve"> </w:t>
        </w:r>
      </w:ins>
      <w:customXmlInsRangeStart w:id="508" w:author="allison parker" w:date="2011-11-20T23:43:00Z"/>
      <w:sdt>
        <w:sdtPr>
          <w:rPr>
            <w:rFonts w:cs="Times New Roman"/>
          </w:rPr>
          <w:id w:val="54924760"/>
          <w:citation/>
        </w:sdtPr>
        <w:sdtEndPr/>
        <w:sdtContent>
          <w:customXmlInsRangeEnd w:id="508"/>
          <w:ins w:id="509" w:author="allison parker" w:date="2011-11-20T23:43:00Z">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ins>
          <w:customXmlInsRangeStart w:id="510" w:author="allison parker" w:date="2011-11-20T23:43:00Z"/>
        </w:sdtContent>
      </w:sdt>
      <w:customXmlInsRangeEnd w:id="510"/>
    </w:p>
  </w:footnote>
  <w:footnote w:id="36">
    <w:p w:rsidR="00291EA8" w:rsidRDefault="00291EA8">
      <w:pPr>
        <w:pStyle w:val="FootnoteText"/>
      </w:pPr>
      <w:ins w:id="528" w:author="allison parker" w:date="2011-11-20T23:45:00Z">
        <w:r>
          <w:rPr>
            <w:rStyle w:val="FootnoteReference"/>
          </w:rPr>
          <w:footnoteRef/>
        </w:r>
        <w:r>
          <w:t xml:space="preserve"> </w:t>
        </w:r>
        <w:r w:rsidRPr="00D43B54">
          <w:rPr>
            <w:rFonts w:cs="Times New Roman"/>
          </w:rPr>
          <w:t>(NMFS 2008)</w:t>
        </w:r>
      </w:ins>
    </w:p>
  </w:footnote>
  <w:footnote w:id="37">
    <w:p w:rsidR="00291EA8" w:rsidRDefault="00291EA8">
      <w:pPr>
        <w:pStyle w:val="FootnoteText"/>
      </w:pPr>
      <w:r>
        <w:rPr>
          <w:rStyle w:val="FootnoteReference"/>
        </w:rPr>
        <w:footnoteRef/>
      </w:r>
      <w:r>
        <w:t xml:space="preserve"> </w:t>
      </w:r>
      <w:proofErr w:type="gramStart"/>
      <w:r w:rsidR="0052150E">
        <w:rPr>
          <w:smallCaps/>
        </w:rPr>
        <w:t>Richardson  and</w:t>
      </w:r>
      <w:proofErr w:type="gramEnd"/>
      <w:r w:rsidR="0052150E">
        <w:rPr>
          <w:smallCaps/>
        </w:rPr>
        <w:t xml:space="preserve"> Rasmussen, </w:t>
      </w:r>
      <w:r w:rsidR="0052150E">
        <w:rPr>
          <w:i/>
        </w:rPr>
        <w:t xml:space="preserve">supra </w:t>
      </w:r>
      <w:r w:rsidR="0052150E">
        <w:t>note 26, at</w:t>
      </w:r>
      <w:r w:rsidR="0052150E">
        <w:t xml:space="preserve"> 6.</w:t>
      </w:r>
    </w:p>
  </w:footnote>
  <w:footnote w:id="38">
    <w:p w:rsidR="0052150E" w:rsidRDefault="0052150E">
      <w:pPr>
        <w:pStyle w:val="FootnoteText"/>
      </w:pPr>
      <w:r>
        <w:rPr>
          <w:rStyle w:val="FootnoteReference"/>
        </w:rPr>
        <w:footnoteRef/>
      </w:r>
      <w:r>
        <w:t xml:space="preserve"> </w:t>
      </w:r>
      <w:proofErr w:type="gramStart"/>
      <w:r>
        <w:rPr>
          <w:smallCaps/>
        </w:rPr>
        <w:t>Richardson  and</w:t>
      </w:r>
      <w:proofErr w:type="gramEnd"/>
      <w:r>
        <w:rPr>
          <w:smallCaps/>
        </w:rPr>
        <w:t xml:space="preserve"> Rasmussen, </w:t>
      </w:r>
      <w:r>
        <w:rPr>
          <w:i/>
        </w:rPr>
        <w:t xml:space="preserve">supra </w:t>
      </w:r>
      <w:r>
        <w:t>note 26, at</w:t>
      </w:r>
      <w:r>
        <w:t xml:space="preserve"> 45.</w:t>
      </w:r>
    </w:p>
  </w:footnote>
  <w:footnote w:id="39">
    <w:p w:rsidR="00291EA8" w:rsidRDefault="00291EA8">
      <w:pPr>
        <w:pStyle w:val="FootnoteText"/>
      </w:pPr>
      <w:r>
        <w:rPr>
          <w:rStyle w:val="FootnoteReference"/>
        </w:rPr>
        <w:footnoteRef/>
      </w:r>
      <w:r>
        <w:t xml:space="preserve"> </w:t>
      </w:r>
      <w:r w:rsidR="0052150E">
        <w:rPr>
          <w:smallCaps/>
        </w:rPr>
        <w:t>Brian Kennedy</w:t>
      </w:r>
      <w:r w:rsidR="0052150E">
        <w:rPr>
          <w:smallCaps/>
        </w:rPr>
        <w:t>, Lecture entitled: “</w:t>
      </w:r>
      <w:r w:rsidR="0052150E">
        <w:rPr>
          <w:smallCaps/>
        </w:rPr>
        <w:t>The Ecology of Rivers and Salmon”</w:t>
      </w:r>
      <w:r w:rsidR="0052150E">
        <w:rPr>
          <w:smallCaps/>
        </w:rPr>
        <w:t xml:space="preserve"> (</w:t>
      </w:r>
      <w:r w:rsidR="0052150E">
        <w:rPr>
          <w:smallCaps/>
        </w:rPr>
        <w:t>Oct</w:t>
      </w:r>
      <w:r w:rsidR="0052150E">
        <w:rPr>
          <w:smallCaps/>
        </w:rPr>
        <w:t xml:space="preserve">. </w:t>
      </w:r>
      <w:r w:rsidR="0052150E">
        <w:rPr>
          <w:smallCaps/>
        </w:rPr>
        <w:t>13</w:t>
      </w:r>
      <w:r w:rsidR="0052150E">
        <w:rPr>
          <w:smallCaps/>
        </w:rPr>
        <w:t>, 2011).</w:t>
      </w:r>
    </w:p>
  </w:footnote>
  <w:footnote w:id="40">
    <w:p w:rsidR="00291EA8" w:rsidRDefault="00291EA8">
      <w:pPr>
        <w:pStyle w:val="FootnoteText"/>
      </w:pPr>
      <w:r>
        <w:rPr>
          <w:rStyle w:val="FootnoteReference"/>
        </w:rPr>
        <w:footnoteRef/>
      </w:r>
      <w:r>
        <w:t xml:space="preserve"> </w:t>
      </w:r>
      <w:r w:rsidR="0052150E">
        <w:t xml:space="preserve">T.C. </w:t>
      </w:r>
      <w:proofErr w:type="spellStart"/>
      <w:r w:rsidR="0052150E">
        <w:rPr>
          <w:smallCaps/>
        </w:rPr>
        <w:t>Bjornn</w:t>
      </w:r>
      <w:proofErr w:type="spellEnd"/>
      <w:r w:rsidR="0052150E">
        <w:rPr>
          <w:smallCaps/>
        </w:rPr>
        <w:t xml:space="preserve"> and D.W. </w:t>
      </w:r>
      <w:proofErr w:type="spellStart"/>
      <w:r w:rsidR="0052150E">
        <w:rPr>
          <w:smallCaps/>
        </w:rPr>
        <w:t>Reisner</w:t>
      </w:r>
      <w:proofErr w:type="spellEnd"/>
      <w:r w:rsidR="0052150E">
        <w:rPr>
          <w:smallCaps/>
        </w:rPr>
        <w:t xml:space="preserve">, </w:t>
      </w:r>
      <w:r w:rsidR="0052150E" w:rsidRPr="00FF696D">
        <w:rPr>
          <w:smallCaps/>
        </w:rPr>
        <w:t xml:space="preserve">Influences of Forest and Rangeland Management on </w:t>
      </w:r>
      <w:proofErr w:type="spellStart"/>
      <w:r w:rsidR="0052150E" w:rsidRPr="00FF696D">
        <w:rPr>
          <w:smallCaps/>
        </w:rPr>
        <w:t>Salmonid</w:t>
      </w:r>
      <w:proofErr w:type="spellEnd"/>
      <w:r w:rsidR="0052150E" w:rsidRPr="00FF696D">
        <w:rPr>
          <w:smallCaps/>
        </w:rPr>
        <w:t xml:space="preserve"> Fishes and Their Habitats</w:t>
      </w:r>
      <w:r w:rsidR="0052150E">
        <w:rPr>
          <w:smallCaps/>
        </w:rPr>
        <w:t xml:space="preserve"> 85 (</w:t>
      </w:r>
      <w:r w:rsidR="0052150E" w:rsidRPr="00FF696D">
        <w:t>W.R. Meehan ed.</w:t>
      </w:r>
      <w:r w:rsidR="0052150E">
        <w:t xml:space="preserve"> 1991)</w:t>
      </w:r>
      <w:r w:rsidRPr="00D43B54">
        <w:rPr>
          <w:rFonts w:cs="Times New Roman"/>
        </w:rPr>
        <w:t xml:space="preserve">; </w:t>
      </w:r>
      <w:proofErr w:type="gramStart"/>
      <w:r w:rsidR="0052150E">
        <w:rPr>
          <w:smallCaps/>
        </w:rPr>
        <w:t>Richardson  and</w:t>
      </w:r>
      <w:proofErr w:type="gramEnd"/>
      <w:r w:rsidR="0052150E">
        <w:rPr>
          <w:smallCaps/>
        </w:rPr>
        <w:t xml:space="preserve"> Rasmussen, </w:t>
      </w:r>
      <w:r w:rsidR="0052150E">
        <w:rPr>
          <w:i/>
        </w:rPr>
        <w:t xml:space="preserve">supra </w:t>
      </w:r>
      <w:r w:rsidR="0052150E">
        <w:t>note 26, at 21.</w:t>
      </w:r>
      <w:r w:rsidRPr="00D43B54">
        <w:rPr>
          <w:rFonts w:cs="Times New Roman"/>
        </w:rPr>
        <w:t xml:space="preserve"> </w:t>
      </w:r>
    </w:p>
  </w:footnote>
  <w:footnote w:id="41">
    <w:p w:rsidR="00291EA8" w:rsidRDefault="00291EA8" w:rsidP="00073263">
      <w:pPr>
        <w:pStyle w:val="FootnoteText"/>
        <w:numPr>
          <w:ins w:id="552" w:author="allison parker" w:date="2011-11-20T23:48:00Z"/>
        </w:numPr>
        <w:rPr>
          <w:ins w:id="553" w:author="allison parker" w:date="2011-11-20T23:48:00Z"/>
        </w:rPr>
      </w:pPr>
      <w:ins w:id="554" w:author="allison parker" w:date="2011-11-20T23:48:00Z">
        <w:r>
          <w:rPr>
            <w:rStyle w:val="FootnoteReference"/>
          </w:rPr>
          <w:footnoteRef/>
        </w:r>
        <w:r>
          <w:t xml:space="preserve"> Situational assessment, page 8</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A310E7"/>
    <w:rsid w:val="00006242"/>
    <w:rsid w:val="000115A2"/>
    <w:rsid w:val="0002108A"/>
    <w:rsid w:val="00073263"/>
    <w:rsid w:val="000874ED"/>
    <w:rsid w:val="000E0657"/>
    <w:rsid w:val="000E50C0"/>
    <w:rsid w:val="00151AC1"/>
    <w:rsid w:val="001963E9"/>
    <w:rsid w:val="001C4FA0"/>
    <w:rsid w:val="002440EC"/>
    <w:rsid w:val="00247334"/>
    <w:rsid w:val="00280A07"/>
    <w:rsid w:val="0028115B"/>
    <w:rsid w:val="00291EA8"/>
    <w:rsid w:val="002C438F"/>
    <w:rsid w:val="00330376"/>
    <w:rsid w:val="003403AB"/>
    <w:rsid w:val="00341CFF"/>
    <w:rsid w:val="00386249"/>
    <w:rsid w:val="003967AD"/>
    <w:rsid w:val="00435EBD"/>
    <w:rsid w:val="0047310E"/>
    <w:rsid w:val="004A4C35"/>
    <w:rsid w:val="004F4B0D"/>
    <w:rsid w:val="0052150E"/>
    <w:rsid w:val="00607841"/>
    <w:rsid w:val="006175F3"/>
    <w:rsid w:val="00651985"/>
    <w:rsid w:val="006742BF"/>
    <w:rsid w:val="006C44CA"/>
    <w:rsid w:val="006D2472"/>
    <w:rsid w:val="006E5741"/>
    <w:rsid w:val="0070015E"/>
    <w:rsid w:val="007139EC"/>
    <w:rsid w:val="00753C6B"/>
    <w:rsid w:val="007622BB"/>
    <w:rsid w:val="00765C3F"/>
    <w:rsid w:val="007F4ECE"/>
    <w:rsid w:val="008001A9"/>
    <w:rsid w:val="0080138D"/>
    <w:rsid w:val="00803520"/>
    <w:rsid w:val="00844A84"/>
    <w:rsid w:val="00877EAC"/>
    <w:rsid w:val="00881716"/>
    <w:rsid w:val="008B11D2"/>
    <w:rsid w:val="00927CCE"/>
    <w:rsid w:val="0093064A"/>
    <w:rsid w:val="00943724"/>
    <w:rsid w:val="0095423E"/>
    <w:rsid w:val="00972C81"/>
    <w:rsid w:val="0099383F"/>
    <w:rsid w:val="009B1D59"/>
    <w:rsid w:val="009E5937"/>
    <w:rsid w:val="00A310E7"/>
    <w:rsid w:val="00A35F74"/>
    <w:rsid w:val="00A82431"/>
    <w:rsid w:val="00A844DC"/>
    <w:rsid w:val="00AF12EA"/>
    <w:rsid w:val="00B15D9F"/>
    <w:rsid w:val="00B54648"/>
    <w:rsid w:val="00BB129F"/>
    <w:rsid w:val="00BB7F1D"/>
    <w:rsid w:val="00BC1112"/>
    <w:rsid w:val="00C133CD"/>
    <w:rsid w:val="00C661D6"/>
    <w:rsid w:val="00C8586E"/>
    <w:rsid w:val="00CC5DA5"/>
    <w:rsid w:val="00CD69A3"/>
    <w:rsid w:val="00CD7E8D"/>
    <w:rsid w:val="00D0033E"/>
    <w:rsid w:val="00D17432"/>
    <w:rsid w:val="00D17CBB"/>
    <w:rsid w:val="00D437B6"/>
    <w:rsid w:val="00D43B54"/>
    <w:rsid w:val="00D72524"/>
    <w:rsid w:val="00D8068C"/>
    <w:rsid w:val="00D90254"/>
    <w:rsid w:val="00D96C8B"/>
    <w:rsid w:val="00DC3943"/>
    <w:rsid w:val="00DD0CFD"/>
    <w:rsid w:val="00DE2E5B"/>
    <w:rsid w:val="00E15821"/>
    <w:rsid w:val="00E5551B"/>
    <w:rsid w:val="00ED444E"/>
    <w:rsid w:val="00ED6A2C"/>
    <w:rsid w:val="00EF2E12"/>
    <w:rsid w:val="00F110E3"/>
    <w:rsid w:val="00F207A1"/>
    <w:rsid w:val="00F33D32"/>
    <w:rsid w:val="00F93D9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0CFD"/>
    <w:rPr>
      <w:sz w:val="20"/>
      <w:szCs w:val="20"/>
    </w:rPr>
  </w:style>
  <w:style w:type="character" w:customStyle="1" w:styleId="FootnoteTextChar">
    <w:name w:val="Footnote Text Char"/>
    <w:basedOn w:val="DefaultParagraphFont"/>
    <w:link w:val="FootnoteText"/>
    <w:uiPriority w:val="99"/>
    <w:semiHidden/>
    <w:rsid w:val="00DD0CFD"/>
    <w:rPr>
      <w:rFonts w:ascii="Times New Roman" w:hAnsi="Times New Roman"/>
      <w:sz w:val="20"/>
      <w:szCs w:val="20"/>
    </w:rPr>
  </w:style>
  <w:style w:type="character" w:styleId="FootnoteReference">
    <w:name w:val="footnote reference"/>
    <w:basedOn w:val="DefaultParagraphFont"/>
    <w:uiPriority w:val="99"/>
    <w:semiHidden/>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68024C35-9D3E-40E4-AEC6-321CF80B7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21</Pages>
  <Words>5533</Words>
  <Characters>31544</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Audrey Squires</cp:lastModifiedBy>
  <cp:revision>9</cp:revision>
  <dcterms:created xsi:type="dcterms:W3CDTF">2011-11-22T02:33:00Z</dcterms:created>
  <dcterms:modified xsi:type="dcterms:W3CDTF">2011-11-22T23:30:00Z</dcterms:modified>
</cp:coreProperties>
</file>