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0C3" w:rsidRDefault="009950C3" w:rsidP="00A310E7">
      <w:pPr>
        <w:rPr>
          <w:b/>
        </w:rPr>
      </w:pPr>
    </w:p>
    <w:p w:rsidR="009950C3" w:rsidRDefault="009950C3" w:rsidP="00A310E7">
      <w:pPr>
        <w:rPr>
          <w:b/>
        </w:rPr>
      </w:pPr>
    </w:p>
    <w:p w:rsidR="009950C3" w:rsidRDefault="009950C3" w:rsidP="00A310E7">
      <w:pPr>
        <w:rPr>
          <w:b/>
        </w:rPr>
      </w:pPr>
    </w:p>
    <w:p w:rsidR="009950C3" w:rsidRDefault="009950C3" w:rsidP="00A310E7">
      <w:pPr>
        <w:rPr>
          <w:b/>
        </w:rPr>
      </w:pPr>
    </w:p>
    <w:p w:rsidR="009950C3" w:rsidRDefault="009950C3" w:rsidP="00A310E7">
      <w:pPr>
        <w:rPr>
          <w:b/>
        </w:rPr>
      </w:pPr>
    </w:p>
    <w:p w:rsidR="009950C3" w:rsidRDefault="009950C3" w:rsidP="00A310E7">
      <w:pPr>
        <w:rPr>
          <w:b/>
        </w:rPr>
      </w:pPr>
    </w:p>
    <w:p w:rsidR="009950C3" w:rsidRDefault="009950C3" w:rsidP="00A310E7">
      <w:pPr>
        <w:rPr>
          <w:b/>
        </w:rPr>
      </w:pPr>
    </w:p>
    <w:p w:rsidR="009950C3" w:rsidRDefault="009950C3" w:rsidP="00A310E7">
      <w:pPr>
        <w:rPr>
          <w:b/>
        </w:rPr>
      </w:pPr>
    </w:p>
    <w:p w:rsidR="009950C3" w:rsidRDefault="009950C3" w:rsidP="00A310E7">
      <w:pPr>
        <w:rPr>
          <w:b/>
        </w:rPr>
      </w:pPr>
    </w:p>
    <w:p w:rsidR="009950C3" w:rsidRDefault="009950C3" w:rsidP="00A310E7">
      <w:pPr>
        <w:rPr>
          <w:b/>
        </w:rPr>
      </w:pPr>
    </w:p>
    <w:p w:rsidR="009950C3" w:rsidRDefault="009950C3" w:rsidP="00A310E7">
      <w:pPr>
        <w:rPr>
          <w:b/>
        </w:rPr>
      </w:pPr>
    </w:p>
    <w:p w:rsidR="009950C3" w:rsidRDefault="009950C3" w:rsidP="00A310E7">
      <w:pPr>
        <w:rPr>
          <w:b/>
        </w:rPr>
      </w:pPr>
    </w:p>
    <w:p w:rsidR="009950C3" w:rsidRDefault="009950C3" w:rsidP="00A310E7">
      <w:pPr>
        <w:rPr>
          <w:b/>
        </w:rPr>
      </w:pPr>
    </w:p>
    <w:p w:rsidR="009950C3" w:rsidRDefault="009950C3" w:rsidP="00A310E7">
      <w:pPr>
        <w:rPr>
          <w:b/>
        </w:rPr>
      </w:pPr>
    </w:p>
    <w:p w:rsidR="00DC7DD5" w:rsidRDefault="00DC7DD5" w:rsidP="009950C3">
      <w:pPr>
        <w:jc w:val="center"/>
        <w:rPr>
          <w:b/>
          <w:sz w:val="32"/>
        </w:rPr>
      </w:pPr>
      <w:r w:rsidRPr="009950C3">
        <w:rPr>
          <w:b/>
          <w:sz w:val="32"/>
        </w:rPr>
        <w:t>Using interdisciplinary research method</w:t>
      </w:r>
      <w:r w:rsidR="00000ED3" w:rsidRPr="009950C3">
        <w:rPr>
          <w:b/>
          <w:sz w:val="32"/>
        </w:rPr>
        <w:t>s</w:t>
      </w:r>
      <w:r w:rsidRPr="009950C3">
        <w:rPr>
          <w:b/>
          <w:sz w:val="32"/>
        </w:rPr>
        <w:t xml:space="preserve"> </w:t>
      </w:r>
      <w:r w:rsidR="00000ED3" w:rsidRPr="009950C3">
        <w:rPr>
          <w:b/>
          <w:sz w:val="32"/>
        </w:rPr>
        <w:t>to</w:t>
      </w:r>
      <w:r w:rsidR="00C246CB" w:rsidRPr="009950C3">
        <w:rPr>
          <w:b/>
          <w:sz w:val="32"/>
        </w:rPr>
        <w:t xml:space="preserve"> address</w:t>
      </w:r>
      <w:r w:rsidR="00000ED3" w:rsidRPr="009950C3">
        <w:rPr>
          <w:b/>
          <w:sz w:val="32"/>
        </w:rPr>
        <w:t xml:space="preserve"> </w:t>
      </w:r>
      <w:r w:rsidRPr="009950C3">
        <w:rPr>
          <w:b/>
          <w:sz w:val="32"/>
        </w:rPr>
        <w:t>comp</w:t>
      </w:r>
      <w:r w:rsidR="00000ED3" w:rsidRPr="009950C3">
        <w:rPr>
          <w:b/>
          <w:sz w:val="32"/>
        </w:rPr>
        <w:t>l</w:t>
      </w:r>
      <w:r w:rsidRPr="009950C3">
        <w:rPr>
          <w:b/>
          <w:sz w:val="32"/>
        </w:rPr>
        <w:t>ex multi-</w:t>
      </w:r>
      <w:r w:rsidR="00000ED3" w:rsidRPr="009950C3">
        <w:rPr>
          <w:b/>
          <w:sz w:val="32"/>
        </w:rPr>
        <w:t>jurisdictional</w:t>
      </w:r>
      <w:r w:rsidRPr="009950C3">
        <w:rPr>
          <w:b/>
          <w:sz w:val="32"/>
        </w:rPr>
        <w:t xml:space="preserve"> resource </w:t>
      </w:r>
      <w:r w:rsidR="00B16C2F" w:rsidRPr="009950C3">
        <w:rPr>
          <w:b/>
          <w:sz w:val="32"/>
        </w:rPr>
        <w:t>issues: A case study of Lapwai Creek Watershed</w:t>
      </w:r>
    </w:p>
    <w:p w:rsidR="009950C3" w:rsidRDefault="009950C3" w:rsidP="009950C3">
      <w:pPr>
        <w:jc w:val="center"/>
        <w:rPr>
          <w:b/>
          <w:sz w:val="32"/>
        </w:rPr>
      </w:pPr>
    </w:p>
    <w:p w:rsidR="00DC7DD5" w:rsidRDefault="00DC7DD5" w:rsidP="00A310E7">
      <w:pPr>
        <w:rPr>
          <w:b/>
        </w:rPr>
      </w:pPr>
    </w:p>
    <w:p w:rsidR="001900EA" w:rsidRDefault="001900EA" w:rsidP="00A310E7">
      <w:pPr>
        <w:rPr>
          <w:b/>
        </w:rPr>
      </w:pPr>
    </w:p>
    <w:p w:rsidR="001900EA" w:rsidRDefault="001900EA" w:rsidP="00A310E7">
      <w:pPr>
        <w:rPr>
          <w:b/>
        </w:rPr>
      </w:pPr>
    </w:p>
    <w:p w:rsidR="009950C3" w:rsidRDefault="009950C3">
      <w:pPr>
        <w:rPr>
          <w:b/>
        </w:rPr>
      </w:pPr>
      <w:r>
        <w:rPr>
          <w:b/>
        </w:rPr>
        <w:br w:type="page"/>
      </w:r>
    </w:p>
    <w:p w:rsidR="00BF25E1" w:rsidRDefault="00BF25E1" w:rsidP="00A310E7">
      <w:pPr>
        <w:rPr>
          <w:b/>
        </w:rPr>
      </w:pPr>
      <w:r>
        <w:rPr>
          <w:b/>
        </w:rPr>
        <w:lastRenderedPageBreak/>
        <w:t>Introduction</w:t>
      </w:r>
    </w:p>
    <w:p w:rsidR="00616569" w:rsidRDefault="00616569" w:rsidP="00A310E7">
      <w:pPr>
        <w:rPr>
          <w:b/>
        </w:rPr>
      </w:pPr>
    </w:p>
    <w:p w:rsidR="0009536E" w:rsidRPr="00B066D7" w:rsidRDefault="00616569" w:rsidP="0009536E">
      <w:pPr>
        <w:widowControl w:val="0"/>
        <w:autoSpaceDE w:val="0"/>
        <w:autoSpaceDN w:val="0"/>
        <w:adjustRightInd w:val="0"/>
        <w:spacing w:line="480" w:lineRule="auto"/>
        <w:rPr>
          <w:rFonts w:ascii="TimesNewRomanPSMT" w:hAnsi="TimesNewRomanPSMT" w:cs="TimesNewRomanPSMT"/>
          <w:color w:val="231F20"/>
          <w:sz w:val="20"/>
          <w:szCs w:val="20"/>
        </w:rPr>
      </w:pPr>
      <w:r w:rsidRPr="00361E59">
        <w:t xml:space="preserve">Anthropogenic </w:t>
      </w:r>
      <w:r w:rsidR="00C246CB" w:rsidRPr="00361E59">
        <w:t>activities</w:t>
      </w:r>
      <w:r w:rsidRPr="00361E59">
        <w:t xml:space="preserve"> are the drivers for the </w:t>
      </w:r>
      <w:r w:rsidR="00C246CB" w:rsidRPr="00361E59">
        <w:t>degradation</w:t>
      </w:r>
      <w:r w:rsidRPr="00361E59">
        <w:t xml:space="preserve"> of many natural systems world wide. </w:t>
      </w:r>
      <w:r w:rsidR="005A4637" w:rsidRPr="00361E59">
        <w:t xml:space="preserve">The Lapwai Creek Watershed is </w:t>
      </w:r>
      <w:r w:rsidR="007809EC" w:rsidRPr="00361E59">
        <w:t xml:space="preserve">no exception to this statement. </w:t>
      </w:r>
      <w:r w:rsidRPr="00361E59">
        <w:t>Human alter</w:t>
      </w:r>
      <w:r w:rsidR="00CD72C8" w:rsidRPr="00361E59">
        <w:t>ations to the landscape ha</w:t>
      </w:r>
      <w:r w:rsidR="008D1CC0" w:rsidRPr="00361E59">
        <w:t>ve</w:t>
      </w:r>
      <w:r w:rsidR="00CD72C8" w:rsidRPr="00361E59">
        <w:t xml:space="preserve"> had adverse </w:t>
      </w:r>
      <w:r w:rsidR="00B63945" w:rsidRPr="00361E59">
        <w:t xml:space="preserve">effects on the </w:t>
      </w:r>
      <w:proofErr w:type="spellStart"/>
      <w:r w:rsidR="00B63945" w:rsidRPr="008D1CC0">
        <w:rPr>
          <w:rFonts w:cs="Times New Roman"/>
          <w:i/>
        </w:rPr>
        <w:t>Oncorhynchus</w:t>
      </w:r>
      <w:proofErr w:type="spellEnd"/>
      <w:r w:rsidR="00B63945" w:rsidRPr="008D1CC0">
        <w:rPr>
          <w:rFonts w:cs="Times New Roman"/>
          <w:i/>
        </w:rPr>
        <w:t xml:space="preserve"> </w:t>
      </w:r>
      <w:proofErr w:type="spellStart"/>
      <w:r w:rsidR="00B63945" w:rsidRPr="008D1CC0">
        <w:rPr>
          <w:rFonts w:cs="Times New Roman"/>
          <w:i/>
        </w:rPr>
        <w:t>mykiss</w:t>
      </w:r>
      <w:proofErr w:type="spellEnd"/>
      <w:r w:rsidR="00B63945" w:rsidRPr="008D1CC0">
        <w:t xml:space="preserve"> (steelhead) population that spawn</w:t>
      </w:r>
      <w:r w:rsidR="008D1CC0" w:rsidRPr="008D1CC0">
        <w:t>s</w:t>
      </w:r>
      <w:r w:rsidR="00B63945" w:rsidRPr="008D1CC0">
        <w:t xml:space="preserve"> and reside</w:t>
      </w:r>
      <w:r w:rsidR="008D1CC0" w:rsidRPr="008D1CC0">
        <w:t>s</w:t>
      </w:r>
      <w:r w:rsidR="00B63945" w:rsidRPr="008D1CC0">
        <w:t xml:space="preserve"> in the waters located in </w:t>
      </w:r>
      <w:r w:rsidR="008D1CC0" w:rsidRPr="008D1CC0">
        <w:t>the watershed</w:t>
      </w:r>
      <w:r w:rsidR="00B63945" w:rsidRPr="008D1CC0">
        <w:t xml:space="preserve"> </w:t>
      </w:r>
      <w:r w:rsidR="00C246CB" w:rsidRPr="008D1CC0">
        <w:t>boundaries</w:t>
      </w:r>
      <w:r w:rsidR="00B63945" w:rsidRPr="008D1CC0">
        <w:t xml:space="preserve">. To further complicate the management of the </w:t>
      </w:r>
      <w:r w:rsidR="00F4362B" w:rsidRPr="008D1CC0">
        <w:t>watershed and</w:t>
      </w:r>
      <w:r w:rsidR="008D1CC0">
        <w:t>,</w:t>
      </w:r>
      <w:r w:rsidR="00F4362B" w:rsidRPr="008D1CC0">
        <w:t xml:space="preserve"> in turn</w:t>
      </w:r>
      <w:r w:rsidR="008D1CC0">
        <w:t>,</w:t>
      </w:r>
      <w:r w:rsidR="00F4362B" w:rsidRPr="008D1CC0">
        <w:t xml:space="preserve"> the steelhead population,</w:t>
      </w:r>
      <w:r w:rsidR="00B63945" w:rsidRPr="008D1CC0">
        <w:t xml:space="preserve"> a </w:t>
      </w:r>
      <w:r w:rsidR="008D1CC0" w:rsidRPr="008D1CC0">
        <w:t xml:space="preserve">jurisdictional </w:t>
      </w:r>
      <w:r w:rsidR="00B63945" w:rsidRPr="008D1CC0">
        <w:t xml:space="preserve">patchwork </w:t>
      </w:r>
      <w:r w:rsidR="008D1CC0">
        <w:t xml:space="preserve">exists that is </w:t>
      </w:r>
      <w:r w:rsidR="005A4637" w:rsidRPr="008D1CC0">
        <w:t xml:space="preserve">comprised of local, tribal, state </w:t>
      </w:r>
      <w:r w:rsidR="00B63945" w:rsidRPr="008D1CC0">
        <w:t>and federal agencies</w:t>
      </w:r>
      <w:r w:rsidR="00F4362B" w:rsidRPr="008D1CC0">
        <w:t>.  Addressing the management of the species is a complex</w:t>
      </w:r>
      <w:r w:rsidR="00B066D7" w:rsidRPr="008D1CC0">
        <w:t xml:space="preserve"> mix of</w:t>
      </w:r>
      <w:r w:rsidR="00F4362B" w:rsidRPr="008D1CC0">
        <w:t xml:space="preserve"> historical, legal, and hydrologic problem</w:t>
      </w:r>
      <w:r w:rsidR="009A3DF6" w:rsidRPr="008D1CC0">
        <w:t>s</w:t>
      </w:r>
      <w:r w:rsidR="00F4362B" w:rsidRPr="008D1CC0">
        <w:t xml:space="preserve"> that </w:t>
      </w:r>
      <w:r w:rsidR="008D1CC0">
        <w:t>can</w:t>
      </w:r>
      <w:r w:rsidR="00F4362B" w:rsidRPr="008D1CC0">
        <w:t xml:space="preserve">not be easily answered by any single discipline. </w:t>
      </w:r>
      <w:r w:rsidR="0009536E" w:rsidRPr="008D1CC0">
        <w:t>Taking an interdisciplinary approach</w:t>
      </w:r>
      <w:r w:rsidR="0009536E" w:rsidRPr="008D1CC0">
        <w:rPr>
          <w:rFonts w:ascii="TimesNewRomanPSMT" w:hAnsi="TimesNewRomanPSMT" w:cs="TimesNewRomanPSMT"/>
          <w:color w:val="231F20"/>
          <w:sz w:val="20"/>
          <w:szCs w:val="20"/>
        </w:rPr>
        <w:t xml:space="preserve"> </w:t>
      </w:r>
      <w:r w:rsidR="0009536E" w:rsidRPr="008D1CC0">
        <w:rPr>
          <w:rFonts w:ascii="TimesNewRomanPSMT" w:hAnsi="TimesNewRomanPSMT" w:cs="TimesNewRomanPSMT"/>
          <w:color w:val="231F20"/>
          <w:szCs w:val="20"/>
        </w:rPr>
        <w:t>to the problem in the Lapwai Creek Watershed</w:t>
      </w:r>
      <w:r w:rsidR="008D1CC0">
        <w:rPr>
          <w:rFonts w:ascii="TimesNewRomanPSMT" w:hAnsi="TimesNewRomanPSMT" w:cs="TimesNewRomanPSMT"/>
          <w:color w:val="231F20"/>
          <w:szCs w:val="20"/>
        </w:rPr>
        <w:t>,</w:t>
      </w:r>
      <w:r w:rsidR="0009536E" w:rsidRPr="008D1CC0">
        <w:rPr>
          <w:rFonts w:ascii="TimesNewRomanPSMT" w:hAnsi="TimesNewRomanPSMT" w:cs="TimesNewRomanPSMT"/>
          <w:color w:val="231F20"/>
          <w:szCs w:val="20"/>
        </w:rPr>
        <w:t xml:space="preserve"> we were able to</w:t>
      </w:r>
      <w:r w:rsidR="0009536E">
        <w:rPr>
          <w:rFonts w:ascii="TimesNewRomanPSMT" w:hAnsi="TimesNewRomanPSMT" w:cs="TimesNewRomanPSMT"/>
          <w:color w:val="231F20"/>
          <w:szCs w:val="20"/>
        </w:rPr>
        <w:t xml:space="preserve"> draw</w:t>
      </w:r>
      <w:r w:rsidR="0009536E" w:rsidRPr="0009536E">
        <w:rPr>
          <w:rFonts w:ascii="TimesNewRomanPSMT" w:hAnsi="TimesNewRomanPSMT" w:cs="TimesNewRomanPSMT"/>
          <w:color w:val="231F20"/>
          <w:szCs w:val="20"/>
        </w:rPr>
        <w:t xml:space="preserve"> insights from relevant discipline</w:t>
      </w:r>
      <w:r w:rsidR="0009536E">
        <w:rPr>
          <w:rFonts w:ascii="TimesNewRomanPSMT" w:hAnsi="TimesNewRomanPSMT" w:cs="TimesNewRomanPSMT"/>
          <w:color w:val="231F20"/>
          <w:szCs w:val="20"/>
        </w:rPr>
        <w:t xml:space="preserve">s and integrate those insights </w:t>
      </w:r>
      <w:r w:rsidR="0009536E" w:rsidRPr="0009536E">
        <w:rPr>
          <w:rFonts w:ascii="TimesNewRomanPSMT" w:hAnsi="TimesNewRomanPSMT" w:cs="TimesNewRomanPSMT"/>
          <w:color w:val="231F20"/>
          <w:szCs w:val="20"/>
        </w:rPr>
        <w:t>into a more comprehensive understanding</w:t>
      </w:r>
      <w:r w:rsidR="00B066D7">
        <w:rPr>
          <w:rFonts w:ascii="TimesNewRomanPSMT" w:hAnsi="TimesNewRomanPSMT" w:cs="TimesNewRomanPSMT"/>
          <w:color w:val="231F20"/>
          <w:szCs w:val="20"/>
        </w:rPr>
        <w:t>.</w:t>
      </w:r>
      <w:r w:rsidR="00C246CB">
        <w:rPr>
          <w:rStyle w:val="FootnoteReference"/>
          <w:rFonts w:ascii="TimesNewRomanPSMT" w:hAnsi="TimesNewRomanPSMT" w:cs="TimesNewRomanPSMT"/>
          <w:color w:val="231F20"/>
          <w:szCs w:val="20"/>
        </w:rPr>
        <w:footnoteReference w:id="1"/>
      </w:r>
      <w:r w:rsidR="00B066D7">
        <w:rPr>
          <w:rFonts w:ascii="TimesNewRomanPSMT" w:hAnsi="TimesNewRomanPSMT" w:cs="TimesNewRomanPSMT"/>
          <w:color w:val="231F20"/>
          <w:szCs w:val="20"/>
        </w:rPr>
        <w:t xml:space="preserve"> </w:t>
      </w:r>
      <w:r w:rsidR="00770DD4">
        <w:rPr>
          <w:rFonts w:ascii="TimesNewRomanPSMT" w:hAnsi="TimesNewRomanPSMT" w:cs="TimesNewRomanPSMT"/>
          <w:color w:val="231F20"/>
          <w:szCs w:val="20"/>
        </w:rPr>
        <w:t>This understanding</w:t>
      </w:r>
      <w:r w:rsidR="00C246CB">
        <w:rPr>
          <w:rFonts w:ascii="TimesNewRomanPSMT" w:hAnsi="TimesNewRomanPSMT" w:cs="TimesNewRomanPSMT"/>
          <w:color w:val="231F20"/>
          <w:szCs w:val="20"/>
        </w:rPr>
        <w:t xml:space="preserve"> </w:t>
      </w:r>
      <w:r w:rsidR="00770DD4">
        <w:rPr>
          <w:rFonts w:ascii="TimesNewRomanPSMT" w:hAnsi="TimesNewRomanPSMT" w:cs="TimesNewRomanPSMT"/>
          <w:color w:val="231F20"/>
          <w:szCs w:val="20"/>
        </w:rPr>
        <w:t>helped us to develop a solution to</w:t>
      </w:r>
      <w:r w:rsidR="00B066D7">
        <w:rPr>
          <w:rFonts w:ascii="TimesNewRomanPSMT" w:hAnsi="TimesNewRomanPSMT" w:cs="TimesNewRomanPSMT"/>
          <w:color w:val="231F20"/>
          <w:szCs w:val="20"/>
        </w:rPr>
        <w:t xml:space="preserve"> the following</w:t>
      </w:r>
      <w:r w:rsidR="001900EA">
        <w:rPr>
          <w:rFonts w:ascii="TimesNewRomanPSMT" w:hAnsi="TimesNewRomanPSMT" w:cs="TimesNewRomanPSMT"/>
          <w:color w:val="231F20"/>
          <w:szCs w:val="20"/>
        </w:rPr>
        <w:t xml:space="preserve"> integrating</w:t>
      </w:r>
      <w:r w:rsidR="00B066D7">
        <w:rPr>
          <w:rFonts w:ascii="TimesNewRomanPSMT" w:hAnsi="TimesNewRomanPSMT" w:cs="TimesNewRomanPSMT"/>
          <w:color w:val="231F20"/>
          <w:szCs w:val="20"/>
        </w:rPr>
        <w:t xml:space="preserve"> question</w:t>
      </w:r>
      <w:r w:rsidR="00C246CB">
        <w:rPr>
          <w:rFonts w:ascii="TimesNewRomanPSMT" w:hAnsi="TimesNewRomanPSMT" w:cs="TimesNewRomanPSMT"/>
          <w:color w:val="231F20"/>
          <w:szCs w:val="20"/>
        </w:rPr>
        <w:t>:</w:t>
      </w:r>
      <w:r w:rsidR="00B066D7" w:rsidRPr="00B066D7">
        <w:t xml:space="preserve"> </w:t>
      </w:r>
      <w:r w:rsidR="00C246CB">
        <w:t>H</w:t>
      </w:r>
      <w:r w:rsidR="00B066D7" w:rsidRPr="005B702D">
        <w:t xml:space="preserve">ow do historical and legal issues result in water and habit quality issues for </w:t>
      </w:r>
      <w:r w:rsidR="00B066D7">
        <w:t>s</w:t>
      </w:r>
      <w:r w:rsidR="00B066D7" w:rsidRPr="005B702D">
        <w:t>teelhead populations</w:t>
      </w:r>
      <w:r w:rsidR="008D1CC0">
        <w:rPr>
          <w:rFonts w:ascii="TimesNewRomanPSMT" w:hAnsi="TimesNewRomanPSMT" w:cs="TimesNewRomanPSMT"/>
          <w:color w:val="231F20"/>
          <w:szCs w:val="20"/>
        </w:rPr>
        <w:t>?</w:t>
      </w:r>
      <w:r w:rsidR="00770DD4">
        <w:rPr>
          <w:rFonts w:ascii="TimesNewRomanPSMT" w:hAnsi="TimesNewRomanPSMT" w:cs="TimesNewRomanPSMT"/>
          <w:color w:val="231F20"/>
          <w:szCs w:val="20"/>
        </w:rPr>
        <w:t xml:space="preserve">  </w:t>
      </w:r>
    </w:p>
    <w:p w:rsidR="00B066D7" w:rsidRDefault="00B066D7" w:rsidP="0009536E">
      <w:pPr>
        <w:widowControl w:val="0"/>
        <w:autoSpaceDE w:val="0"/>
        <w:autoSpaceDN w:val="0"/>
        <w:adjustRightInd w:val="0"/>
        <w:spacing w:line="480" w:lineRule="auto"/>
        <w:rPr>
          <w:rFonts w:ascii="TimesNewRomanPSMT" w:hAnsi="TimesNewRomanPSMT" w:cs="TimesNewRomanPSMT"/>
          <w:color w:val="231F20"/>
          <w:szCs w:val="20"/>
          <w:vertAlign w:val="superscript"/>
        </w:rPr>
      </w:pPr>
      <w:r>
        <w:rPr>
          <w:rFonts w:ascii="TimesNewRomanPSMT" w:hAnsi="TimesNewRomanPSMT" w:cs="TimesNewRomanPSMT"/>
          <w:color w:val="231F20"/>
          <w:szCs w:val="20"/>
        </w:rPr>
        <w:tab/>
        <w:t>This report is broken into two sections</w:t>
      </w:r>
      <w:r w:rsidR="008D1CC0">
        <w:rPr>
          <w:rFonts w:ascii="TimesNewRomanPSMT" w:hAnsi="TimesNewRomanPSMT" w:cs="TimesNewRomanPSMT"/>
          <w:color w:val="231F20"/>
          <w:szCs w:val="20"/>
        </w:rPr>
        <w:t>:</w:t>
      </w:r>
      <w:r>
        <w:rPr>
          <w:rFonts w:ascii="TimesNewRomanPSMT" w:hAnsi="TimesNewRomanPSMT" w:cs="TimesNewRomanPSMT"/>
          <w:color w:val="231F20"/>
          <w:szCs w:val="20"/>
        </w:rPr>
        <w:t xml:space="preserve"> </w:t>
      </w:r>
      <w:r w:rsidR="008D1CC0">
        <w:rPr>
          <w:rFonts w:ascii="TimesNewRomanPSMT" w:hAnsi="TimesNewRomanPSMT" w:cs="TimesNewRomanPSMT"/>
          <w:color w:val="231F20"/>
          <w:szCs w:val="20"/>
        </w:rPr>
        <w:t>S</w:t>
      </w:r>
      <w:r>
        <w:rPr>
          <w:rFonts w:ascii="TimesNewRomanPSMT" w:hAnsi="TimesNewRomanPSMT" w:cs="TimesNewRomanPSMT"/>
          <w:color w:val="231F20"/>
          <w:szCs w:val="20"/>
        </w:rPr>
        <w:t xml:space="preserve">ection I addresses the methods we </w:t>
      </w:r>
      <w:r w:rsidR="00361E59">
        <w:rPr>
          <w:rFonts w:ascii="TimesNewRomanPSMT" w:hAnsi="TimesNewRomanPSMT" w:cs="TimesNewRomanPSMT"/>
          <w:color w:val="231F20"/>
          <w:szCs w:val="20"/>
        </w:rPr>
        <w:t>employed during the integration of</w:t>
      </w:r>
      <w:r>
        <w:rPr>
          <w:rFonts w:ascii="TimesNewRomanPSMT" w:hAnsi="TimesNewRomanPSMT" w:cs="TimesNewRomanPSMT"/>
          <w:color w:val="231F20"/>
          <w:szCs w:val="20"/>
        </w:rPr>
        <w:t xml:space="preserve"> this complex problem.  In </w:t>
      </w:r>
      <w:r w:rsidR="008D1CC0">
        <w:rPr>
          <w:rFonts w:ascii="TimesNewRomanPSMT" w:hAnsi="TimesNewRomanPSMT" w:cs="TimesNewRomanPSMT"/>
          <w:color w:val="231F20"/>
          <w:szCs w:val="20"/>
        </w:rPr>
        <w:t>S</w:t>
      </w:r>
      <w:r>
        <w:rPr>
          <w:rFonts w:ascii="TimesNewRomanPSMT" w:hAnsi="TimesNewRomanPSMT" w:cs="TimesNewRomanPSMT"/>
          <w:color w:val="231F20"/>
          <w:szCs w:val="20"/>
        </w:rPr>
        <w:t xml:space="preserve">ection II we lay out the </w:t>
      </w:r>
      <w:r w:rsidR="009950C3">
        <w:rPr>
          <w:rFonts w:ascii="TimesNewRomanPSMT" w:hAnsi="TimesNewRomanPSMT" w:cs="TimesNewRomanPSMT"/>
          <w:color w:val="231F20"/>
          <w:szCs w:val="20"/>
        </w:rPr>
        <w:t>problem, outline</w:t>
      </w:r>
      <w:r w:rsidR="00C246CB">
        <w:rPr>
          <w:rFonts w:ascii="TimesNewRomanPSMT" w:hAnsi="TimesNewRomanPSMT" w:cs="TimesNewRomanPSMT"/>
          <w:color w:val="231F20"/>
          <w:szCs w:val="20"/>
        </w:rPr>
        <w:t xml:space="preserve"> our interdisciplinary understanding </w:t>
      </w:r>
      <w:r w:rsidR="008D1CC0">
        <w:rPr>
          <w:rFonts w:ascii="TimesNewRomanPSMT" w:hAnsi="TimesNewRomanPSMT" w:cs="TimesNewRomanPSMT"/>
          <w:color w:val="231F20"/>
          <w:szCs w:val="20"/>
        </w:rPr>
        <w:t>and</w:t>
      </w:r>
      <w:r w:rsidR="00C246CB">
        <w:rPr>
          <w:rFonts w:ascii="TimesNewRomanPSMT" w:hAnsi="TimesNewRomanPSMT" w:cs="TimesNewRomanPSMT"/>
          <w:color w:val="231F20"/>
          <w:szCs w:val="20"/>
        </w:rPr>
        <w:t xml:space="preserve"> present our solution.  </w:t>
      </w:r>
    </w:p>
    <w:p w:rsidR="00053174" w:rsidRDefault="00053174" w:rsidP="00A310E7">
      <w:pPr>
        <w:rPr>
          <w:b/>
        </w:rPr>
      </w:pPr>
    </w:p>
    <w:p w:rsidR="007139EC" w:rsidRDefault="00D72524" w:rsidP="00A310E7">
      <w:pPr>
        <w:rPr>
          <w:b/>
        </w:rPr>
      </w:pPr>
      <w:r>
        <w:rPr>
          <w:b/>
        </w:rPr>
        <w:t xml:space="preserve">Section I: </w:t>
      </w:r>
      <w:r w:rsidR="007139EC">
        <w:rPr>
          <w:b/>
        </w:rPr>
        <w:t xml:space="preserve">Methods of </w:t>
      </w:r>
      <w:r w:rsidR="009950C3">
        <w:rPr>
          <w:b/>
        </w:rPr>
        <w:t>I</w:t>
      </w:r>
      <w:r w:rsidR="007139EC">
        <w:rPr>
          <w:b/>
        </w:rPr>
        <w:t>ntegration</w:t>
      </w:r>
    </w:p>
    <w:p w:rsidR="00D17432" w:rsidRDefault="00D17432" w:rsidP="00A310E7">
      <w:pPr>
        <w:rPr>
          <w:b/>
        </w:rPr>
      </w:pPr>
    </w:p>
    <w:p w:rsidR="00A310E7" w:rsidRPr="00D72524" w:rsidRDefault="00642F64" w:rsidP="00A310E7">
      <w:pPr>
        <w:rPr>
          <w:u w:val="single"/>
        </w:rPr>
      </w:pPr>
      <w:r>
        <w:rPr>
          <w:u w:val="single"/>
        </w:rPr>
        <w:t>The Field Trip</w:t>
      </w:r>
    </w:p>
    <w:p w:rsidR="00A310E7" w:rsidRDefault="00A310E7" w:rsidP="00A310E7"/>
    <w:p w:rsidR="00BB7F1D" w:rsidRDefault="00A310E7" w:rsidP="009950C3">
      <w:pPr>
        <w:spacing w:line="480" w:lineRule="auto"/>
        <w:ind w:firstLine="720"/>
      </w:pPr>
      <w:r w:rsidRPr="00A310E7">
        <w:t xml:space="preserve">This project was initiated by a class field trip to the Lapwai </w:t>
      </w:r>
      <w:r w:rsidR="00ED6A2C">
        <w:t xml:space="preserve">Creek </w:t>
      </w:r>
      <w:r w:rsidRPr="00A310E7">
        <w:t>Watershed on Oct</w:t>
      </w:r>
      <w:r w:rsidR="009950C3">
        <w:t>ober</w:t>
      </w:r>
      <w:r w:rsidRPr="00A310E7">
        <w:t xml:space="preserve"> 2</w:t>
      </w:r>
      <w:r w:rsidR="009950C3">
        <w:t>, 2011</w:t>
      </w:r>
      <w:r w:rsidRPr="00A310E7">
        <w:t xml:space="preserve">. </w:t>
      </w:r>
      <w:r w:rsidR="00471951">
        <w:t>The field trip</w:t>
      </w:r>
      <w:r w:rsidR="00BC24F1">
        <w:t xml:space="preserve"> introduced students to the watershed and to</w:t>
      </w:r>
      <w:r w:rsidR="00BB7F1D">
        <w:t xml:space="preserve"> some of the disciplines involved </w:t>
      </w:r>
      <w:r w:rsidR="009950C3">
        <w:t>in the problem.</w:t>
      </w:r>
      <w:r w:rsidR="00BB7F1D">
        <w:t xml:space="preserve"> This </w:t>
      </w:r>
      <w:r w:rsidR="00471951">
        <w:t>introduction</w:t>
      </w:r>
      <w:r w:rsidR="009950C3">
        <w:t xml:space="preserve"> to Lapwai Creek issues</w:t>
      </w:r>
      <w:r w:rsidR="00471951">
        <w:t xml:space="preserve"> </w:t>
      </w:r>
      <w:r w:rsidR="00BB7F1D">
        <w:t xml:space="preserve">represented the first step </w:t>
      </w:r>
      <w:r w:rsidR="00BB7F1D">
        <w:lastRenderedPageBreak/>
        <w:t>to</w:t>
      </w:r>
      <w:r w:rsidR="0028115B">
        <w:t>ward</w:t>
      </w:r>
      <w:r w:rsidR="00471951">
        <w:t>s</w:t>
      </w:r>
      <w:r w:rsidR="0028115B">
        <w:t xml:space="preserve"> </w:t>
      </w:r>
      <w:r w:rsidR="00151AC1">
        <w:t>attaining</w:t>
      </w:r>
      <w:r w:rsidR="00BB7F1D">
        <w:t xml:space="preserve"> interdisciplinary adequacy</w:t>
      </w:r>
      <w:r w:rsidR="0028115B">
        <w:t xml:space="preserve"> by</w:t>
      </w:r>
      <w:r w:rsidR="00BB7F1D">
        <w:t xml:space="preserve"> helping students achieve “a basic feel of [the various disciplines] and a basic understanding of how [they] approach the problem.”</w:t>
      </w:r>
      <w:r w:rsidR="00BB7F1D">
        <w:rPr>
          <w:rStyle w:val="FootnoteReference"/>
        </w:rPr>
        <w:footnoteReference w:id="2"/>
      </w:r>
    </w:p>
    <w:p w:rsidR="00471951" w:rsidRDefault="00A17128" w:rsidP="00A17128">
      <w:pPr>
        <w:spacing w:line="480" w:lineRule="auto"/>
        <w:ind w:firstLine="720"/>
        <w:rPr>
          <w:ins w:id="1" w:author="allison parker" w:date="2011-11-28T22:36:00Z"/>
        </w:rPr>
      </w:pPr>
      <w:ins w:id="2" w:author="Audrey Squires" w:date="2011-11-30T12:16:00Z">
        <w:r>
          <w:t>The field trip was g</w:t>
        </w:r>
      </w:ins>
      <w:r w:rsidR="008001A9">
        <w:t xml:space="preserve">uided by </w:t>
      </w:r>
      <w:r w:rsidR="009950C3">
        <w:t xml:space="preserve">University of Idaho </w:t>
      </w:r>
      <w:r w:rsidR="00471951">
        <w:t>professors</w:t>
      </w:r>
      <w:r w:rsidR="00BF25E1">
        <w:t xml:space="preserve"> </w:t>
      </w:r>
      <w:r w:rsidR="008001A9" w:rsidRPr="00A310E7">
        <w:t xml:space="preserve">Dr. Brian Kennedy of </w:t>
      </w:r>
      <w:r w:rsidR="009950C3">
        <w:t xml:space="preserve">the </w:t>
      </w:r>
      <w:r w:rsidR="008001A9" w:rsidRPr="00A310E7">
        <w:t>C</w:t>
      </w:r>
      <w:r w:rsidR="009950C3">
        <w:t xml:space="preserve">ollege of </w:t>
      </w:r>
      <w:r w:rsidR="008001A9" w:rsidRPr="00A310E7">
        <w:t>N</w:t>
      </w:r>
      <w:r w:rsidR="009950C3">
        <w:t xml:space="preserve">atural </w:t>
      </w:r>
      <w:r w:rsidR="008001A9" w:rsidRPr="00A310E7">
        <w:t>R</w:t>
      </w:r>
      <w:r w:rsidR="009950C3">
        <w:t>esource</w:t>
      </w:r>
      <w:r w:rsidR="008001A9" w:rsidRPr="00A310E7">
        <w:t>’s department for Fish and Wildlife Resources</w:t>
      </w:r>
      <w:r w:rsidR="009950C3">
        <w:t>;</w:t>
      </w:r>
      <w:r w:rsidR="00471951">
        <w:t xml:space="preserve"> </w:t>
      </w:r>
      <w:r w:rsidR="008001A9" w:rsidRPr="00A310E7">
        <w:t>Dr. Jan Boll</w:t>
      </w:r>
      <w:r w:rsidR="00471951">
        <w:t xml:space="preserve"> </w:t>
      </w:r>
      <w:r w:rsidR="009950C3">
        <w:t xml:space="preserve">director of </w:t>
      </w:r>
      <w:r>
        <w:t xml:space="preserve">the </w:t>
      </w:r>
      <w:r w:rsidR="009950C3">
        <w:t>Water</w:t>
      </w:r>
      <w:r>
        <w:t xml:space="preserve">s </w:t>
      </w:r>
      <w:r w:rsidR="00471951">
        <w:t xml:space="preserve">of </w:t>
      </w:r>
      <w:r w:rsidR="00BF25E1">
        <w:t xml:space="preserve">the </w:t>
      </w:r>
      <w:r>
        <w:t>West program;</w:t>
      </w:r>
      <w:r w:rsidR="008001A9" w:rsidRPr="00A310E7">
        <w:t xml:space="preserve"> and </w:t>
      </w:r>
      <w:r w:rsidR="00D11199">
        <w:t xml:space="preserve">Professor </w:t>
      </w:r>
      <w:r w:rsidR="008001A9" w:rsidRPr="00A310E7">
        <w:t xml:space="preserve">Barbara </w:t>
      </w:r>
      <w:proofErr w:type="spellStart"/>
      <w:r w:rsidR="008001A9" w:rsidRPr="00A310E7">
        <w:t>Cosens</w:t>
      </w:r>
      <w:proofErr w:type="spellEnd"/>
      <w:r w:rsidR="008001A9">
        <w:t xml:space="preserve"> </w:t>
      </w:r>
      <w:r w:rsidR="00471951">
        <w:t>of the College of Law</w:t>
      </w:r>
      <w:r>
        <w:t>.</w:t>
      </w:r>
      <w:r w:rsidR="008001A9">
        <w:t xml:space="preserve"> Because </w:t>
      </w:r>
      <w:r w:rsidR="00471951">
        <w:t xml:space="preserve">people from multiple disciples led and attended the trip, </w:t>
      </w:r>
      <w:r w:rsidR="008001A9">
        <w:t xml:space="preserve">it provided an opportunity to ask questions of experts in unfamiliar fields. </w:t>
      </w:r>
      <w:commentRangeStart w:id="3"/>
      <w:ins w:id="4" w:author="allison parker" w:date="2011-11-28T22:38:00Z">
        <w:r w:rsidR="00471951">
          <w:t>The field trip included visits to various sites within the Lapwai Creek Watershed, such as areas of historical importance, fisheries data collection sites, and the Bureau of Reclamation/Lewiston Orchards Irrigation District diversion site. Throughout these stops, Dr. Kennedy and other participants provided us with useful information for understanding the intricacies of the watershed and its conflicts.</w:t>
        </w:r>
        <w:commentRangeEnd w:id="3"/>
        <w:r w:rsidR="00471951">
          <w:rPr>
            <w:rStyle w:val="CommentReference"/>
            <w:vanish/>
          </w:rPr>
          <w:commentReference w:id="3"/>
        </w:r>
        <w:r w:rsidR="00471951">
          <w:t xml:space="preserve"> </w:t>
        </w:r>
      </w:ins>
      <w:ins w:id="5" w:author="allison parker" w:date="2011-11-28T22:39:00Z">
        <w:r w:rsidR="00471951">
          <w:t>We learned about</w:t>
        </w:r>
      </w:ins>
      <w:ins w:id="6" w:author="Ryan  Boylan" w:date="2011-11-29T19:47:00Z">
        <w:r w:rsidR="00BF25E1">
          <w:t xml:space="preserve"> the</w:t>
        </w:r>
      </w:ins>
      <w:ins w:id="7" w:author="allison parker" w:date="2011-11-28T22:39:00Z">
        <w:del w:id="8" w:author="Ryan  Boylan" w:date="2011-11-29T19:47:00Z">
          <w:r w:rsidR="00471951" w:rsidDel="00BF25E1">
            <w:delText xml:space="preserve"> the watershed </w:delText>
          </w:r>
        </w:del>
        <w:del w:id="9" w:author="Ryan  Boylan" w:date="2011-11-29T19:46:00Z">
          <w:r w:rsidR="00471951" w:rsidDel="00BF25E1">
            <w:delText>as a whole, its</w:delText>
          </w:r>
        </w:del>
        <w:r w:rsidR="00471951">
          <w:t xml:space="preserve"> historical background</w:t>
        </w:r>
        <w:proofErr w:type="gramStart"/>
        <w:r w:rsidR="00471951">
          <w:t xml:space="preserve">, </w:t>
        </w:r>
      </w:ins>
      <w:ins w:id="10" w:author="allison parker" w:date="2011-11-28T22:38:00Z">
        <w:r w:rsidR="00471951">
          <w:t xml:space="preserve"> </w:t>
        </w:r>
      </w:ins>
      <w:ins w:id="11" w:author="allison parker" w:date="2011-11-28T22:39:00Z">
        <w:r w:rsidR="00E078C4">
          <w:t>biological</w:t>
        </w:r>
        <w:proofErr w:type="gramEnd"/>
        <w:r w:rsidR="00E078C4">
          <w:t xml:space="preserve"> surveys</w:t>
        </w:r>
      </w:ins>
      <w:ins w:id="12" w:author="allison parker" w:date="2011-11-28T22:40:00Z">
        <w:r w:rsidR="00E078C4">
          <w:t xml:space="preserve">, </w:t>
        </w:r>
      </w:ins>
      <w:ins w:id="13" w:author="Ryan  Boylan" w:date="2011-11-29T19:46:00Z">
        <w:r w:rsidR="00BF25E1">
          <w:t xml:space="preserve">as well as hydrologic </w:t>
        </w:r>
      </w:ins>
      <w:ins w:id="14" w:author="allison parker" w:date="2011-11-28T22:40:00Z">
        <w:r w:rsidR="00E078C4">
          <w:t>and legal issues within</w:t>
        </w:r>
      </w:ins>
      <w:ins w:id="15" w:author="Ryan  Boylan" w:date="2011-11-29T19:50:00Z">
        <w:r w:rsidR="00BF25E1">
          <w:t xml:space="preserve"> the bound</w:t>
        </w:r>
      </w:ins>
      <w:ins w:id="16" w:author="Audrey Squires" w:date="2011-11-30T12:17:00Z">
        <w:r>
          <w:t>a</w:t>
        </w:r>
      </w:ins>
      <w:ins w:id="17" w:author="Ryan  Boylan" w:date="2011-11-29T19:50:00Z">
        <w:r w:rsidR="00BF25E1">
          <w:t>ries of</w:t>
        </w:r>
      </w:ins>
      <w:ins w:id="18" w:author="allison parker" w:date="2011-11-28T22:40:00Z">
        <w:r w:rsidR="00E078C4">
          <w:t xml:space="preserve"> Lapwai Creek watershed.</w:t>
        </w:r>
      </w:ins>
      <w:ins w:id="19" w:author="allison parker" w:date="2011-11-28T22:39:00Z">
        <w:r w:rsidR="00E078C4">
          <w:t xml:space="preserve"> </w:t>
        </w:r>
      </w:ins>
    </w:p>
    <w:p w:rsidR="00A310E7" w:rsidRPr="00A310E7" w:rsidDel="00471951" w:rsidRDefault="00A310E7" w:rsidP="00EF2E12">
      <w:pPr>
        <w:numPr>
          <w:ins w:id="20" w:author="allison parker" w:date="2011-11-28T22:36:00Z"/>
        </w:numPr>
        <w:spacing w:line="480" w:lineRule="auto"/>
        <w:ind w:firstLine="720"/>
        <w:rPr>
          <w:del w:id="21" w:author="allison parker" w:date="2011-11-28T22:36:00Z"/>
        </w:rPr>
      </w:pPr>
      <w:del w:id="22" w:author="allison parker" w:date="2011-11-28T22:39:00Z">
        <w:r w:rsidRPr="00A310E7" w:rsidDel="00471951">
          <w:delText xml:space="preserve">The </w:delText>
        </w:r>
      </w:del>
      <w:del w:id="23" w:author="allison parker" w:date="2011-11-28T22:37:00Z">
        <w:r w:rsidRPr="00A310E7" w:rsidDel="00471951">
          <w:delText xml:space="preserve">field </w:delText>
        </w:r>
      </w:del>
      <w:del w:id="24" w:author="allison parker" w:date="2011-11-28T22:39:00Z">
        <w:r w:rsidRPr="00A310E7" w:rsidDel="00471951">
          <w:delText>trip started at Spalding</w:delText>
        </w:r>
        <w:r w:rsidR="0028115B" w:rsidDel="00471951">
          <w:delText>, ID</w:delText>
        </w:r>
        <w:r w:rsidRPr="00A310E7" w:rsidDel="00471951">
          <w:delText xml:space="preserve">, where Lapwai Creek cuts through the Nez Perce National Historical Park, about one-quarter mile upstream of its confluence with the Clearwater River. </w:delText>
        </w:r>
        <w:r w:rsidR="00D0033E" w:rsidDel="00471951">
          <w:delText xml:space="preserve">Dr. </w:delText>
        </w:r>
        <w:r w:rsidRPr="00A310E7" w:rsidDel="00471951">
          <w:delText>Kennedy gave a brief overview of the watershed as well as an historic backdrop.</w:delText>
        </w:r>
      </w:del>
      <w:ins w:id="25" w:author="allison parker" w:date="2011-11-28T22:40:00Z">
        <w:r w:rsidR="00E078C4">
          <w:t xml:space="preserve">Specifically, </w:t>
        </w:r>
      </w:ins>
    </w:p>
    <w:p w:rsidR="00BF25E1" w:rsidRDefault="00A310E7">
      <w:pPr>
        <w:numPr>
          <w:ins w:id="26" w:author="Unknown"/>
        </w:numPr>
        <w:spacing w:line="480" w:lineRule="auto"/>
        <w:pPrChange w:id="27" w:author="allison parker" w:date="2011-11-28T22:40:00Z">
          <w:pPr>
            <w:spacing w:line="480" w:lineRule="auto"/>
            <w:ind w:firstLine="720"/>
          </w:pPr>
        </w:pPrChange>
      </w:pPr>
      <w:del w:id="28" w:author="allison parker" w:date="2011-11-28T22:40:00Z">
        <w:r w:rsidRPr="00A310E7" w:rsidDel="00E078C4">
          <w:delText xml:space="preserve">From there the group traveled approximately five miles south to a field-study site on Lapwai Creek located between the towns of Lapwai and Sweetwater. </w:delText>
        </w:r>
      </w:del>
      <w:ins w:id="29" w:author="allison parker" w:date="2011-11-28T22:41:00Z">
        <w:r w:rsidR="00E078C4">
          <w:t>t</w:t>
        </w:r>
      </w:ins>
      <w:del w:id="30" w:author="Audrey Squires" w:date="2011-11-30T12:21:00Z">
        <w:r w:rsidRPr="00A310E7" w:rsidDel="0019576B">
          <w:delText xml:space="preserve">The group observed UI </w:delText>
        </w:r>
        <w:r w:rsidR="00D43B54" w:rsidDel="0019576B">
          <w:delText xml:space="preserve">fisheries </w:delText>
        </w:r>
        <w:r w:rsidRPr="00A310E7" w:rsidDel="0019576B">
          <w:delText xml:space="preserve">students conducting surveys of juvenile steelhead </w:delText>
        </w:r>
        <w:r w:rsidR="008001A9" w:rsidDel="0019576B">
          <w:delText xml:space="preserve">. </w:delText>
        </w:r>
        <w:r w:rsidRPr="00A310E7" w:rsidDel="0019576B">
          <w:delText>The graduate students displayed their various methods</w:delText>
        </w:r>
        <w:r w:rsidR="008001A9" w:rsidDel="0019576B">
          <w:delText xml:space="preserve"> of data </w:delText>
        </w:r>
        <w:r w:rsidR="0028115B" w:rsidDel="0019576B">
          <w:delText>collection</w:delText>
        </w:r>
        <w:r w:rsidRPr="00A310E7" w:rsidDel="0019576B">
          <w:delText xml:space="preserve">—capturing and isolating the fish, flushing their digestive contents, implanting a microchip for tracking purposes, and returning the fish to the stream. Students also </w:delText>
        </w:r>
        <w:r w:rsidRPr="00A310E7" w:rsidDel="0019576B">
          <w:lastRenderedPageBreak/>
          <w:delText>examined the geological, ecological, and biological contours of Lapwai Creek, viewing alluvial deposits in cut banks of the stream, habitat in the floodplain, and aquatic life in the streambed.</w:delText>
        </w:r>
      </w:del>
    </w:p>
    <w:p w:rsidR="00E15821" w:rsidRDefault="00E078C4" w:rsidP="00EF2E12">
      <w:pPr>
        <w:spacing w:line="480" w:lineRule="auto"/>
        <w:ind w:firstLine="720"/>
      </w:pPr>
      <w:ins w:id="31" w:author="allison parker" w:date="2011-11-28T22:41:00Z">
        <w:del w:id="32" w:author="Audrey Squires" w:date="2011-11-30T14:41:00Z">
          <w:r w:rsidDel="00AA73F6">
            <w:delText xml:space="preserve">Additionally, at the </w:delText>
          </w:r>
        </w:del>
      </w:ins>
      <w:del w:id="33" w:author="allison parker" w:date="2011-11-28T22:41:00Z">
        <w:r w:rsidR="008001A9" w:rsidDel="00E078C4">
          <w:delText xml:space="preserve">Finally, we visited </w:delText>
        </w:r>
        <w:r w:rsidR="00A310E7" w:rsidRPr="00A310E7" w:rsidDel="00E078C4">
          <w:delText xml:space="preserve">the </w:delText>
        </w:r>
      </w:del>
      <w:del w:id="34" w:author="Audrey Squires" w:date="2011-11-30T14:41:00Z">
        <w:r w:rsidR="00A310E7" w:rsidRPr="00A310E7" w:rsidDel="00AA73F6">
          <w:delText xml:space="preserve">Bureau of Reclamation/Lewiston Orchards Irrigation District diversion site, </w:delText>
        </w:r>
      </w:del>
      <w:del w:id="35" w:author="allison parker" w:date="2011-11-28T22:41:00Z">
        <w:r w:rsidR="00A310E7" w:rsidRPr="00A310E7" w:rsidDel="00E078C4">
          <w:delText>located approximately 10 miles south on Sweetwater Creek, a tributary of Lapwai Creek. The</w:delText>
        </w:r>
      </w:del>
      <w:del w:id="36" w:author="allison parker" w:date="2011-11-29T07:40:00Z">
        <w:r w:rsidR="00A310E7" w:rsidRPr="00A310E7" w:rsidDel="00642F64">
          <w:delText xml:space="preserve"> nearly century-old diversion, </w:delText>
        </w:r>
      </w:del>
      <w:del w:id="37" w:author="allison parker" w:date="2011-11-28T22:41:00Z">
        <w:r w:rsidR="00A310E7" w:rsidRPr="00A310E7" w:rsidDel="00E078C4">
          <w:delText xml:space="preserve">a concrete structure spanning Sweetwater Creek, feeds a gravity-flow system that is the primary source for one of LOID’s three reservoirs, Mann Lake. </w:delText>
        </w:r>
        <w:r w:rsidR="008001A9" w:rsidDel="00E078C4">
          <w:delText>Dr.</w:delText>
        </w:r>
        <w:r w:rsidR="00D43B54" w:rsidDel="00E078C4">
          <w:delText xml:space="preserve"> </w:delText>
        </w:r>
        <w:r w:rsidR="00A310E7" w:rsidRPr="00A310E7" w:rsidDel="00E078C4">
          <w:delText>Kennedy explained</w:delText>
        </w:r>
      </w:del>
      <w:proofErr w:type="gramStart"/>
      <w:ins w:id="38" w:author="allison parker" w:date="2011-11-28T22:41:00Z">
        <w:r>
          <w:t>we</w:t>
        </w:r>
        <w:proofErr w:type="gramEnd"/>
        <w:r>
          <w:t xml:space="preserve"> learned</w:t>
        </w:r>
      </w:ins>
      <w:r w:rsidR="00A310E7" w:rsidRPr="00A310E7">
        <w:t xml:space="preserve"> </w:t>
      </w:r>
      <w:ins w:id="39" w:author="allison parker" w:date="2011-11-29T07:40:00Z">
        <w:r w:rsidR="00642F64">
          <w:t>t</w:t>
        </w:r>
      </w:ins>
      <w:del w:id="40" w:author="allison parker" w:date="2011-11-29T07:40:00Z">
        <w:r w:rsidR="00A310E7" w:rsidRPr="00A310E7" w:rsidDel="00642F64">
          <w:delText xml:space="preserve">how </w:delText>
        </w:r>
      </w:del>
      <w:del w:id="41" w:author="Audrey Squires" w:date="2011-11-30T14:41:00Z">
        <w:r w:rsidR="00A310E7" w:rsidRPr="00A310E7" w:rsidDel="00AA73F6">
          <w:delText>the diversion was built without</w:delText>
        </w:r>
      </w:del>
      <w:ins w:id="42" w:author="allison parker" w:date="2011-11-29T07:41:00Z">
        <w:del w:id="43" w:author="Audrey Squires" w:date="2011-11-30T14:41:00Z">
          <w:r w:rsidR="00642F64" w:rsidDel="00AA73F6">
            <w:delText>never allowed</w:delText>
          </w:r>
        </w:del>
      </w:ins>
      <w:del w:id="44" w:author="Audrey Squires" w:date="2011-11-30T14:41:00Z">
        <w:r w:rsidR="00A310E7" w:rsidRPr="00A310E7" w:rsidDel="00AA73F6">
          <w:delText xml:space="preserve"> fish passage, </w:delText>
        </w:r>
        <w:r w:rsidR="00D17432" w:rsidDel="00AA73F6">
          <w:delText xml:space="preserve">which </w:delText>
        </w:r>
        <w:r w:rsidR="00A310E7" w:rsidRPr="00A310E7" w:rsidDel="00AA73F6">
          <w:delText>had eliminated a significant portion of the watershed’s steelhead habitat</w:delText>
        </w:r>
        <w:r w:rsidR="00D17432" w:rsidDel="00AA73F6">
          <w:delText xml:space="preserve"> as well as</w:delText>
        </w:r>
        <w:r w:rsidR="00A310E7" w:rsidRPr="00A310E7" w:rsidDel="00AA73F6">
          <w:delText xml:space="preserve"> affecting both streamflow and water temperature.</w:delText>
        </w:r>
      </w:del>
    </w:p>
    <w:p w:rsidR="00A310E7" w:rsidRPr="00D72524" w:rsidRDefault="00642F64" w:rsidP="00BB7F1D">
      <w:pPr>
        <w:spacing w:line="480" w:lineRule="auto"/>
        <w:rPr>
          <w:rFonts w:cs="Tahoma"/>
          <w:color w:val="1F1F1F"/>
          <w:szCs w:val="26"/>
          <w:u w:val="single"/>
        </w:rPr>
      </w:pPr>
      <w:r>
        <w:rPr>
          <w:rFonts w:cs="Tahoma"/>
          <w:color w:val="1F1F1F"/>
          <w:szCs w:val="26"/>
          <w:u w:val="single"/>
        </w:rPr>
        <w:t>Week 1</w:t>
      </w:r>
    </w:p>
    <w:p w:rsidR="00A310E7" w:rsidRPr="00A310E7" w:rsidRDefault="008001A9" w:rsidP="00EF2E12">
      <w:pPr>
        <w:spacing w:line="480" w:lineRule="auto"/>
        <w:ind w:firstLine="720"/>
        <w:rPr>
          <w:rFonts w:cs="Tahoma"/>
          <w:color w:val="1F1F1F"/>
          <w:szCs w:val="26"/>
        </w:rPr>
      </w:pPr>
      <w:r>
        <w:rPr>
          <w:rFonts w:cs="Tahoma"/>
          <w:color w:val="1F1F1F"/>
          <w:szCs w:val="26"/>
        </w:rPr>
        <w:t>We agreed on a time for this meeting after</w:t>
      </w:r>
      <w:r w:rsidR="00A310E7" w:rsidRPr="00A310E7">
        <w:rPr>
          <w:rFonts w:cs="Tahoma"/>
          <w:color w:val="1F1F1F"/>
          <w:szCs w:val="26"/>
        </w:rPr>
        <w:t xml:space="preserve"> Audrey</w:t>
      </w:r>
      <w:r w:rsidR="00471951">
        <w:rPr>
          <w:rFonts w:cs="Tahoma"/>
          <w:color w:val="1F1F1F"/>
          <w:szCs w:val="26"/>
        </w:rPr>
        <w:t xml:space="preserve"> emailed the group using doodle, an online polling program, and asked</w:t>
      </w:r>
      <w:r w:rsidR="00A310E7" w:rsidRPr="00A310E7">
        <w:rPr>
          <w:rFonts w:cs="Tahoma"/>
          <w:color w:val="1F1F1F"/>
          <w:szCs w:val="26"/>
        </w:rPr>
        <w:t xml:space="preserve"> </w:t>
      </w:r>
      <w:r w:rsidR="00642F64">
        <w:rPr>
          <w:rFonts w:cs="Tahoma"/>
          <w:color w:val="1F1F1F"/>
          <w:szCs w:val="26"/>
        </w:rPr>
        <w:t>members</w:t>
      </w:r>
      <w:r w:rsidR="00A310E7" w:rsidRPr="00A310E7">
        <w:rPr>
          <w:rFonts w:cs="Tahoma"/>
          <w:color w:val="1F1F1F"/>
          <w:szCs w:val="26"/>
        </w:rPr>
        <w:t xml:space="preserve"> to select acceptable</w:t>
      </w:r>
      <w:r w:rsidR="00471951">
        <w:rPr>
          <w:rFonts w:cs="Tahoma"/>
          <w:color w:val="1F1F1F"/>
          <w:szCs w:val="26"/>
        </w:rPr>
        <w:t xml:space="preserve"> meeting</w:t>
      </w:r>
      <w:r w:rsidR="00A310E7" w:rsidRPr="00A310E7">
        <w:rPr>
          <w:rFonts w:cs="Tahoma"/>
          <w:color w:val="1F1F1F"/>
          <w:szCs w:val="26"/>
        </w:rPr>
        <w:t xml:space="preserve"> times.</w:t>
      </w:r>
      <w:r>
        <w:rPr>
          <w:rFonts w:cs="Tahoma"/>
          <w:color w:val="1F1F1F"/>
          <w:szCs w:val="26"/>
        </w:rPr>
        <w:t xml:space="preserve"> By utilizing these electronic resources, Audrey began to address the </w:t>
      </w:r>
      <w:r w:rsidR="00642F64">
        <w:rPr>
          <w:rFonts w:cs="Tahoma"/>
          <w:color w:val="1F1F1F"/>
          <w:szCs w:val="26"/>
        </w:rPr>
        <w:t xml:space="preserve">logistical </w:t>
      </w:r>
      <w:r>
        <w:rPr>
          <w:rFonts w:cs="Tahoma"/>
          <w:color w:val="1F1F1F"/>
          <w:szCs w:val="26"/>
        </w:rPr>
        <w:t xml:space="preserve">issues inherent </w:t>
      </w:r>
      <w:r w:rsidR="00AA73F6">
        <w:rPr>
          <w:rFonts w:cs="Tahoma"/>
          <w:color w:val="1F1F1F"/>
          <w:szCs w:val="26"/>
        </w:rPr>
        <w:t>in</w:t>
      </w:r>
      <w:r w:rsidR="00AA73F6">
        <w:rPr>
          <w:rFonts w:cs="Tahoma"/>
          <w:color w:val="1F1F1F"/>
          <w:szCs w:val="26"/>
        </w:rPr>
        <w:t xml:space="preserve"> </w:t>
      </w:r>
      <w:r>
        <w:rPr>
          <w:rFonts w:cs="Tahoma"/>
          <w:color w:val="1F1F1F"/>
          <w:szCs w:val="26"/>
        </w:rPr>
        <w:t xml:space="preserve">organizing </w:t>
      </w:r>
      <w:ins w:id="45" w:author="Audrey Squires" w:date="2011-11-30T14:42:00Z">
        <w:r w:rsidR="00AA73F6">
          <w:rPr>
            <w:rFonts w:cs="Tahoma"/>
            <w:color w:val="1F1F1F"/>
            <w:szCs w:val="26"/>
          </w:rPr>
          <w:t xml:space="preserve">schedules of multiple </w:t>
        </w:r>
      </w:ins>
      <w:r>
        <w:rPr>
          <w:rFonts w:cs="Tahoma"/>
          <w:color w:val="1F1F1F"/>
          <w:szCs w:val="26"/>
        </w:rPr>
        <w:t>people</w:t>
      </w:r>
      <w:ins w:id="46" w:author="allison parker" w:date="2011-11-29T07:42:00Z">
        <w:del w:id="47" w:author="Audrey Squires" w:date="2011-11-30T14:42:00Z">
          <w:r w:rsidR="00642F64" w:rsidDel="00AA73F6">
            <w:rPr>
              <w:rFonts w:cs="Tahoma"/>
              <w:color w:val="1F1F1F"/>
              <w:szCs w:val="26"/>
            </w:rPr>
            <w:delText xml:space="preserve"> with different schedules</w:delText>
          </w:r>
        </w:del>
        <w:del w:id="48" w:author="Audrey Squires" w:date="2011-11-30T14:43:00Z">
          <w:r w:rsidR="00642F64" w:rsidDel="00AA73F6">
            <w:rPr>
              <w:rFonts w:cs="Tahoma"/>
              <w:color w:val="1F1F1F"/>
              <w:szCs w:val="26"/>
            </w:rPr>
            <w:delText>,</w:delText>
          </w:r>
        </w:del>
      </w:ins>
      <w:ins w:id="49" w:author="Audrey Squires" w:date="2011-11-30T14:43:00Z">
        <w:r w:rsidR="00AA73F6">
          <w:rPr>
            <w:rFonts w:cs="Tahoma"/>
            <w:color w:val="1F1F1F"/>
            <w:szCs w:val="26"/>
          </w:rPr>
          <w:t xml:space="preserve"> who</w:t>
        </w:r>
      </w:ins>
      <w:r>
        <w:rPr>
          <w:rFonts w:cs="Tahoma"/>
          <w:color w:val="1F1F1F"/>
          <w:szCs w:val="26"/>
        </w:rPr>
        <w:t xml:space="preserve"> work</w:t>
      </w:r>
      <w:del w:id="50" w:author="Audrey Squires" w:date="2011-11-30T14:43:00Z">
        <w:r w:rsidDel="00AA73F6">
          <w:rPr>
            <w:rFonts w:cs="Tahoma"/>
            <w:color w:val="1F1F1F"/>
            <w:szCs w:val="26"/>
          </w:rPr>
          <w:delText>ing</w:delText>
        </w:r>
      </w:del>
      <w:r>
        <w:rPr>
          <w:rFonts w:cs="Tahoma"/>
          <w:color w:val="1F1F1F"/>
          <w:szCs w:val="26"/>
        </w:rPr>
        <w:t xml:space="preserve"> in different </w:t>
      </w:r>
      <w:proofErr w:type="gramStart"/>
      <w:r>
        <w:rPr>
          <w:rFonts w:cs="Tahoma"/>
          <w:color w:val="1F1F1F"/>
          <w:szCs w:val="26"/>
        </w:rPr>
        <w:t>buildings</w:t>
      </w:r>
      <w:r w:rsidR="00642F64">
        <w:rPr>
          <w:rFonts w:cs="Tahoma"/>
          <w:color w:val="1F1F1F"/>
          <w:szCs w:val="26"/>
        </w:rPr>
        <w:t xml:space="preserve"> </w:t>
      </w:r>
      <w:r w:rsidR="00471951">
        <w:rPr>
          <w:rFonts w:cs="Tahoma"/>
          <w:color w:val="1F1F1F"/>
          <w:szCs w:val="26"/>
        </w:rPr>
        <w:t>.</w:t>
      </w:r>
      <w:proofErr w:type="gramEnd"/>
      <w:r w:rsidR="00471951">
        <w:rPr>
          <w:rFonts w:cs="Tahoma"/>
          <w:color w:val="1F1F1F"/>
          <w:szCs w:val="26"/>
        </w:rPr>
        <w:t xml:space="preserve"> </w:t>
      </w:r>
      <w:r w:rsidR="00642F64">
        <w:rPr>
          <w:rFonts w:cs="Tahoma"/>
          <w:color w:val="1F1F1F"/>
          <w:szCs w:val="26"/>
        </w:rPr>
        <w:t xml:space="preserve">By allowing the group to reach a consensus on meeting times, she provided an efficient and convenient means of communicating. </w:t>
      </w:r>
      <w:r w:rsidR="00A310E7" w:rsidRPr="00A310E7">
        <w:rPr>
          <w:rFonts w:cs="Tahoma"/>
          <w:color w:val="1F1F1F"/>
          <w:szCs w:val="26"/>
        </w:rPr>
        <w:t xml:space="preserve">In </w:t>
      </w:r>
      <w:r>
        <w:rPr>
          <w:rFonts w:cs="Tahoma"/>
          <w:color w:val="1F1F1F"/>
          <w:szCs w:val="26"/>
        </w:rPr>
        <w:t>her</w:t>
      </w:r>
      <w:r w:rsidRPr="00A310E7">
        <w:rPr>
          <w:rFonts w:cs="Tahoma"/>
          <w:color w:val="1F1F1F"/>
          <w:szCs w:val="26"/>
        </w:rPr>
        <w:t xml:space="preserve"> </w:t>
      </w:r>
      <w:r w:rsidR="00A310E7" w:rsidRPr="00A310E7">
        <w:rPr>
          <w:rFonts w:cs="Tahoma"/>
          <w:color w:val="1F1F1F"/>
          <w:szCs w:val="26"/>
        </w:rPr>
        <w:t>email, Audrey reminded the group of the purpose for meeting. She wrote, “[a]s a reminder, in this meeting we are planning to talk about our backgrounds and how we see them fitting into this project; what disciplines could be involved in the problem and then which ones we will use in our analysis; and if we want/have time we could address things like a conceptual map, an integrating question, ground rules, etc.”</w:t>
      </w:r>
    </w:p>
    <w:p w:rsidR="00BF25E1" w:rsidRDefault="00D17CBB" w:rsidP="00AA73F6">
      <w:pPr>
        <w:spacing w:line="480" w:lineRule="auto"/>
        <w:ind w:firstLine="720"/>
        <w:rPr>
          <w:rFonts w:cs="Tahoma"/>
          <w:color w:val="1F1F1F"/>
          <w:szCs w:val="26"/>
        </w:rPr>
      </w:pPr>
      <w:r>
        <w:rPr>
          <w:rFonts w:cs="Tahoma"/>
          <w:color w:val="1F1F1F"/>
          <w:szCs w:val="26"/>
        </w:rPr>
        <w:t>At the actual meeting</w:t>
      </w:r>
      <w:r w:rsidR="00A310E7" w:rsidRPr="00A310E7">
        <w:rPr>
          <w:rFonts w:cs="Tahoma"/>
          <w:color w:val="1F1F1F"/>
          <w:szCs w:val="26"/>
        </w:rPr>
        <w:t xml:space="preserve">, we </w:t>
      </w:r>
      <w:r>
        <w:rPr>
          <w:rFonts w:cs="Tahoma"/>
          <w:color w:val="1F1F1F"/>
          <w:szCs w:val="26"/>
        </w:rPr>
        <w:t>identified</w:t>
      </w:r>
      <w:r w:rsidR="00A310E7" w:rsidRPr="00A310E7">
        <w:rPr>
          <w:rFonts w:cs="Tahoma"/>
          <w:color w:val="1F1F1F"/>
          <w:szCs w:val="26"/>
        </w:rPr>
        <w:t xml:space="preserve"> goals to accomplish by the </w:t>
      </w:r>
      <w:r w:rsidR="008001A9">
        <w:rPr>
          <w:rFonts w:cs="Tahoma"/>
          <w:color w:val="1F1F1F"/>
          <w:szCs w:val="26"/>
        </w:rPr>
        <w:t xml:space="preserve">meeting’s </w:t>
      </w:r>
      <w:r w:rsidR="00A310E7" w:rsidRPr="00A310E7">
        <w:rPr>
          <w:rFonts w:cs="Tahoma"/>
          <w:color w:val="1F1F1F"/>
          <w:szCs w:val="26"/>
        </w:rPr>
        <w:t>en</w:t>
      </w:r>
      <w:r>
        <w:rPr>
          <w:rFonts w:cs="Tahoma"/>
          <w:color w:val="1F1F1F"/>
          <w:szCs w:val="26"/>
        </w:rPr>
        <w:t xml:space="preserve">d and agreed to begin each meeting with a discussion of what to accomplish </w:t>
      </w:r>
      <w:r w:rsidR="00247334">
        <w:rPr>
          <w:rFonts w:cs="Tahoma"/>
          <w:color w:val="1F1F1F"/>
          <w:szCs w:val="26"/>
        </w:rPr>
        <w:t>during that meeting and to outline</w:t>
      </w:r>
      <w:r>
        <w:rPr>
          <w:rFonts w:cs="Tahoma"/>
          <w:color w:val="1F1F1F"/>
          <w:szCs w:val="26"/>
        </w:rPr>
        <w:t xml:space="preserve"> each person’s responsibility prior to the next meeting. After this decision,</w:t>
      </w:r>
      <w:r w:rsidR="00A310E7" w:rsidRPr="00A310E7">
        <w:rPr>
          <w:rFonts w:cs="Tahoma"/>
          <w:color w:val="1F1F1F"/>
          <w:szCs w:val="26"/>
        </w:rPr>
        <w:t xml:space="preserve"> we agreed to utilize a </w:t>
      </w:r>
      <w:r w:rsidR="00A310E7" w:rsidRPr="00A310E7">
        <w:rPr>
          <w:rFonts w:cs="Tahoma"/>
          <w:color w:val="1F1F1F"/>
          <w:szCs w:val="26"/>
        </w:rPr>
        <w:lastRenderedPageBreak/>
        <w:t xml:space="preserve">system of filing shared documents. Based on our previous experiences with various programs we decided to use </w:t>
      </w:r>
      <w:proofErr w:type="spellStart"/>
      <w:r w:rsidR="00A310E7" w:rsidRPr="00A310E7">
        <w:rPr>
          <w:rFonts w:cs="Tahoma"/>
          <w:color w:val="1F1F1F"/>
          <w:szCs w:val="26"/>
        </w:rPr>
        <w:t>Wiki</w:t>
      </w:r>
      <w:r w:rsidR="00943724">
        <w:rPr>
          <w:rFonts w:cs="Tahoma"/>
          <w:color w:val="1F1F1F"/>
          <w:szCs w:val="26"/>
        </w:rPr>
        <w:t>spaces</w:t>
      </w:r>
      <w:proofErr w:type="spellEnd"/>
      <w:r w:rsidR="00A310E7" w:rsidRPr="00A310E7">
        <w:rPr>
          <w:rFonts w:cs="Tahoma"/>
          <w:color w:val="1F1F1F"/>
          <w:szCs w:val="26"/>
        </w:rPr>
        <w:t xml:space="preserve">; Chris agreed to set up a group page. People noted that the updated history feature is useful because new versions are saved and old versions are archived. Because this archiving </w:t>
      </w:r>
      <w:r w:rsidR="00BB7F1D">
        <w:rPr>
          <w:rFonts w:cs="Tahoma"/>
          <w:color w:val="1F1F1F"/>
          <w:szCs w:val="26"/>
        </w:rPr>
        <w:t>is</w:t>
      </w:r>
      <w:r w:rsidR="00BB7F1D" w:rsidRPr="00A310E7">
        <w:rPr>
          <w:rFonts w:cs="Tahoma"/>
          <w:color w:val="1F1F1F"/>
          <w:szCs w:val="26"/>
        </w:rPr>
        <w:t xml:space="preserve"> </w:t>
      </w:r>
      <w:r w:rsidR="00A310E7" w:rsidRPr="00A310E7">
        <w:rPr>
          <w:rFonts w:cs="Tahoma"/>
          <w:color w:val="1F1F1F"/>
          <w:szCs w:val="26"/>
        </w:rPr>
        <w:t>a built</w:t>
      </w:r>
      <w:r w:rsidR="00943724">
        <w:rPr>
          <w:rFonts w:cs="Tahoma"/>
          <w:color w:val="1F1F1F"/>
          <w:szCs w:val="26"/>
        </w:rPr>
        <w:t>-</w:t>
      </w:r>
      <w:r w:rsidR="00A310E7" w:rsidRPr="00A310E7">
        <w:rPr>
          <w:rFonts w:cs="Tahoma"/>
          <w:color w:val="1F1F1F"/>
          <w:szCs w:val="26"/>
        </w:rPr>
        <w:t xml:space="preserve">in feature, we hoped to track the </w:t>
      </w:r>
      <w:r w:rsidR="008001A9" w:rsidRPr="00A310E7">
        <w:rPr>
          <w:rFonts w:cs="Tahoma"/>
          <w:color w:val="1F1F1F"/>
          <w:szCs w:val="26"/>
        </w:rPr>
        <w:t>pro</w:t>
      </w:r>
      <w:r w:rsidR="008001A9">
        <w:rPr>
          <w:rFonts w:cs="Tahoma"/>
          <w:color w:val="1F1F1F"/>
          <w:szCs w:val="26"/>
        </w:rPr>
        <w:t>gress</w:t>
      </w:r>
      <w:r w:rsidR="008001A9" w:rsidRPr="00A310E7">
        <w:rPr>
          <w:rFonts w:cs="Tahoma"/>
          <w:color w:val="1F1F1F"/>
          <w:szCs w:val="26"/>
        </w:rPr>
        <w:t xml:space="preserve"> </w:t>
      </w:r>
      <w:r w:rsidR="00A310E7" w:rsidRPr="00A310E7">
        <w:rPr>
          <w:rFonts w:cs="Tahoma"/>
          <w:color w:val="1F1F1F"/>
          <w:szCs w:val="26"/>
        </w:rPr>
        <w:t xml:space="preserve">of our project </w:t>
      </w:r>
      <w:r w:rsidR="00943724">
        <w:rPr>
          <w:rFonts w:cs="Tahoma"/>
          <w:color w:val="1F1F1F"/>
          <w:szCs w:val="26"/>
        </w:rPr>
        <w:t xml:space="preserve">as it </w:t>
      </w:r>
      <w:commentRangeStart w:id="51"/>
      <w:commentRangeStart w:id="52"/>
      <w:commentRangeStart w:id="53"/>
      <w:commentRangeStart w:id="54"/>
      <w:r w:rsidR="00943724">
        <w:rPr>
          <w:rFonts w:cs="Tahoma"/>
          <w:color w:val="1F1F1F"/>
          <w:szCs w:val="26"/>
        </w:rPr>
        <w:t xml:space="preserve">became </w:t>
      </w:r>
      <w:r w:rsidR="00A310E7" w:rsidRPr="00A310E7">
        <w:rPr>
          <w:rFonts w:cs="Tahoma"/>
          <w:color w:val="1F1F1F"/>
          <w:szCs w:val="26"/>
        </w:rPr>
        <w:t>interdisciplinary</w:t>
      </w:r>
      <w:commentRangeEnd w:id="51"/>
      <w:r w:rsidR="0080433F">
        <w:rPr>
          <w:rStyle w:val="CommentReference"/>
          <w:vanish/>
        </w:rPr>
        <w:commentReference w:id="51"/>
      </w:r>
      <w:r w:rsidR="00A310E7" w:rsidRPr="00A310E7">
        <w:rPr>
          <w:rFonts w:cs="Tahoma"/>
          <w:color w:val="1F1F1F"/>
          <w:szCs w:val="26"/>
        </w:rPr>
        <w:t xml:space="preserve">. </w:t>
      </w:r>
      <w:commentRangeEnd w:id="52"/>
      <w:r w:rsidR="00D11199">
        <w:rPr>
          <w:rStyle w:val="CommentReference"/>
        </w:rPr>
        <w:commentReference w:id="52"/>
      </w:r>
      <w:commentRangeEnd w:id="53"/>
      <w:r w:rsidR="00E078C4">
        <w:rPr>
          <w:rStyle w:val="CommentReference"/>
          <w:vanish/>
        </w:rPr>
        <w:commentReference w:id="53"/>
      </w:r>
      <w:commentRangeEnd w:id="54"/>
      <w:r w:rsidR="00AA73F6">
        <w:rPr>
          <w:rStyle w:val="CommentReference"/>
        </w:rPr>
        <w:commentReference w:id="54"/>
      </w:r>
    </w:p>
    <w:p w:rsidR="00A310E7" w:rsidRPr="00A310E7" w:rsidRDefault="008001A9" w:rsidP="00247334">
      <w:pPr>
        <w:spacing w:line="480" w:lineRule="auto"/>
        <w:ind w:firstLine="720"/>
        <w:rPr>
          <w:rFonts w:cs="Tahoma"/>
          <w:color w:val="1F1F1F"/>
          <w:szCs w:val="26"/>
        </w:rPr>
      </w:pPr>
      <w:r>
        <w:rPr>
          <w:rFonts w:cs="Tahoma"/>
          <w:color w:val="1F1F1F"/>
          <w:szCs w:val="26"/>
        </w:rPr>
        <w:t>Additionally, w</w:t>
      </w:r>
      <w:r w:rsidR="00A310E7" w:rsidRPr="00A310E7">
        <w:rPr>
          <w:rFonts w:cs="Tahoma"/>
          <w:color w:val="1F1F1F"/>
          <w:szCs w:val="26"/>
        </w:rPr>
        <w:t xml:space="preserve">e </w:t>
      </w:r>
      <w:r>
        <w:rPr>
          <w:rFonts w:cs="Tahoma"/>
          <w:color w:val="1F1F1F"/>
          <w:szCs w:val="26"/>
        </w:rPr>
        <w:t>discussed</w:t>
      </w:r>
      <w:r w:rsidR="00A310E7" w:rsidRPr="00A310E7">
        <w:rPr>
          <w:rFonts w:cs="Tahoma"/>
          <w:color w:val="1F1F1F"/>
          <w:szCs w:val="26"/>
        </w:rPr>
        <w:t xml:space="preserve"> the need to utilize legal Bluebook citations in this paper. Jim and Allison, the two law students in the group, agreed to create a “cheat-sheet” of Bluebook citations. </w:t>
      </w:r>
      <w:r w:rsidR="00247334">
        <w:rPr>
          <w:rFonts w:cs="Tahoma"/>
          <w:color w:val="1F1F1F"/>
          <w:szCs w:val="26"/>
        </w:rPr>
        <w:t xml:space="preserve">Then </w:t>
      </w:r>
      <w:r>
        <w:rPr>
          <w:rFonts w:cs="Tahoma"/>
          <w:color w:val="1F1F1F"/>
          <w:szCs w:val="26"/>
        </w:rPr>
        <w:t>w</w:t>
      </w:r>
      <w:r w:rsidR="00A310E7" w:rsidRPr="00A310E7">
        <w:rPr>
          <w:rFonts w:cs="Tahoma"/>
          <w:color w:val="1F1F1F"/>
          <w:szCs w:val="26"/>
        </w:rPr>
        <w:t xml:space="preserve">e discussed how often we would like to meet and how we would like to structure these meetings.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 xml:space="preserve">After covering these administrative topics, we each </w:t>
      </w:r>
      <w:r w:rsidR="0080433F">
        <w:rPr>
          <w:rFonts w:cs="Tahoma"/>
          <w:color w:val="1F1F1F"/>
          <w:szCs w:val="26"/>
        </w:rPr>
        <w:t>presented</w:t>
      </w:r>
      <w:r w:rsidRPr="00A310E7">
        <w:rPr>
          <w:rFonts w:cs="Tahoma"/>
          <w:color w:val="1F1F1F"/>
          <w:szCs w:val="26"/>
        </w:rPr>
        <w:t xml:space="preserve"> our individual backgrounds, interests, and research. </w:t>
      </w:r>
      <w:r w:rsidR="0051208A">
        <w:rPr>
          <w:rFonts w:cs="Tahoma"/>
          <w:color w:val="1F1F1F"/>
          <w:szCs w:val="26"/>
        </w:rPr>
        <w:t>The exercise helped us find common ground, an important step towards integration.</w:t>
      </w:r>
      <w:r w:rsidR="0051208A">
        <w:rPr>
          <w:rStyle w:val="FootnoteReference"/>
          <w:rFonts w:cs="Tahoma"/>
          <w:color w:val="1F1F1F"/>
          <w:szCs w:val="26"/>
        </w:rPr>
        <w:footnoteReference w:id="3"/>
      </w:r>
      <w:r w:rsidR="0051208A">
        <w:rPr>
          <w:rFonts w:cs="Tahoma"/>
          <w:color w:val="1F1F1F"/>
          <w:szCs w:val="26"/>
        </w:rPr>
        <w:t xml:space="preserve"> Normally, the integration process begins by the group agreeing on a problem.</w:t>
      </w:r>
      <w:r w:rsidR="003A5274">
        <w:rPr>
          <w:rStyle w:val="FootnoteReference"/>
          <w:rFonts w:cs="Tahoma"/>
          <w:color w:val="1F1F1F"/>
          <w:szCs w:val="26"/>
        </w:rPr>
        <w:footnoteReference w:id="4"/>
      </w:r>
      <w:r w:rsidR="003A5274">
        <w:rPr>
          <w:rFonts w:cs="Tahoma"/>
          <w:color w:val="1F1F1F"/>
          <w:szCs w:val="26"/>
        </w:rPr>
        <w:t xml:space="preserve"> Here, the problem was already presented to us, in the form of the Lapwai assignment. </w:t>
      </w:r>
      <w:r w:rsidRPr="00A310E7">
        <w:rPr>
          <w:rFonts w:cs="Tahoma"/>
          <w:color w:val="1F1F1F"/>
          <w:szCs w:val="26"/>
        </w:rPr>
        <w:t xml:space="preserve">Not surprisingly, we all shared an interest and background in natural resource management. Additionally, many of us have backgrounds </w:t>
      </w:r>
      <w:r w:rsidR="008001A9">
        <w:rPr>
          <w:rFonts w:cs="Tahoma"/>
          <w:color w:val="1F1F1F"/>
          <w:szCs w:val="26"/>
        </w:rPr>
        <w:t>or interest</w:t>
      </w:r>
      <w:r w:rsidRPr="00A310E7">
        <w:rPr>
          <w:rFonts w:cs="Tahoma"/>
          <w:color w:val="1F1F1F"/>
          <w:szCs w:val="26"/>
        </w:rPr>
        <w:t xml:space="preserve"> in cultural and sociological history, hydrology, fisheries, and jurisdictional issues. </w:t>
      </w:r>
    </w:p>
    <w:p w:rsidR="00A310E7" w:rsidRPr="00A310E7" w:rsidRDefault="00642F64" w:rsidP="00EF2E12">
      <w:pPr>
        <w:spacing w:line="480" w:lineRule="auto"/>
        <w:ind w:firstLine="720"/>
        <w:rPr>
          <w:rFonts w:cs="Tahoma"/>
          <w:color w:val="1F1F1F"/>
          <w:szCs w:val="26"/>
        </w:rPr>
      </w:pPr>
      <w:r>
        <w:rPr>
          <w:rFonts w:cs="Tahoma"/>
          <w:color w:val="1F1F1F"/>
          <w:szCs w:val="26"/>
        </w:rPr>
        <w:t xml:space="preserve">After considering the group’s </w:t>
      </w:r>
      <w:r w:rsidR="00A310E7" w:rsidRPr="00A310E7">
        <w:rPr>
          <w:rFonts w:cs="Tahoma"/>
          <w:color w:val="1F1F1F"/>
          <w:szCs w:val="26"/>
        </w:rPr>
        <w:t xml:space="preserve">disciplinary make-up, we </w:t>
      </w:r>
      <w:r w:rsidR="00A72A68">
        <w:rPr>
          <w:rFonts w:cs="Tahoma"/>
          <w:color w:val="1F1F1F"/>
          <w:szCs w:val="26"/>
        </w:rPr>
        <w:t>decided to identify disciplines potentiall</w:t>
      </w:r>
      <w:r w:rsidR="00D45BA8">
        <w:rPr>
          <w:rFonts w:cs="Tahoma"/>
          <w:color w:val="1F1F1F"/>
          <w:szCs w:val="26"/>
        </w:rPr>
        <w:t>y</w:t>
      </w:r>
      <w:r w:rsidR="00A72A68">
        <w:rPr>
          <w:rFonts w:cs="Tahoma"/>
          <w:color w:val="1F1F1F"/>
          <w:szCs w:val="26"/>
        </w:rPr>
        <w:t xml:space="preserve"> relevant to </w:t>
      </w:r>
      <w:r w:rsidR="00D45BA8">
        <w:rPr>
          <w:rFonts w:cs="Tahoma"/>
          <w:color w:val="1F1F1F"/>
          <w:szCs w:val="26"/>
        </w:rPr>
        <w:t>the Lapwai Creek watershed problem. Before conducting significant research it is important to “decide which disciplines contribute substantially to the problem” to be studied.</w:t>
      </w:r>
      <w:r w:rsidR="00D45BA8">
        <w:rPr>
          <w:rStyle w:val="FootnoteReference"/>
          <w:rFonts w:cs="Tahoma"/>
          <w:color w:val="1F1F1F"/>
          <w:szCs w:val="26"/>
        </w:rPr>
        <w:footnoteReference w:id="5"/>
      </w:r>
      <w:r w:rsidR="00D45BA8">
        <w:rPr>
          <w:rFonts w:cs="Tahoma"/>
          <w:color w:val="1F1F1F"/>
          <w:szCs w:val="26"/>
        </w:rPr>
        <w:t xml:space="preserve"> This early decision allows interdisciplinary research to avoid “</w:t>
      </w:r>
      <w:proofErr w:type="spellStart"/>
      <w:r w:rsidR="00D45BA8">
        <w:rPr>
          <w:rFonts w:cs="Tahoma"/>
          <w:color w:val="1F1F1F"/>
          <w:szCs w:val="26"/>
        </w:rPr>
        <w:t>undu</w:t>
      </w:r>
      <w:proofErr w:type="spellEnd"/>
      <w:r w:rsidR="00D45BA8">
        <w:rPr>
          <w:rFonts w:cs="Tahoma"/>
          <w:color w:val="1F1F1F"/>
          <w:szCs w:val="26"/>
        </w:rPr>
        <w:t xml:space="preserve">[e] </w:t>
      </w:r>
      <w:proofErr w:type="spellStart"/>
      <w:r w:rsidR="00D45BA8">
        <w:rPr>
          <w:rFonts w:cs="Tahoma"/>
          <w:color w:val="1F1F1F"/>
          <w:szCs w:val="26"/>
        </w:rPr>
        <w:t>influenc</w:t>
      </w:r>
      <w:proofErr w:type="spellEnd"/>
      <w:r w:rsidR="00D45BA8">
        <w:rPr>
          <w:rFonts w:cs="Tahoma"/>
          <w:color w:val="1F1F1F"/>
          <w:szCs w:val="26"/>
        </w:rPr>
        <w:t>[e]” from “what disciplinary experts have already said about the problem.”</w:t>
      </w:r>
      <w:r w:rsidR="00D45BA8">
        <w:rPr>
          <w:rStyle w:val="FootnoteReference"/>
          <w:rFonts w:cs="Tahoma"/>
          <w:color w:val="1F1F1F"/>
          <w:szCs w:val="26"/>
        </w:rPr>
        <w:footnoteReference w:id="6"/>
      </w:r>
      <w:r w:rsidR="00D45BA8">
        <w:rPr>
          <w:rFonts w:cs="Tahoma"/>
          <w:color w:val="1F1F1F"/>
          <w:szCs w:val="26"/>
        </w:rPr>
        <w:t xml:space="preserve"> We </w:t>
      </w:r>
      <w:r w:rsidR="00A310E7" w:rsidRPr="00A310E7">
        <w:rPr>
          <w:rFonts w:cs="Tahoma"/>
          <w:color w:val="1F1F1F"/>
          <w:szCs w:val="26"/>
        </w:rPr>
        <w:t xml:space="preserve">brainstormed </w:t>
      </w:r>
      <w:r w:rsidR="00A310E7" w:rsidRPr="00A310E7">
        <w:rPr>
          <w:rFonts w:cs="Tahoma"/>
          <w:color w:val="1F1F1F"/>
          <w:szCs w:val="26"/>
        </w:rPr>
        <w:lastRenderedPageBreak/>
        <w:t>disciplines applicable to the</w:t>
      </w:r>
      <w:r w:rsidR="00D17432">
        <w:rPr>
          <w:rFonts w:cs="Tahoma"/>
          <w:color w:val="1F1F1F"/>
          <w:szCs w:val="26"/>
        </w:rPr>
        <w:t xml:space="preserve"> </w:t>
      </w:r>
      <w:r w:rsidR="00A310E7" w:rsidRPr="00A310E7">
        <w:rPr>
          <w:rFonts w:cs="Tahoma"/>
          <w:color w:val="1F1F1F"/>
          <w:szCs w:val="26"/>
        </w:rPr>
        <w:t xml:space="preserve">Lapwai </w:t>
      </w:r>
      <w:r w:rsidR="00BB7F1D">
        <w:rPr>
          <w:rFonts w:cs="Tahoma"/>
          <w:color w:val="1F1F1F"/>
          <w:szCs w:val="26"/>
        </w:rPr>
        <w:t xml:space="preserve">Creek </w:t>
      </w:r>
      <w:r w:rsidR="00943724">
        <w:rPr>
          <w:rFonts w:cs="Tahoma"/>
          <w:color w:val="1F1F1F"/>
          <w:szCs w:val="26"/>
        </w:rPr>
        <w:t>Watershed</w:t>
      </w:r>
      <w:r w:rsidR="00D17432">
        <w:rPr>
          <w:rFonts w:cs="Tahoma"/>
          <w:color w:val="1F1F1F"/>
          <w:szCs w:val="26"/>
        </w:rPr>
        <w:t xml:space="preserve"> problem</w:t>
      </w:r>
      <w:r w:rsidR="00A310E7" w:rsidRPr="00A310E7">
        <w:rPr>
          <w:rFonts w:cs="Tahoma"/>
          <w:color w:val="1F1F1F"/>
          <w:szCs w:val="26"/>
        </w:rPr>
        <w:t xml:space="preserve"> and then each person identified </w:t>
      </w:r>
      <w:r>
        <w:rPr>
          <w:rFonts w:cs="Tahoma"/>
          <w:color w:val="1F1F1F"/>
          <w:szCs w:val="26"/>
        </w:rPr>
        <w:t>the</w:t>
      </w:r>
      <w:r w:rsidRPr="00A310E7">
        <w:rPr>
          <w:rFonts w:cs="Tahoma"/>
          <w:color w:val="1F1F1F"/>
          <w:szCs w:val="26"/>
        </w:rPr>
        <w:t xml:space="preserve"> </w:t>
      </w:r>
      <w:r w:rsidR="00A310E7" w:rsidRPr="00A310E7">
        <w:rPr>
          <w:rFonts w:cs="Tahoma"/>
          <w:color w:val="1F1F1F"/>
          <w:szCs w:val="26"/>
        </w:rPr>
        <w:t>disciplines he or she had interest in working on</w:t>
      </w:r>
      <w:r w:rsidR="0051208A">
        <w:rPr>
          <w:rFonts w:cs="Tahoma"/>
          <w:color w:val="1F1F1F"/>
          <w:szCs w:val="26"/>
        </w:rPr>
        <w:t xml:space="preserve">. </w:t>
      </w:r>
      <w:r w:rsidR="00A310E7" w:rsidRPr="00A310E7">
        <w:rPr>
          <w:rFonts w:cs="Tahoma"/>
          <w:color w:val="1F1F1F"/>
          <w:szCs w:val="26"/>
        </w:rPr>
        <w:t xml:space="preserve">Ultimately, we determined that Chris </w:t>
      </w:r>
      <w:r w:rsidR="00943724">
        <w:rPr>
          <w:rFonts w:cs="Tahoma"/>
          <w:color w:val="1F1F1F"/>
          <w:szCs w:val="26"/>
        </w:rPr>
        <w:t>would focus</w:t>
      </w:r>
      <w:r w:rsidR="00A310E7" w:rsidRPr="00A310E7">
        <w:rPr>
          <w:rFonts w:cs="Tahoma"/>
          <w:color w:val="1F1F1F"/>
          <w:szCs w:val="26"/>
        </w:rPr>
        <w:t xml:space="preserve"> on the project from a historical perspective, Jim </w:t>
      </w:r>
      <w:r w:rsidR="00943724">
        <w:rPr>
          <w:rFonts w:cs="Tahoma"/>
          <w:color w:val="1F1F1F"/>
          <w:szCs w:val="26"/>
        </w:rPr>
        <w:t xml:space="preserve">on </w:t>
      </w:r>
      <w:r w:rsidR="00A310E7" w:rsidRPr="00A310E7">
        <w:rPr>
          <w:rFonts w:cs="Tahoma"/>
          <w:color w:val="1F1F1F"/>
          <w:szCs w:val="26"/>
        </w:rPr>
        <w:t xml:space="preserve">Native American law, Allison </w:t>
      </w:r>
      <w:r w:rsidR="00943724">
        <w:rPr>
          <w:rFonts w:cs="Tahoma"/>
          <w:color w:val="1F1F1F"/>
          <w:szCs w:val="26"/>
        </w:rPr>
        <w:t>on</w:t>
      </w:r>
      <w:r w:rsidR="00A310E7" w:rsidRPr="00A310E7">
        <w:rPr>
          <w:rFonts w:cs="Tahoma"/>
          <w:color w:val="1F1F1F"/>
          <w:szCs w:val="26"/>
        </w:rPr>
        <w:t xml:space="preserve"> jurisdictional and land use planning, Ryan </w:t>
      </w:r>
      <w:r w:rsidR="00943724">
        <w:rPr>
          <w:rFonts w:cs="Tahoma"/>
          <w:color w:val="1F1F1F"/>
          <w:szCs w:val="26"/>
        </w:rPr>
        <w:t xml:space="preserve">on </w:t>
      </w:r>
      <w:r w:rsidR="00A310E7" w:rsidRPr="00A310E7">
        <w:rPr>
          <w:rFonts w:cs="Tahoma"/>
          <w:color w:val="1F1F1F"/>
          <w:szCs w:val="26"/>
        </w:rPr>
        <w:t xml:space="preserve">hydrology, and Audrey </w:t>
      </w:r>
      <w:r w:rsidR="00943724">
        <w:rPr>
          <w:rFonts w:cs="Tahoma"/>
          <w:color w:val="1F1F1F"/>
          <w:szCs w:val="26"/>
        </w:rPr>
        <w:t>on</w:t>
      </w:r>
      <w:r w:rsidR="00A310E7" w:rsidRPr="00A310E7">
        <w:rPr>
          <w:rFonts w:cs="Tahoma"/>
          <w:color w:val="1F1F1F"/>
          <w:szCs w:val="26"/>
        </w:rPr>
        <w:t xml:space="preserve"> fisheries. </w:t>
      </w:r>
    </w:p>
    <w:p w:rsidR="00A82431" w:rsidRDefault="00A310E7" w:rsidP="00D17CBB">
      <w:pPr>
        <w:spacing w:line="480" w:lineRule="auto"/>
        <w:ind w:firstLine="720"/>
      </w:pPr>
      <w:r w:rsidRPr="00A310E7">
        <w:rPr>
          <w:rFonts w:cs="Tahoma"/>
          <w:color w:val="1F1F1F"/>
          <w:szCs w:val="26"/>
        </w:rPr>
        <w:t>Once we determined which disciplines we wanted to use, we considered how to narrow the scope of our issue.</w:t>
      </w:r>
      <w:r w:rsidR="003A5274">
        <w:rPr>
          <w:rFonts w:cs="Tahoma"/>
          <w:color w:val="1F1F1F"/>
          <w:szCs w:val="26"/>
        </w:rPr>
        <w:t xml:space="preserve"> By narrowing the scope of our issue, we worked towards developing a unified and comprehensive plan.</w:t>
      </w:r>
      <w:r w:rsidR="003A5274">
        <w:rPr>
          <w:rStyle w:val="FootnoteReference"/>
          <w:rFonts w:cs="Tahoma"/>
          <w:color w:val="1F1F1F"/>
          <w:szCs w:val="26"/>
        </w:rPr>
        <w:footnoteReference w:id="7"/>
      </w:r>
      <w:r w:rsidRPr="00A310E7">
        <w:rPr>
          <w:rFonts w:cs="Tahoma"/>
          <w:color w:val="1F1F1F"/>
          <w:szCs w:val="26"/>
        </w:rPr>
        <w:t xml:space="preserve"> We discussed the use of integrating questions as </w:t>
      </w:r>
      <w:r w:rsidR="00247334">
        <w:rPr>
          <w:rFonts w:cs="Tahoma"/>
          <w:color w:val="1F1F1F"/>
          <w:szCs w:val="26"/>
        </w:rPr>
        <w:t xml:space="preserve">a </w:t>
      </w:r>
      <w:r w:rsidRPr="00A310E7">
        <w:rPr>
          <w:rFonts w:cs="Tahoma"/>
          <w:color w:val="1F1F1F"/>
          <w:szCs w:val="26"/>
        </w:rPr>
        <w:t xml:space="preserve">means of narrowing the </w:t>
      </w:r>
      <w:r w:rsidR="003A5274">
        <w:rPr>
          <w:rFonts w:cs="Tahoma"/>
          <w:color w:val="1F1F1F"/>
          <w:szCs w:val="26"/>
        </w:rPr>
        <w:t>issue’s scope</w:t>
      </w:r>
      <w:r w:rsidRPr="00A310E7">
        <w:rPr>
          <w:rFonts w:cs="Tahoma"/>
          <w:color w:val="1F1F1F"/>
          <w:szCs w:val="26"/>
        </w:rPr>
        <w:t>.</w:t>
      </w:r>
      <w:r w:rsidR="003A5274">
        <w:rPr>
          <w:rStyle w:val="FootnoteReference"/>
          <w:rFonts w:cs="Tahoma"/>
          <w:color w:val="1F1F1F"/>
          <w:szCs w:val="26"/>
        </w:rPr>
        <w:footnoteReference w:id="8"/>
      </w:r>
      <w:r w:rsidRPr="00A310E7">
        <w:rPr>
          <w:rFonts w:cs="Tahoma"/>
          <w:color w:val="1F1F1F"/>
          <w:szCs w:val="26"/>
        </w:rPr>
        <w:t xml:space="preserve"> Some members </w:t>
      </w:r>
      <w:r w:rsidR="00943724">
        <w:rPr>
          <w:rFonts w:cs="Tahoma"/>
          <w:color w:val="1F1F1F"/>
          <w:szCs w:val="26"/>
        </w:rPr>
        <w:t xml:space="preserve">had </w:t>
      </w:r>
      <w:r w:rsidRPr="00A310E7">
        <w:rPr>
          <w:rFonts w:cs="Tahoma"/>
          <w:color w:val="1F1F1F"/>
          <w:szCs w:val="26"/>
        </w:rPr>
        <w:t xml:space="preserve">previously used integrating questions after deciding which disciplines to use, while others </w:t>
      </w:r>
      <w:r w:rsidR="00AA73F6">
        <w:rPr>
          <w:rFonts w:cs="Tahoma"/>
          <w:color w:val="1F1F1F"/>
          <w:szCs w:val="26"/>
        </w:rPr>
        <w:t xml:space="preserve">had </w:t>
      </w:r>
      <w:r w:rsidRPr="00A310E7">
        <w:rPr>
          <w:rFonts w:cs="Tahoma"/>
          <w:color w:val="1F1F1F"/>
          <w:szCs w:val="26"/>
        </w:rPr>
        <w:t xml:space="preserve">used integrating questions as a means of narrowing group focus and determining which disciplines to </w:t>
      </w:r>
      <w:del w:id="55" w:author="Audrey Squires" w:date="2011-11-30T14:47:00Z">
        <w:r w:rsidRPr="00A310E7" w:rsidDel="00AA73F6">
          <w:rPr>
            <w:rFonts w:cs="Tahoma"/>
            <w:color w:val="1F1F1F"/>
            <w:szCs w:val="26"/>
          </w:rPr>
          <w:delText>use</w:delText>
        </w:r>
      </w:del>
      <w:ins w:id="56" w:author="Audrey Squires" w:date="2011-11-30T14:47:00Z">
        <w:r w:rsidR="00AA73F6">
          <w:rPr>
            <w:rFonts w:cs="Tahoma"/>
            <w:color w:val="1F1F1F"/>
            <w:szCs w:val="26"/>
          </w:rPr>
          <w:t>draw from</w:t>
        </w:r>
      </w:ins>
      <w:r w:rsidRPr="00A310E7">
        <w:rPr>
          <w:rFonts w:cs="Tahoma"/>
          <w:color w:val="1F1F1F"/>
          <w:szCs w:val="26"/>
        </w:rPr>
        <w:t>. Because we already had identified the disciplines of interest, we decided to use integrating questions as a tool for narrowing the group</w:t>
      </w:r>
      <w:r w:rsidR="00BB7F1D">
        <w:rPr>
          <w:rFonts w:cs="Tahoma"/>
          <w:color w:val="1F1F1F"/>
          <w:szCs w:val="26"/>
        </w:rPr>
        <w:t>’</w:t>
      </w:r>
      <w:r w:rsidRPr="00A310E7">
        <w:rPr>
          <w:rFonts w:cs="Tahoma"/>
          <w:color w:val="1F1F1F"/>
          <w:szCs w:val="26"/>
        </w:rPr>
        <w:t>s focus. Each person agreed to come to the next meeting with an integrating question.</w:t>
      </w:r>
      <w:r w:rsidR="003A5274">
        <w:rPr>
          <w:rFonts w:cs="Tahoma"/>
          <w:color w:val="1F1F1F"/>
          <w:szCs w:val="26"/>
        </w:rPr>
        <w:t xml:space="preserve"> </w:t>
      </w:r>
      <w:r w:rsidR="0080433F">
        <w:rPr>
          <w:rFonts w:cs="Tahoma"/>
          <w:color w:val="1F1F1F"/>
          <w:szCs w:val="26"/>
        </w:rPr>
        <w:t xml:space="preserve">Finally, </w:t>
      </w:r>
      <w:r w:rsidR="0080433F">
        <w:t>w</w:t>
      </w:r>
      <w:r w:rsidRPr="00A310E7">
        <w:t>e</w:t>
      </w:r>
      <w:r w:rsidR="00D17CBB">
        <w:t xml:space="preserve"> </w:t>
      </w:r>
      <w:r w:rsidRPr="00A310E7">
        <w:t xml:space="preserve">discussed the group’s goals for scheduling work tasks. We decided to develop </w:t>
      </w:r>
      <w:r w:rsidR="003967AD">
        <w:t xml:space="preserve">a </w:t>
      </w:r>
      <w:r w:rsidR="00D17432">
        <w:t>timeline</w:t>
      </w:r>
      <w:r w:rsidRPr="00A310E7">
        <w:t xml:space="preserve"> for rough draft and editing schedules but </w:t>
      </w:r>
      <w:r w:rsidR="00D17432">
        <w:t>would</w:t>
      </w:r>
      <w:r w:rsidRPr="00A310E7">
        <w:t xml:space="preserve"> make an official schedule at a later date.</w:t>
      </w:r>
    </w:p>
    <w:p w:rsidR="00A82431" w:rsidRPr="00D72524" w:rsidRDefault="00642F64" w:rsidP="00A82431">
      <w:pPr>
        <w:rPr>
          <w:u w:val="single"/>
        </w:rPr>
      </w:pPr>
      <w:r>
        <w:rPr>
          <w:u w:val="single"/>
        </w:rPr>
        <w:t>Week 2</w:t>
      </w:r>
    </w:p>
    <w:p w:rsidR="001C4FA0" w:rsidRDefault="001C4FA0" w:rsidP="00A82431">
      <w:pPr>
        <w:rPr>
          <w:b/>
        </w:rPr>
      </w:pPr>
    </w:p>
    <w:p w:rsidR="00A82431" w:rsidRPr="00935E34" w:rsidRDefault="00A82431" w:rsidP="00EF2E12">
      <w:pPr>
        <w:spacing w:line="480" w:lineRule="auto"/>
        <w:ind w:firstLine="720"/>
      </w:pPr>
      <w:r w:rsidRPr="00935E34">
        <w:t>At the group meeting during the previous week</w:t>
      </w:r>
      <w:r>
        <w:t>,</w:t>
      </w:r>
      <w:r w:rsidRPr="00935E34">
        <w:t xml:space="preserve"> a mutually agreed</w:t>
      </w:r>
      <w:r w:rsidR="00943724">
        <w:t>-</w:t>
      </w:r>
      <w:r w:rsidRPr="00935E34">
        <w:t>upon time for the next meeting was set for Monday, Oct</w:t>
      </w:r>
      <w:r w:rsidR="00943724">
        <w:t>.</w:t>
      </w:r>
      <w:r w:rsidRPr="00935E34">
        <w:t xml:space="preserve"> 24</w:t>
      </w:r>
      <w:r w:rsidR="00943724">
        <w:t>.</w:t>
      </w:r>
      <w:r w:rsidRPr="00935E34">
        <w:t xml:space="preserve"> </w:t>
      </w:r>
      <w:r w:rsidR="00943724">
        <w:t>V</w:t>
      </w:r>
      <w:r w:rsidRPr="00935E34">
        <w:t>arious members of the group</w:t>
      </w:r>
      <w:r w:rsidR="00943724">
        <w:t>, however,</w:t>
      </w:r>
      <w:r w:rsidRPr="00935E34">
        <w:t xml:space="preserve"> missed this meeting without </w:t>
      </w:r>
      <w:r w:rsidR="00E078C4">
        <w:t xml:space="preserve">sending </w:t>
      </w:r>
      <w:r w:rsidRPr="00935E34">
        <w:t xml:space="preserve">notification to the others. This presented the possibility of conflict but, more importantly, the opportunity for the group to overcome it. Since we had already established open lines of communication, the members present at the meeting called the absence to the attention of the others. </w:t>
      </w:r>
      <w:r w:rsidR="00943724">
        <w:t>A</w:t>
      </w:r>
      <w:r w:rsidRPr="00935E34">
        <w:t>bsent group members apologized and suggested a ne</w:t>
      </w:r>
      <w:r>
        <w:t xml:space="preserve">w meeting time for </w:t>
      </w:r>
      <w:r>
        <w:lastRenderedPageBreak/>
        <w:t>the next day</w:t>
      </w:r>
      <w:r w:rsidR="00943724">
        <w:t>,</w:t>
      </w:r>
      <w:r w:rsidRPr="00935E34">
        <w:t xml:space="preserve"> which was accepted by all and th</w:t>
      </w:r>
      <w:r w:rsidR="00943724">
        <w:t>at</w:t>
      </w:r>
      <w:r w:rsidRPr="00935E34">
        <w:t xml:space="preserve"> meeting was held. During that meeting, ground rules were re-established and the group was strengthened. Conflict was avoided because we followed the guidelines set by </w:t>
      </w:r>
      <w:r>
        <w:t xml:space="preserve">Prof. Maureen </w:t>
      </w:r>
      <w:proofErr w:type="spellStart"/>
      <w:r>
        <w:t>Laflin</w:t>
      </w:r>
      <w:proofErr w:type="spellEnd"/>
      <w:r w:rsidRPr="00935E34">
        <w:t xml:space="preserve"> in her lecture to the W</w:t>
      </w:r>
      <w:r w:rsidR="00ED6A2C">
        <w:t>R</w:t>
      </w:r>
      <w:r w:rsidRPr="00935E34">
        <w:t xml:space="preserve"> 506 class</w:t>
      </w:r>
      <w:r w:rsidR="004F4B0D">
        <w:t xml:space="preserve"> </w:t>
      </w:r>
      <w:r w:rsidR="004F4B0D" w:rsidRPr="00935E34">
        <w:t>on</w:t>
      </w:r>
      <w:r w:rsidR="004F4B0D">
        <w:t xml:space="preserve"> group dynamics and</w:t>
      </w:r>
      <w:r w:rsidR="004F4B0D" w:rsidRPr="00935E34">
        <w:t xml:space="preserve"> how to </w:t>
      </w:r>
      <w:r w:rsidR="004F4B0D">
        <w:t xml:space="preserve">effectively </w:t>
      </w:r>
      <w:r w:rsidR="004F4B0D" w:rsidRPr="00935E34">
        <w:t xml:space="preserve">manage </w:t>
      </w:r>
      <w:r w:rsidR="004F4B0D">
        <w:t>conflict.</w:t>
      </w:r>
      <w:r w:rsidR="00ED6A2C">
        <w:rPr>
          <w:rStyle w:val="FootnoteReference"/>
        </w:rPr>
        <w:footnoteReference w:id="9"/>
      </w:r>
      <w:r w:rsidRPr="00935E34">
        <w:t xml:space="preserve"> </w:t>
      </w:r>
    </w:p>
    <w:p w:rsidR="00A82431" w:rsidRDefault="00A82431" w:rsidP="00EF2E12">
      <w:pPr>
        <w:spacing w:line="480" w:lineRule="auto"/>
        <w:ind w:firstLine="720"/>
      </w:pPr>
      <w:r w:rsidRPr="00935E34">
        <w:t xml:space="preserve">The eventual meeting </w:t>
      </w:r>
      <w:r w:rsidR="00943724">
        <w:t xml:space="preserve">also </w:t>
      </w:r>
      <w:r w:rsidRPr="00935E34">
        <w:t>proved</w:t>
      </w:r>
      <w:r w:rsidR="00D17432">
        <w:t xml:space="preserve"> to be</w:t>
      </w:r>
      <w:r w:rsidRPr="00935E34">
        <w:t xml:space="preserve"> fruitful in furthering our progress on the assignment. Each group member brought what he or she thought to be an integrating question representative of the Lapwai </w:t>
      </w:r>
      <w:r w:rsidR="00ED6A2C">
        <w:t xml:space="preserve">Creek </w:t>
      </w:r>
      <w:r w:rsidRPr="00935E34">
        <w:t xml:space="preserve">Watershed problem. </w:t>
      </w:r>
      <w:r w:rsidR="00E078C4">
        <w:t>We read aloud and discussed each</w:t>
      </w:r>
      <w:r w:rsidR="00E078C4" w:rsidRPr="00935E34">
        <w:t xml:space="preserve"> </w:t>
      </w:r>
      <w:r w:rsidRPr="00935E34">
        <w:t>integrating question</w:t>
      </w:r>
      <w:r w:rsidR="00943724">
        <w:t>. In m</w:t>
      </w:r>
      <w:r w:rsidRPr="00935E34">
        <w:t>erging the common themes, ideas and disciplines</w:t>
      </w:r>
      <w:r w:rsidR="00943724">
        <w:t xml:space="preserve">, we came up with </w:t>
      </w:r>
      <w:r w:rsidRPr="00935E34">
        <w:t xml:space="preserve">the following: </w:t>
      </w:r>
      <w:r w:rsidRPr="005B702D">
        <w:t xml:space="preserve">How do historical and legal issues result in water and habit quality issues for </w:t>
      </w:r>
      <w:r w:rsidR="00943724">
        <w:t>s</w:t>
      </w:r>
      <w:r w:rsidRPr="005B702D">
        <w:t>teelhead populations</w:t>
      </w:r>
      <w:r>
        <w:t>?</w:t>
      </w:r>
      <w:r w:rsidRPr="005B702D">
        <w:t xml:space="preserve"> </w:t>
      </w:r>
      <w:r>
        <w:t>This question clearly and concisely defines the problem; narrow enough in scope for the purposes of our project</w:t>
      </w:r>
      <w:r w:rsidR="00E078C4">
        <w:t>,</w:t>
      </w:r>
      <w:r>
        <w:t xml:space="preserve"> it establishes the importance of this problem.</w:t>
      </w:r>
      <w:r w:rsidR="004F4B0D">
        <w:rPr>
          <w:rStyle w:val="FootnoteReference"/>
        </w:rPr>
        <w:footnoteReference w:id="10"/>
      </w:r>
    </w:p>
    <w:p w:rsidR="00A82431" w:rsidRDefault="00A82431" w:rsidP="00EF2E12">
      <w:pPr>
        <w:spacing w:line="480" w:lineRule="auto"/>
        <w:ind w:firstLine="720"/>
      </w:pPr>
      <w:r w:rsidRPr="00935E34">
        <w:t>We chose to begin this process by writing individual integrating questions so each group member could highlight what he or she thought were the most important aspects of the problem. The integration process allo</w:t>
      </w:r>
      <w:r>
        <w:t>wed us to discuss the pros and cons of each question, eliminate disciplinary bias, and create what we all agreed would be the focus of our group project.</w:t>
      </w:r>
      <w:r w:rsidR="004F4B0D">
        <w:rPr>
          <w:rStyle w:val="FootnoteReference"/>
        </w:rPr>
        <w:footnoteReference w:id="11"/>
      </w:r>
      <w:r>
        <w:t xml:space="preserve"> </w:t>
      </w:r>
      <w:r w:rsidR="00D17CBB">
        <w:t>Establishing</w:t>
      </w:r>
      <w:r>
        <w:t xml:space="preserve"> an integrating question was essential in narrowing the scope of the problem </w:t>
      </w:r>
      <w:r w:rsidR="00E078C4">
        <w:t xml:space="preserve">because </w:t>
      </w:r>
      <w:r w:rsidR="003967AD">
        <w:t xml:space="preserve">issues within </w:t>
      </w:r>
      <w:r>
        <w:t>the Lapwai Creek Watershed</w:t>
      </w:r>
      <w:r w:rsidR="00D17432">
        <w:t xml:space="preserve"> </w:t>
      </w:r>
      <w:r w:rsidR="003967AD">
        <w:t>are</w:t>
      </w:r>
      <w:r>
        <w:t xml:space="preserve"> extremely complex and could potentially include many disciplines. Using the integrating question, each of us identified what topic within the scope of the question we would focus on</w:t>
      </w:r>
      <w:r w:rsidR="00943724">
        <w:t xml:space="preserve">, </w:t>
      </w:r>
      <w:r>
        <w:t xml:space="preserve">and </w:t>
      </w:r>
      <w:r w:rsidR="00943724">
        <w:t xml:space="preserve">we </w:t>
      </w:r>
      <w:r>
        <w:t>set a goal for the next week of researching our respective disciplines as they pertain to the problem.</w:t>
      </w:r>
    </w:p>
    <w:p w:rsidR="00A310E7" w:rsidRPr="00D72524" w:rsidRDefault="00642F64" w:rsidP="00A310E7">
      <w:pPr>
        <w:spacing w:line="480" w:lineRule="auto"/>
        <w:rPr>
          <w:u w:val="single"/>
        </w:rPr>
      </w:pPr>
      <w:r>
        <w:rPr>
          <w:u w:val="single"/>
        </w:rPr>
        <w:t>Week 3</w:t>
      </w:r>
    </w:p>
    <w:p w:rsidR="0099383F" w:rsidRDefault="00A310E7" w:rsidP="0099383F">
      <w:pPr>
        <w:spacing w:line="480" w:lineRule="auto"/>
        <w:ind w:firstLine="720"/>
      </w:pPr>
      <w:r w:rsidRPr="00A310E7">
        <w:lastRenderedPageBreak/>
        <w:t>In the week prior we drafted an integrat</w:t>
      </w:r>
      <w:r w:rsidR="003967AD">
        <w:t>ing</w:t>
      </w:r>
      <w:r w:rsidRPr="00A310E7">
        <w:t xml:space="preserve"> question that helped us to create a common ground among the disciplines that we selected.  </w:t>
      </w:r>
      <w:r w:rsidR="0080138D">
        <w:t>On</w:t>
      </w:r>
      <w:r w:rsidRPr="00A310E7">
        <w:t xml:space="preserve"> Nov</w:t>
      </w:r>
      <w:r w:rsidR="00ED444E">
        <w:t>.</w:t>
      </w:r>
      <w:r w:rsidRPr="00A310E7">
        <w:t xml:space="preserve"> 1 we met to readdress the broad question we had posed and start the process of “integrating insights in order to create an interdisciplinary understanding</w:t>
      </w:r>
      <w:r w:rsidR="00D45BA8">
        <w:t>.</w:t>
      </w:r>
      <w:r w:rsidRPr="00A310E7">
        <w:t>”</w:t>
      </w:r>
      <w:r w:rsidR="00877EAC">
        <w:rPr>
          <w:rStyle w:val="FootnoteReference"/>
        </w:rPr>
        <w:footnoteReference w:id="12"/>
      </w:r>
      <w:r w:rsidRPr="00A310E7">
        <w:t xml:space="preserve">  With common ground discovered, we were able to create linkages between the disciplines and beg</w:t>
      </w:r>
      <w:r w:rsidR="00ED444E">
        <w:t>an</w:t>
      </w:r>
      <w:r w:rsidRPr="00A310E7">
        <w:t xml:space="preserve"> to gain a comprehensive understanding of the problem</w:t>
      </w:r>
      <w:r w:rsidR="005853D9">
        <w:t>.</w:t>
      </w:r>
      <w:r w:rsidR="00877EAC">
        <w:rPr>
          <w:rStyle w:val="FootnoteReference"/>
        </w:rPr>
        <w:footnoteReference w:id="13"/>
      </w:r>
      <w:r w:rsidR="00862A1A">
        <w:t xml:space="preserve"> </w:t>
      </w:r>
      <w:r w:rsidRPr="00A310E7">
        <w:t xml:space="preserve">It became evident that by combining the insights from each discipline we would be able to yield a better explanation </w:t>
      </w:r>
      <w:r w:rsidR="00ED444E">
        <w:t xml:space="preserve">of the problem </w:t>
      </w:r>
      <w:r w:rsidRPr="00A310E7">
        <w:t xml:space="preserve">and create </w:t>
      </w:r>
      <w:r w:rsidR="00ED444E">
        <w:t xml:space="preserve">possible </w:t>
      </w:r>
      <w:r w:rsidRPr="00A310E7">
        <w:t xml:space="preserve">solutions.  </w:t>
      </w:r>
    </w:p>
    <w:p w:rsidR="00A310E7" w:rsidRPr="00A310E7" w:rsidRDefault="0099383F" w:rsidP="00D72524">
      <w:pPr>
        <w:spacing w:line="480" w:lineRule="auto"/>
        <w:ind w:firstLine="720"/>
      </w:pPr>
      <w:r>
        <w:t>The linkages we found were then transformed in</w:t>
      </w:r>
      <w:r w:rsidR="000E50C0">
        <w:t>to five</w:t>
      </w:r>
      <w:r>
        <w:t xml:space="preserve"> questions that we thought would provide a fluid means to address our integrating question.  </w:t>
      </w:r>
      <w:r w:rsidR="00A310E7" w:rsidRPr="00A310E7">
        <w:t xml:space="preserve">The </w:t>
      </w:r>
      <w:r>
        <w:t>questions</w:t>
      </w:r>
      <w:r w:rsidR="00A310E7" w:rsidRPr="00A310E7">
        <w:t xml:space="preserve"> that we chose to address</w:t>
      </w:r>
      <w:r>
        <w:t xml:space="preserve"> were</w:t>
      </w:r>
      <w:r w:rsidR="00A310E7" w:rsidRPr="00A310E7">
        <w:t xml:space="preserve"> </w:t>
      </w:r>
      <w:r>
        <w:t>h</w:t>
      </w:r>
      <w:r w:rsidR="00A310E7" w:rsidRPr="00A310E7">
        <w:t>ow social and cultural history has contributed</w:t>
      </w:r>
      <w:r>
        <w:t xml:space="preserve"> to</w:t>
      </w:r>
      <w:r w:rsidR="00A310E7" w:rsidRPr="00A310E7">
        <w:t xml:space="preserve"> modern social and cultural conditions</w:t>
      </w:r>
      <w:r>
        <w:t xml:space="preserve"> in the watershed</w:t>
      </w:r>
      <w:r w:rsidR="00862A1A">
        <w:t>, w</w:t>
      </w:r>
      <w:r>
        <w:t>hich lead us to how</w:t>
      </w:r>
      <w:r w:rsidR="00A310E7" w:rsidRPr="00A310E7">
        <w:t xml:space="preserve"> the </w:t>
      </w:r>
      <w:r w:rsidR="00ED444E">
        <w:t>l</w:t>
      </w:r>
      <w:r w:rsidR="00A310E7" w:rsidRPr="00A310E7">
        <w:t>egal history of the watershed has developed a mosaic of jurisdictional issues</w:t>
      </w:r>
      <w:r>
        <w:t xml:space="preserve">. Moving from the past to the present we wanted to examine the </w:t>
      </w:r>
      <w:r w:rsidR="00A310E7" w:rsidRPr="00A310E7">
        <w:t>modern legal trends in the watershed and the challenges and opportunities for adaptive governance</w:t>
      </w:r>
      <w:r w:rsidR="000E50C0">
        <w:t xml:space="preserve"> relating to the protection of steelhead</w:t>
      </w:r>
      <w:r>
        <w:t>.</w:t>
      </w:r>
      <w:r w:rsidR="000E50C0">
        <w:t xml:space="preserve">  Furthermore we </w:t>
      </w:r>
      <w:r w:rsidR="000874ED">
        <w:t>wondered</w:t>
      </w:r>
      <w:r w:rsidR="000E50C0">
        <w:t xml:space="preserve"> how the </w:t>
      </w:r>
      <w:r w:rsidR="00A310E7" w:rsidRPr="00A310E7">
        <w:t xml:space="preserve">decisions of the modern legal trends </w:t>
      </w:r>
      <w:r w:rsidR="000E50C0">
        <w:t xml:space="preserve">have </w:t>
      </w:r>
      <w:r w:rsidR="00A310E7" w:rsidRPr="00A310E7">
        <w:t xml:space="preserve">contributed to land use change causing </w:t>
      </w:r>
      <w:r w:rsidR="000E50C0">
        <w:t xml:space="preserve">the </w:t>
      </w:r>
      <w:r w:rsidR="00A310E7" w:rsidRPr="00A310E7">
        <w:t>destruction of flood plain connectivity and channelization within the watershed</w:t>
      </w:r>
      <w:r w:rsidR="000E50C0">
        <w:t xml:space="preserve">. Finally, </w:t>
      </w:r>
      <w:ins w:id="57" w:author="Audrey Squires" w:date="2011-11-30T14:53:00Z">
        <w:r w:rsidR="00862A1A">
          <w:t xml:space="preserve">we addressed </w:t>
        </w:r>
      </w:ins>
      <w:r w:rsidR="000E50C0">
        <w:t xml:space="preserve">how </w:t>
      </w:r>
      <w:del w:id="58" w:author="Audrey Squires" w:date="2011-11-30T14:53:00Z">
        <w:r w:rsidR="000E50C0" w:rsidDel="00862A1A">
          <w:delText xml:space="preserve">has </w:delText>
        </w:r>
      </w:del>
      <w:r w:rsidR="000E50C0">
        <w:t xml:space="preserve">the complex jurisdictional structure and modern legal trends </w:t>
      </w:r>
      <w:ins w:id="59" w:author="Audrey Squires" w:date="2011-11-30T14:53:00Z">
        <w:r w:rsidR="00862A1A">
          <w:t>a</w:t>
        </w:r>
      </w:ins>
      <w:del w:id="60" w:author="Audrey Squires" w:date="2011-11-30T14:53:00Z">
        <w:r w:rsidR="000E50C0" w:rsidDel="00862A1A">
          <w:delText>e</w:delText>
        </w:r>
      </w:del>
      <w:r w:rsidR="000E50C0">
        <w:t>ffected steelhead habitat and</w:t>
      </w:r>
      <w:r w:rsidR="00C661D6">
        <w:t xml:space="preserve"> the</w:t>
      </w:r>
      <w:r w:rsidR="000E50C0">
        <w:t xml:space="preserve"> resident population.  </w:t>
      </w:r>
    </w:p>
    <w:p w:rsidR="00A310E7" w:rsidRPr="00A310E7" w:rsidRDefault="000E50C0" w:rsidP="000E50C0">
      <w:pPr>
        <w:spacing w:line="480" w:lineRule="auto"/>
        <w:ind w:firstLine="720"/>
      </w:pPr>
      <w:r>
        <w:t>Each member then selected a question that they</w:t>
      </w:r>
      <w:r w:rsidR="00A310E7" w:rsidRPr="00A310E7">
        <w:t xml:space="preserve"> </w:t>
      </w:r>
      <w:r w:rsidR="00ED444E">
        <w:t xml:space="preserve">would </w:t>
      </w:r>
      <w:r w:rsidR="00A310E7" w:rsidRPr="00A310E7">
        <w:t xml:space="preserve">research and </w:t>
      </w:r>
      <w:r w:rsidR="00C661D6">
        <w:t>address in approximately two pages</w:t>
      </w:r>
      <w:ins w:id="61" w:author="Audrey Squires" w:date="2011-11-30T14:53:00Z">
        <w:r w:rsidR="00862A1A">
          <w:t xml:space="preserve"> and in the </w:t>
        </w:r>
      </w:ins>
      <w:ins w:id="62" w:author="Audrey Squires" w:date="2011-11-30T14:55:00Z">
        <w:r w:rsidR="00862A1A">
          <w:t xml:space="preserve">subsequent </w:t>
        </w:r>
      </w:ins>
      <w:ins w:id="63" w:author="Audrey Squires" w:date="2011-11-30T14:54:00Z">
        <w:r w:rsidR="00862A1A">
          <w:t>meeting we would</w:t>
        </w:r>
      </w:ins>
      <w:del w:id="64" w:author="Audrey Squires" w:date="2011-11-30T14:54:00Z">
        <w:r w:rsidR="00A310E7" w:rsidRPr="00A310E7" w:rsidDel="00862A1A">
          <w:delText xml:space="preserve">.  </w:delText>
        </w:r>
        <w:r w:rsidR="0080138D" w:rsidDel="00862A1A">
          <w:delText>Then w</w:delText>
        </w:r>
        <w:r w:rsidR="00A310E7" w:rsidRPr="00A310E7" w:rsidDel="00862A1A">
          <w:delText xml:space="preserve">e would </w:delText>
        </w:r>
        <w:r w:rsidR="0080138D" w:rsidDel="00862A1A">
          <w:delText>m</w:delText>
        </w:r>
        <w:r w:rsidR="00A310E7" w:rsidRPr="00A310E7" w:rsidDel="00862A1A">
          <w:delText>eet again and</w:delText>
        </w:r>
      </w:del>
      <w:r w:rsidR="00A310E7" w:rsidRPr="00A310E7">
        <w:t xml:space="preserve"> merge the sections</w:t>
      </w:r>
      <w:r w:rsidR="00ED444E">
        <w:t>,</w:t>
      </w:r>
      <w:r w:rsidR="00A310E7" w:rsidRPr="00A310E7">
        <w:t xml:space="preserve"> </w:t>
      </w:r>
      <w:ins w:id="65" w:author="Audrey Squires" w:date="2011-11-30T14:54:00Z">
        <w:r w:rsidR="00862A1A">
          <w:t xml:space="preserve">thereby </w:t>
        </w:r>
      </w:ins>
      <w:r w:rsidR="00A310E7" w:rsidRPr="00A310E7">
        <w:t>creating interdisciplinary understanding.  At that time we would discuss possible solutions</w:t>
      </w:r>
      <w:ins w:id="66" w:author="Audrey Squires" w:date="2011-11-30T14:55:00Z">
        <w:r w:rsidR="00862A1A">
          <w:t>, which could be physical or process-based</w:t>
        </w:r>
      </w:ins>
      <w:ins w:id="67" w:author="Audrey Squires" w:date="2011-11-30T14:56:00Z">
        <w:r w:rsidR="00862A1A">
          <w:t>.</w:t>
        </w:r>
      </w:ins>
      <w:r w:rsidR="00A310E7" w:rsidRPr="00A310E7">
        <w:t xml:space="preserve"> </w:t>
      </w:r>
      <w:del w:id="68" w:author="Audrey Squires" w:date="2011-11-30T14:55:00Z">
        <w:r w:rsidR="0080138D" w:rsidDel="00862A1A">
          <w:delText xml:space="preserve">each of us </w:delText>
        </w:r>
      </w:del>
      <w:del w:id="69" w:author="Audrey Squires" w:date="2011-11-30T14:56:00Z">
        <w:r w:rsidR="00ED444E" w:rsidDel="00862A1A">
          <w:delText>contemplated</w:delText>
        </w:r>
        <w:r w:rsidR="00A310E7" w:rsidRPr="00A310E7" w:rsidDel="00862A1A">
          <w:delText xml:space="preserve"> </w:delText>
        </w:r>
        <w:r w:rsidR="00A310E7" w:rsidRPr="00A310E7" w:rsidDel="00862A1A">
          <w:lastRenderedPageBreak/>
          <w:delText>while writing or researching. We discussed how the solutions could either be physical or process</w:delText>
        </w:r>
        <w:r w:rsidR="00ED444E" w:rsidDel="00862A1A">
          <w:delText>-</w:delText>
        </w:r>
        <w:r w:rsidR="00A310E7" w:rsidRPr="00A310E7" w:rsidDel="00862A1A">
          <w:delText xml:space="preserve">based. </w:delText>
        </w:r>
      </w:del>
    </w:p>
    <w:p w:rsidR="00A310E7" w:rsidRPr="00A310E7" w:rsidRDefault="00A310E7" w:rsidP="00EF2E12">
      <w:pPr>
        <w:spacing w:line="480" w:lineRule="auto"/>
        <w:ind w:firstLine="720"/>
        <w:rPr>
          <w:b/>
        </w:rPr>
      </w:pPr>
      <w:r w:rsidRPr="00A310E7">
        <w:t>With the report outlined</w:t>
      </w:r>
      <w:r w:rsidR="00ED444E">
        <w:t>,</w:t>
      </w:r>
      <w:r w:rsidRPr="00A310E7">
        <w:t xml:space="preserve"> it was decided that we should </w:t>
      </w:r>
      <w:r w:rsidR="00ED444E">
        <w:t>establish</w:t>
      </w:r>
      <w:r w:rsidRPr="00A310E7">
        <w:t xml:space="preserve"> a timeline </w:t>
      </w:r>
      <w:r w:rsidR="00ED444E">
        <w:t xml:space="preserve">in order to meet </w:t>
      </w:r>
      <w:r w:rsidRPr="00A310E7">
        <w:t xml:space="preserve">our deadline. The timeline </w:t>
      </w:r>
      <w:r w:rsidR="00ED444E">
        <w:t>was</w:t>
      </w:r>
      <w:r w:rsidRPr="00A310E7">
        <w:t xml:space="preserve"> as </w:t>
      </w:r>
      <w:commentRangeStart w:id="70"/>
      <w:commentRangeStart w:id="71"/>
      <w:commentRangeStart w:id="72"/>
      <w:r w:rsidRPr="00A310E7">
        <w:t>follows</w:t>
      </w:r>
      <w:commentRangeEnd w:id="70"/>
      <w:r w:rsidR="000A6E67">
        <w:rPr>
          <w:rStyle w:val="CommentReference"/>
        </w:rPr>
        <w:commentReference w:id="70"/>
      </w:r>
      <w:commentRangeEnd w:id="71"/>
      <w:r w:rsidR="00E078C4">
        <w:rPr>
          <w:rStyle w:val="CommentReference"/>
          <w:vanish/>
        </w:rPr>
        <w:commentReference w:id="71"/>
      </w:r>
      <w:commentRangeEnd w:id="72"/>
      <w:r w:rsidR="00862A1A">
        <w:rPr>
          <w:rStyle w:val="CommentReference"/>
        </w:rPr>
        <w:commentReference w:id="72"/>
      </w:r>
      <w:r w:rsidRPr="00A310E7">
        <w:t xml:space="preserve">: </w:t>
      </w:r>
    </w:p>
    <w:tbl>
      <w:tblPr>
        <w:tblStyle w:val="TableGrid"/>
        <w:tblW w:w="9576" w:type="dxa"/>
        <w:tblLook w:val="00A0" w:firstRow="1" w:lastRow="0" w:firstColumn="1" w:lastColumn="0" w:noHBand="0" w:noVBand="0"/>
      </w:tblPr>
      <w:tblGrid>
        <w:gridCol w:w="2358"/>
        <w:gridCol w:w="7218"/>
      </w:tblGrid>
      <w:tr w:rsidR="00A310E7" w:rsidRPr="00A310E7">
        <w:tc>
          <w:tcPr>
            <w:tcW w:w="2358" w:type="dxa"/>
          </w:tcPr>
          <w:p w:rsidR="00A310E7" w:rsidRPr="00A310E7" w:rsidRDefault="00A310E7" w:rsidP="00A310E7">
            <w:pPr>
              <w:spacing w:line="480" w:lineRule="auto"/>
              <w:rPr>
                <w:b/>
              </w:rPr>
            </w:pPr>
            <w:r w:rsidRPr="00A310E7">
              <w:rPr>
                <w:b/>
              </w:rPr>
              <w:t>Date</w:t>
            </w:r>
          </w:p>
        </w:tc>
        <w:tc>
          <w:tcPr>
            <w:tcW w:w="7218" w:type="dxa"/>
          </w:tcPr>
          <w:p w:rsidR="00A310E7" w:rsidRPr="00A310E7" w:rsidRDefault="00A310E7" w:rsidP="00A310E7">
            <w:pPr>
              <w:spacing w:line="480" w:lineRule="auto"/>
              <w:rPr>
                <w:b/>
              </w:rPr>
            </w:pPr>
            <w:r w:rsidRPr="00A310E7">
              <w:rPr>
                <w:b/>
              </w:rPr>
              <w:t>Tasks</w:t>
            </w:r>
          </w:p>
        </w:tc>
      </w:tr>
      <w:tr w:rsidR="00A310E7" w:rsidRPr="00A310E7">
        <w:tc>
          <w:tcPr>
            <w:tcW w:w="2358" w:type="dxa"/>
          </w:tcPr>
          <w:p w:rsidR="00A310E7" w:rsidRPr="00A310E7" w:rsidRDefault="00A310E7" w:rsidP="00A310E7">
            <w:pPr>
              <w:spacing w:line="480" w:lineRule="auto"/>
            </w:pPr>
            <w:r w:rsidRPr="00A310E7">
              <w:t>11/8</w:t>
            </w:r>
          </w:p>
        </w:tc>
        <w:tc>
          <w:tcPr>
            <w:tcW w:w="7218" w:type="dxa"/>
          </w:tcPr>
          <w:p w:rsidR="00A310E7" w:rsidRPr="00A310E7" w:rsidRDefault="00A310E7" w:rsidP="00A310E7">
            <w:pPr>
              <w:spacing w:line="480" w:lineRule="auto"/>
            </w:pPr>
            <w:r w:rsidRPr="00A310E7">
              <w:t xml:space="preserve">1) Individual outlines due. </w:t>
            </w:r>
          </w:p>
          <w:p w:rsidR="00A310E7" w:rsidRPr="00A310E7" w:rsidRDefault="00A310E7" w:rsidP="00A310E7">
            <w:pPr>
              <w:spacing w:line="480" w:lineRule="auto"/>
            </w:pPr>
            <w:r w:rsidRPr="00A310E7">
              <w:t>2) Find common ground and continue integrating the sections.</w:t>
            </w:r>
          </w:p>
        </w:tc>
      </w:tr>
      <w:tr w:rsidR="00A310E7" w:rsidRPr="00A310E7">
        <w:tc>
          <w:tcPr>
            <w:tcW w:w="2358" w:type="dxa"/>
          </w:tcPr>
          <w:p w:rsidR="00A310E7" w:rsidRPr="00A310E7" w:rsidRDefault="00A310E7" w:rsidP="00A310E7">
            <w:pPr>
              <w:spacing w:line="480" w:lineRule="auto"/>
            </w:pPr>
            <w:r w:rsidRPr="00A310E7">
              <w:t>11/10</w:t>
            </w:r>
          </w:p>
        </w:tc>
        <w:tc>
          <w:tcPr>
            <w:tcW w:w="7218" w:type="dxa"/>
          </w:tcPr>
          <w:p w:rsidR="00A310E7" w:rsidRPr="00A310E7" w:rsidRDefault="00A310E7" w:rsidP="00A310E7">
            <w:pPr>
              <w:spacing w:line="480" w:lineRule="auto"/>
            </w:pPr>
            <w:r w:rsidRPr="00A310E7">
              <w:t xml:space="preserve">1) Bluebook examples due. </w:t>
            </w:r>
          </w:p>
          <w:p w:rsidR="00A310E7" w:rsidRPr="00A310E7" w:rsidRDefault="00A310E7" w:rsidP="00A310E7">
            <w:pPr>
              <w:spacing w:line="480" w:lineRule="auto"/>
            </w:pPr>
            <w:r w:rsidRPr="00A310E7">
              <w:t>2) Outline methods section and assign sections to group members.</w:t>
            </w:r>
          </w:p>
          <w:p w:rsidR="00A310E7" w:rsidRPr="00A310E7" w:rsidRDefault="00A310E7" w:rsidP="00A310E7">
            <w:pPr>
              <w:spacing w:line="480" w:lineRule="auto"/>
            </w:pPr>
            <w:r w:rsidRPr="00A310E7">
              <w:t>3) Start discussing possible solutions.</w:t>
            </w:r>
          </w:p>
        </w:tc>
      </w:tr>
      <w:tr w:rsidR="00A310E7" w:rsidRPr="00A310E7">
        <w:tc>
          <w:tcPr>
            <w:tcW w:w="2358" w:type="dxa"/>
          </w:tcPr>
          <w:p w:rsidR="00A310E7" w:rsidRPr="00A310E7" w:rsidRDefault="00A310E7" w:rsidP="00A310E7">
            <w:pPr>
              <w:spacing w:line="480" w:lineRule="auto"/>
            </w:pPr>
            <w:r w:rsidRPr="00A310E7">
              <w:t>11/15</w:t>
            </w:r>
          </w:p>
        </w:tc>
        <w:tc>
          <w:tcPr>
            <w:tcW w:w="7218" w:type="dxa"/>
          </w:tcPr>
          <w:p w:rsidR="00A310E7" w:rsidRPr="00A310E7" w:rsidRDefault="00A310E7" w:rsidP="00A310E7">
            <w:pPr>
              <w:spacing w:line="480" w:lineRule="auto"/>
            </w:pPr>
            <w:r w:rsidRPr="00A310E7">
              <w:t>1) Merge the methods section into a comprehensive whole.</w:t>
            </w:r>
          </w:p>
        </w:tc>
      </w:tr>
      <w:tr w:rsidR="00A310E7" w:rsidRPr="00A310E7">
        <w:tc>
          <w:tcPr>
            <w:tcW w:w="2358" w:type="dxa"/>
          </w:tcPr>
          <w:p w:rsidR="00A310E7" w:rsidRPr="00A310E7" w:rsidRDefault="00A310E7" w:rsidP="00A310E7">
            <w:pPr>
              <w:spacing w:line="480" w:lineRule="auto"/>
            </w:pPr>
            <w:r w:rsidRPr="00A310E7">
              <w:t>11/17</w:t>
            </w:r>
          </w:p>
        </w:tc>
        <w:tc>
          <w:tcPr>
            <w:tcW w:w="7218" w:type="dxa"/>
          </w:tcPr>
          <w:p w:rsidR="00A310E7" w:rsidRPr="00A310E7" w:rsidRDefault="00A310E7" w:rsidP="00A310E7">
            <w:pPr>
              <w:spacing w:line="480" w:lineRule="auto"/>
            </w:pPr>
            <w:r w:rsidRPr="00A310E7">
              <w:t xml:space="preserve">1) Individual sections for the paper written up. </w:t>
            </w:r>
          </w:p>
          <w:p w:rsidR="00A310E7" w:rsidRPr="00A310E7" w:rsidRDefault="00A310E7" w:rsidP="00A310E7">
            <w:pPr>
              <w:spacing w:line="480" w:lineRule="auto"/>
            </w:pPr>
            <w:r w:rsidRPr="00A310E7">
              <w:t xml:space="preserve">2) Discuss what points we want to touch on in our presentation. </w:t>
            </w:r>
          </w:p>
        </w:tc>
      </w:tr>
      <w:tr w:rsidR="00A310E7" w:rsidRPr="00A310E7">
        <w:tc>
          <w:tcPr>
            <w:tcW w:w="2358" w:type="dxa"/>
          </w:tcPr>
          <w:p w:rsidR="00A310E7" w:rsidRPr="00A310E7" w:rsidRDefault="00A310E7" w:rsidP="00A310E7">
            <w:pPr>
              <w:spacing w:line="480" w:lineRule="auto"/>
            </w:pPr>
            <w:r w:rsidRPr="00A310E7">
              <w:t xml:space="preserve">11/19-27 </w:t>
            </w:r>
            <w:r w:rsidRPr="00A310E7">
              <w:rPr>
                <w:b/>
              </w:rPr>
              <w:t>Fall Break</w:t>
            </w:r>
          </w:p>
        </w:tc>
        <w:tc>
          <w:tcPr>
            <w:tcW w:w="7218" w:type="dxa"/>
          </w:tcPr>
          <w:p w:rsidR="00A310E7" w:rsidRPr="00A310E7" w:rsidRDefault="00A310E7" w:rsidP="00A310E7">
            <w:pPr>
              <w:spacing w:line="480" w:lineRule="auto"/>
            </w:pPr>
            <w:r w:rsidRPr="00A310E7">
              <w:t>1) Round robin editing</w:t>
            </w:r>
          </w:p>
        </w:tc>
      </w:tr>
      <w:tr w:rsidR="00A310E7" w:rsidRPr="00A310E7">
        <w:tc>
          <w:tcPr>
            <w:tcW w:w="2358" w:type="dxa"/>
          </w:tcPr>
          <w:p w:rsidR="00A310E7" w:rsidRPr="00A310E7" w:rsidRDefault="00A310E7" w:rsidP="00A310E7">
            <w:pPr>
              <w:spacing w:line="480" w:lineRule="auto"/>
            </w:pPr>
            <w:r w:rsidRPr="00A310E7">
              <w:t>11/28</w:t>
            </w:r>
          </w:p>
        </w:tc>
        <w:tc>
          <w:tcPr>
            <w:tcW w:w="7218" w:type="dxa"/>
          </w:tcPr>
          <w:p w:rsidR="00A310E7" w:rsidRPr="00A310E7" w:rsidRDefault="00A310E7" w:rsidP="00A310E7">
            <w:pPr>
              <w:spacing w:line="480" w:lineRule="auto"/>
              <w:ind w:left="342" w:hanging="342"/>
            </w:pPr>
            <w:r w:rsidRPr="00A310E7">
              <w:t xml:space="preserve">1) </w:t>
            </w:r>
            <w:del w:id="73" w:author="Ryan  Boylan" w:date="2011-11-29T20:17:00Z">
              <w:r w:rsidRPr="00A310E7" w:rsidDel="00021AA8">
                <w:delText xml:space="preserve"> </w:delText>
              </w:r>
            </w:del>
            <w:r w:rsidRPr="00A310E7">
              <w:t>Monday in Morrill Hall to create presentation</w:t>
            </w:r>
          </w:p>
        </w:tc>
      </w:tr>
      <w:tr w:rsidR="00A310E7" w:rsidRPr="00A310E7">
        <w:tc>
          <w:tcPr>
            <w:tcW w:w="2358" w:type="dxa"/>
          </w:tcPr>
          <w:p w:rsidR="00A310E7" w:rsidRPr="00A310E7" w:rsidRDefault="00753C6B" w:rsidP="00A310E7">
            <w:pPr>
              <w:spacing w:line="480" w:lineRule="auto"/>
            </w:pPr>
            <w:r>
              <w:t>12/1</w:t>
            </w:r>
          </w:p>
        </w:tc>
        <w:tc>
          <w:tcPr>
            <w:tcW w:w="7218" w:type="dxa"/>
          </w:tcPr>
          <w:p w:rsidR="00A310E7" w:rsidRPr="00A310E7" w:rsidRDefault="00A310E7" w:rsidP="00A310E7">
            <w:pPr>
              <w:spacing w:line="480" w:lineRule="auto"/>
              <w:rPr>
                <w:b/>
              </w:rPr>
            </w:pPr>
            <w:r w:rsidRPr="00A310E7">
              <w:rPr>
                <w:b/>
              </w:rPr>
              <w:t>Final Draft Due</w:t>
            </w:r>
            <w:r w:rsidR="00753C6B">
              <w:rPr>
                <w:b/>
              </w:rPr>
              <w:t xml:space="preserve"> and Presentation</w:t>
            </w:r>
          </w:p>
        </w:tc>
      </w:tr>
    </w:tbl>
    <w:p w:rsidR="00A310E7" w:rsidRPr="00A310E7" w:rsidRDefault="00A310E7" w:rsidP="00A310E7">
      <w:pPr>
        <w:spacing w:line="480" w:lineRule="auto"/>
        <w:rPr>
          <w:b/>
        </w:rPr>
      </w:pPr>
    </w:p>
    <w:p w:rsidR="00A310E7" w:rsidRPr="00A310E7" w:rsidRDefault="00ED444E" w:rsidP="00A310E7">
      <w:pPr>
        <w:spacing w:line="480" w:lineRule="auto"/>
        <w:rPr>
          <w:b/>
        </w:rPr>
      </w:pPr>
      <w:r>
        <w:t>I</w:t>
      </w:r>
      <w:r w:rsidR="00A310E7" w:rsidRPr="00A310E7">
        <w:t xml:space="preserve">n this meeting we </w:t>
      </w:r>
      <w:r>
        <w:t xml:space="preserve">also </w:t>
      </w:r>
      <w:r w:rsidR="00A310E7" w:rsidRPr="00A310E7">
        <w:t xml:space="preserve">discussed the </w:t>
      </w:r>
      <w:r w:rsidR="00E5551B">
        <w:t>integrating</w:t>
      </w:r>
      <w:r w:rsidR="00E5551B" w:rsidRPr="00A310E7">
        <w:t xml:space="preserve"> </w:t>
      </w:r>
      <w:r w:rsidR="00A310E7" w:rsidRPr="00A310E7">
        <w:t xml:space="preserve">question that we </w:t>
      </w:r>
      <w:r>
        <w:t xml:space="preserve">had </w:t>
      </w:r>
      <w:r w:rsidR="00A310E7" w:rsidRPr="00A310E7">
        <w:t xml:space="preserve">posed the week before.  We felt that the question was sufficient for the time being but were open to narrowing it down to a question that could be answered more readily once we had completed our </w:t>
      </w:r>
      <w:r w:rsidR="00E5551B" w:rsidRPr="00A310E7">
        <w:t xml:space="preserve">research </w:t>
      </w:r>
      <w:r w:rsidR="00E5551B">
        <w:t xml:space="preserve">and </w:t>
      </w:r>
      <w:r w:rsidR="00A310E7" w:rsidRPr="00A310E7">
        <w:t xml:space="preserve">writing.   </w:t>
      </w:r>
    </w:p>
    <w:p w:rsidR="00A310E7" w:rsidRPr="00D72524" w:rsidRDefault="00FA128C" w:rsidP="00A310E7">
      <w:pPr>
        <w:spacing w:line="480" w:lineRule="auto"/>
        <w:rPr>
          <w:u w:val="single"/>
        </w:rPr>
      </w:pPr>
      <w:r>
        <w:rPr>
          <w:u w:val="single"/>
        </w:rPr>
        <w:t>Week 4</w:t>
      </w:r>
    </w:p>
    <w:p w:rsidR="00A310E7" w:rsidRPr="00A310E7" w:rsidRDefault="00D17CBB" w:rsidP="00EF2E12">
      <w:pPr>
        <w:spacing w:line="480" w:lineRule="auto"/>
        <w:ind w:firstLine="720"/>
      </w:pPr>
      <w:commentRangeStart w:id="74"/>
      <w:r>
        <w:t xml:space="preserve">At this meeting we began developing a </w:t>
      </w:r>
      <w:commentRangeStart w:id="75"/>
      <w:r>
        <w:t>concept</w:t>
      </w:r>
      <w:r w:rsidR="004D6ACE">
        <w:t>ual</w:t>
      </w:r>
      <w:r>
        <w:t xml:space="preserve"> </w:t>
      </w:r>
      <w:del w:id="76" w:author="Audrey Squires" w:date="2011-11-30T15:07:00Z">
        <w:r w:rsidDel="00767587">
          <w:delText>map</w:delText>
        </w:r>
      </w:del>
      <w:ins w:id="77" w:author="Audrey Squires" w:date="2011-11-30T15:07:00Z">
        <w:r w:rsidR="00767587">
          <w:t>model</w:t>
        </w:r>
      </w:ins>
      <w:r>
        <w:t xml:space="preserve">. </w:t>
      </w:r>
      <w:commentRangeEnd w:id="75"/>
      <w:r w:rsidR="003A5274">
        <w:rPr>
          <w:rStyle w:val="CommentReference"/>
          <w:vanish/>
        </w:rPr>
        <w:commentReference w:id="75"/>
      </w:r>
      <w:r w:rsidR="00A310E7" w:rsidRPr="00A310E7">
        <w:t>The development of the concept</w:t>
      </w:r>
      <w:r w:rsidR="004D6ACE">
        <w:t>ual</w:t>
      </w:r>
      <w:r w:rsidR="00A310E7" w:rsidRPr="00A310E7">
        <w:t xml:space="preserve"> </w:t>
      </w:r>
      <w:del w:id="78" w:author="Audrey Squires" w:date="2011-11-30T15:07:00Z">
        <w:r w:rsidR="00A310E7" w:rsidRPr="00A310E7" w:rsidDel="00767587">
          <w:delText xml:space="preserve">map </w:delText>
        </w:r>
      </w:del>
      <w:ins w:id="79" w:author="Audrey Squires" w:date="2011-11-30T15:07:00Z">
        <w:r w:rsidR="00767587">
          <w:t>model</w:t>
        </w:r>
        <w:r w:rsidR="00767587" w:rsidRPr="00A310E7">
          <w:t xml:space="preserve"> </w:t>
        </w:r>
      </w:ins>
      <w:r w:rsidR="00A310E7" w:rsidRPr="00A310E7">
        <w:t xml:space="preserve">during the latter half of our research project was a successful attempt to </w:t>
      </w:r>
      <w:r w:rsidR="00A310E7" w:rsidRPr="00A310E7">
        <w:lastRenderedPageBreak/>
        <w:t xml:space="preserve">visually represent </w:t>
      </w:r>
      <w:r w:rsidR="00607841">
        <w:t>steelhead</w:t>
      </w:r>
      <w:r w:rsidR="00A310E7" w:rsidRPr="00A310E7">
        <w:t xml:space="preserve"> habitat segmentation in the Lapwai Creek drainage, </w:t>
      </w:r>
      <w:r w:rsidR="0080138D">
        <w:t>the</w:t>
      </w:r>
      <w:r w:rsidR="00A310E7" w:rsidRPr="00A310E7">
        <w:t xml:space="preserve"> stakeholders, and opportunities for solution</w:t>
      </w:r>
      <w:r w:rsidR="000A6E67">
        <w:t>s</w:t>
      </w:r>
      <w:r w:rsidR="00A310E7" w:rsidRPr="00A310E7">
        <w:t xml:space="preserve">.  The </w:t>
      </w:r>
      <w:del w:id="80" w:author="Audrey Squires" w:date="2011-11-30T15:08:00Z">
        <w:r w:rsidR="00A310E7" w:rsidRPr="00A310E7" w:rsidDel="00767587">
          <w:delText>concept map</w:delText>
        </w:r>
      </w:del>
      <w:ins w:id="81" w:author="Audrey Squires" w:date="2011-11-30T15:08:00Z">
        <w:r w:rsidR="00767587">
          <w:t>conceptual model</w:t>
        </w:r>
      </w:ins>
      <w:r w:rsidR="00A310E7" w:rsidRPr="00A310E7">
        <w:t xml:space="preserve"> itself is a way to visually repr</w:t>
      </w:r>
      <w:r w:rsidR="004D6ACE">
        <w:t xml:space="preserve">esent the structure of our inquiry </w:t>
      </w:r>
      <w:r w:rsidR="00A310E7" w:rsidRPr="00A310E7">
        <w:t xml:space="preserve">specifically within </w:t>
      </w:r>
      <w:r w:rsidR="00435EBD">
        <w:t xml:space="preserve">the </w:t>
      </w:r>
      <w:r w:rsidR="00A310E7" w:rsidRPr="00A310E7">
        <w:t xml:space="preserve">Lapwai </w:t>
      </w:r>
      <w:r w:rsidR="0080138D">
        <w:t xml:space="preserve">Creek </w:t>
      </w:r>
      <w:r w:rsidR="00A310E7" w:rsidRPr="00A310E7">
        <w:t>drainage’s socio-ecologic segmentation</w:t>
      </w:r>
      <w:r w:rsidR="00753C6B">
        <w:t>. T</w:t>
      </w:r>
      <w:r w:rsidR="00A310E7" w:rsidRPr="00A310E7">
        <w:t xml:space="preserve">he </w:t>
      </w:r>
      <w:del w:id="82" w:author="Audrey Squires" w:date="2011-11-30T15:08:00Z">
        <w:r w:rsidR="00A310E7" w:rsidRPr="00A310E7" w:rsidDel="00767587">
          <w:delText xml:space="preserve">concept </w:delText>
        </w:r>
        <w:r w:rsidR="004D6ACE" w:rsidDel="00767587">
          <w:delText>map</w:delText>
        </w:r>
      </w:del>
      <w:ins w:id="83" w:author="Audrey Squires" w:date="2011-11-30T15:08:00Z">
        <w:r w:rsidR="00767587">
          <w:t>conceptual model</w:t>
        </w:r>
      </w:ins>
      <w:r w:rsidR="00A310E7" w:rsidRPr="00A310E7">
        <w:t xml:space="preserve"> highlights the circuital nature of the </w:t>
      </w:r>
      <w:r w:rsidR="004D6ACE">
        <w:t xml:space="preserve">Lapwai Creek’s problems </w:t>
      </w:r>
      <w:r w:rsidR="00966E2F">
        <w:t xml:space="preserve">and its </w:t>
      </w:r>
      <w:proofErr w:type="spellStart"/>
      <w:r w:rsidR="00966E2F">
        <w:t>interdisciplinarity</w:t>
      </w:r>
      <w:proofErr w:type="spellEnd"/>
      <w:r w:rsidR="00A310E7" w:rsidRPr="00A310E7">
        <w:t>. The concept</w:t>
      </w:r>
      <w:r w:rsidR="00966E2F">
        <w:t>ual</w:t>
      </w:r>
      <w:r w:rsidR="00A310E7" w:rsidRPr="00A310E7">
        <w:t xml:space="preserve"> </w:t>
      </w:r>
      <w:del w:id="84" w:author="Audrey Squires" w:date="2011-11-30T15:08:00Z">
        <w:r w:rsidR="00A310E7" w:rsidRPr="00A310E7" w:rsidDel="00767587">
          <w:delText>map</w:delText>
        </w:r>
      </w:del>
      <w:ins w:id="85" w:author="Audrey Squires" w:date="2011-11-30T15:08:00Z">
        <w:r w:rsidR="00767587">
          <w:t>model</w:t>
        </w:r>
      </w:ins>
      <w:r w:rsidR="00ED444E">
        <w:t>,</w:t>
      </w:r>
      <w:r w:rsidR="00A310E7" w:rsidRPr="00A310E7">
        <w:t xml:space="preserve"> </w:t>
      </w:r>
      <w:r w:rsidR="00ED444E">
        <w:t>al</w:t>
      </w:r>
      <w:r w:rsidR="00A310E7" w:rsidRPr="00A310E7">
        <w:t xml:space="preserve">though created after our integrating question and individual outlines, </w:t>
      </w:r>
      <w:r>
        <w:t xml:space="preserve">reinforced </w:t>
      </w:r>
      <w:r w:rsidR="00A310E7" w:rsidRPr="00A310E7">
        <w:t xml:space="preserve">our findings and solutions.  </w:t>
      </w:r>
      <w:r>
        <w:t>Representing</w:t>
      </w:r>
      <w:r w:rsidR="00A310E7" w:rsidRPr="00A310E7">
        <w:t xml:space="preserve"> an issue in mixed-media is a functional and needed part of the solution-equation</w:t>
      </w:r>
      <w:r>
        <w:t xml:space="preserve"> and </w:t>
      </w:r>
      <w:r w:rsidR="00A310E7" w:rsidRPr="00A310E7">
        <w:t>a valuable experience for our group.</w:t>
      </w:r>
      <w:r w:rsidR="0095423E">
        <w:t xml:space="preserve"> </w:t>
      </w:r>
      <w:commentRangeStart w:id="86"/>
      <w:r w:rsidR="0095423E">
        <w:t>[</w:t>
      </w:r>
      <w:proofErr w:type="spellStart"/>
      <w:r w:rsidR="0095423E">
        <w:t>Heemsk</w:t>
      </w:r>
      <w:r w:rsidR="00ED444E">
        <w:t>er</w:t>
      </w:r>
      <w:r w:rsidR="0095423E">
        <w:t>k</w:t>
      </w:r>
      <w:proofErr w:type="spellEnd"/>
      <w:r w:rsidR="0095423E">
        <w:t>]</w:t>
      </w:r>
      <w:commentRangeEnd w:id="86"/>
      <w:r w:rsidR="00D72524">
        <w:rPr>
          <w:rStyle w:val="CommentReference"/>
        </w:rPr>
        <w:commentReference w:id="86"/>
      </w:r>
      <w:r w:rsidR="00877EAC">
        <w:rPr>
          <w:rStyle w:val="FootnoteReference"/>
        </w:rPr>
        <w:footnoteReference w:id="14"/>
      </w:r>
    </w:p>
    <w:p w:rsidR="00A310E7" w:rsidRDefault="00A310E7" w:rsidP="00EF2E12">
      <w:pPr>
        <w:spacing w:line="480" w:lineRule="auto"/>
        <w:ind w:firstLine="720"/>
      </w:pPr>
      <w:r w:rsidRPr="00A310E7">
        <w:t xml:space="preserve">During the making of the conceptual </w:t>
      </w:r>
      <w:del w:id="87" w:author="Audrey Squires" w:date="2011-11-30T15:08:00Z">
        <w:r w:rsidRPr="00A310E7" w:rsidDel="00767587">
          <w:delText xml:space="preserve">map </w:delText>
        </w:r>
      </w:del>
      <w:ins w:id="88" w:author="Audrey Squires" w:date="2011-11-30T15:08:00Z">
        <w:r w:rsidR="00767587">
          <w:t>model</w:t>
        </w:r>
        <w:r w:rsidR="00767587" w:rsidRPr="00A310E7">
          <w:t xml:space="preserve"> </w:t>
        </w:r>
      </w:ins>
      <w:r w:rsidRPr="00A310E7">
        <w:t>Dr. Boll visited our work group.  H</w:t>
      </w:r>
      <w:r w:rsidR="00D0033E">
        <w:t>e</w:t>
      </w:r>
      <w:r w:rsidRPr="00A310E7">
        <w:t xml:space="preserve"> shed light on o</w:t>
      </w:r>
      <w:r w:rsidR="00D0033E">
        <w:t>ur</w:t>
      </w:r>
      <w:r w:rsidRPr="00A310E7">
        <w:t xml:space="preserve"> conceptual design by framing it as more </w:t>
      </w:r>
      <w:r w:rsidR="00D0033E">
        <w:t xml:space="preserve">of </w:t>
      </w:r>
      <w:r w:rsidRPr="00A310E7">
        <w:t xml:space="preserve">a </w:t>
      </w:r>
      <w:del w:id="89" w:author="Audrey Squires" w:date="2011-11-30T15:08:00Z">
        <w:r w:rsidRPr="00A310E7" w:rsidDel="00767587">
          <w:delText xml:space="preserve">conceptual </w:delText>
        </w:r>
      </w:del>
      <w:ins w:id="90" w:author="Audrey Squires" w:date="2011-11-30T15:08:00Z">
        <w:r w:rsidR="00767587">
          <w:t>concept</w:t>
        </w:r>
        <w:r w:rsidR="00767587" w:rsidRPr="00A310E7">
          <w:t xml:space="preserve"> </w:t>
        </w:r>
      </w:ins>
      <w:r w:rsidRPr="00A310E7">
        <w:t>map rather than a concept</w:t>
      </w:r>
      <w:ins w:id="91" w:author="Audrey Squires" w:date="2011-11-30T15:08:00Z">
        <w:r w:rsidR="00767587">
          <w:t>ual</w:t>
        </w:r>
      </w:ins>
      <w:r w:rsidRPr="00A310E7">
        <w:t xml:space="preserve"> model; a model in this instance </w:t>
      </w:r>
      <w:r w:rsidR="00D0033E">
        <w:t>was</w:t>
      </w:r>
      <w:r w:rsidRPr="00A310E7">
        <w:t xml:space="preserve"> a graphical representation of fact </w:t>
      </w:r>
      <w:commentRangeEnd w:id="74"/>
      <w:r w:rsidR="00767587">
        <w:rPr>
          <w:rStyle w:val="CommentReference"/>
        </w:rPr>
        <w:commentReference w:id="74"/>
      </w:r>
      <w:r w:rsidRPr="00A310E7">
        <w:t>rather than a geographic representation of an issue. This led us to realize that this concept</w:t>
      </w:r>
      <w:del w:id="92" w:author="Audrey Squires" w:date="2011-11-30T15:08:00Z">
        <w:r w:rsidRPr="00A310E7" w:rsidDel="00767587">
          <w:delText>ual</w:delText>
        </w:r>
      </w:del>
      <w:r w:rsidRPr="00A310E7">
        <w:t xml:space="preserve"> map was different than our </w:t>
      </w:r>
      <w:r w:rsidR="00ED444E">
        <w:t>respective</w:t>
      </w:r>
      <w:r w:rsidRPr="00A310E7">
        <w:t xml:space="preserve"> group</w:t>
      </w:r>
      <w:r w:rsidR="00ED444E">
        <w:t>s</w:t>
      </w:r>
      <w:r w:rsidRPr="00A310E7">
        <w:t xml:space="preserve">’ </w:t>
      </w:r>
      <w:del w:id="93" w:author="Audrey Squires" w:date="2011-11-30T15:08:00Z">
        <w:r w:rsidRPr="00A310E7" w:rsidDel="00767587">
          <w:delText xml:space="preserve">maps </w:delText>
        </w:r>
      </w:del>
      <w:ins w:id="94" w:author="Audrey Squires" w:date="2011-11-30T15:08:00Z">
        <w:r w:rsidR="00767587">
          <w:t>models</w:t>
        </w:r>
        <w:r w:rsidR="00767587" w:rsidRPr="00A310E7">
          <w:t xml:space="preserve"> </w:t>
        </w:r>
      </w:ins>
      <w:r w:rsidRPr="00A310E7">
        <w:t xml:space="preserve">from the previous </w:t>
      </w:r>
      <w:r w:rsidR="00ED444E">
        <w:t xml:space="preserve">course </w:t>
      </w:r>
      <w:r w:rsidRPr="00A310E7">
        <w:t xml:space="preserve">exercise.  Lapwai Creek’s issues are more </w:t>
      </w:r>
      <w:commentRangeStart w:id="95"/>
      <w:r w:rsidRPr="00A310E7">
        <w:t>multi-disciplinary</w:t>
      </w:r>
      <w:commentRangeEnd w:id="95"/>
      <w:r w:rsidR="00767587">
        <w:rPr>
          <w:rStyle w:val="CommentReference"/>
        </w:rPr>
        <w:commentReference w:id="95"/>
      </w:r>
      <w:r w:rsidR="00ED444E">
        <w:t>,</w:t>
      </w:r>
      <w:r w:rsidRPr="00A310E7">
        <w:t xml:space="preserve"> relying not only </w:t>
      </w:r>
      <w:r w:rsidR="0047310E">
        <w:t xml:space="preserve">on </w:t>
      </w:r>
      <w:r w:rsidRPr="00A310E7">
        <w:t xml:space="preserve">segmented habitat but also </w:t>
      </w:r>
      <w:r w:rsidR="00ED444E">
        <w:t xml:space="preserve">on </w:t>
      </w:r>
      <w:r w:rsidRPr="00A310E7">
        <w:t xml:space="preserve">a fractured </w:t>
      </w:r>
      <w:commentRangeStart w:id="96"/>
      <w:r w:rsidRPr="00A310E7">
        <w:t xml:space="preserve">policy-space </w:t>
      </w:r>
      <w:commentRangeEnd w:id="96"/>
      <w:r w:rsidR="00C62A2B">
        <w:rPr>
          <w:rStyle w:val="CommentReference"/>
          <w:vanish/>
        </w:rPr>
        <w:commentReference w:id="96"/>
      </w:r>
      <w:r w:rsidRPr="00A310E7">
        <w:t xml:space="preserve">unlike </w:t>
      </w:r>
      <w:r w:rsidR="00280A07">
        <w:t xml:space="preserve">that found with </w:t>
      </w:r>
      <w:r w:rsidRPr="00A310E7">
        <w:t xml:space="preserve">the declining Palouse </w:t>
      </w:r>
      <w:r w:rsidR="00D72524">
        <w:t>a</w:t>
      </w:r>
      <w:r w:rsidRPr="00A310E7">
        <w:t xml:space="preserve">quifers.  </w:t>
      </w:r>
      <w:commentRangeStart w:id="97"/>
      <w:r w:rsidR="0047310E">
        <w:t xml:space="preserve">In comparison to </w:t>
      </w:r>
      <w:r w:rsidR="00280A07">
        <w:t>th</w:t>
      </w:r>
      <w:r w:rsidR="004D6ACE">
        <w:t>ose</w:t>
      </w:r>
      <w:r w:rsidR="00280A07">
        <w:t xml:space="preserve"> </w:t>
      </w:r>
      <w:r w:rsidRPr="00A310E7">
        <w:t>aquifer</w:t>
      </w:r>
      <w:r w:rsidR="00B15D9F">
        <w:t>s</w:t>
      </w:r>
      <w:r w:rsidR="0047310E">
        <w:t xml:space="preserve">, which </w:t>
      </w:r>
      <w:r w:rsidR="00ED444E">
        <w:t>present</w:t>
      </w:r>
      <w:r w:rsidRPr="00A310E7">
        <w:t xml:space="preserve"> a </w:t>
      </w:r>
      <w:r w:rsidR="0047310E">
        <w:t xml:space="preserve">relatively </w:t>
      </w:r>
      <w:r w:rsidR="00B15D9F">
        <w:t>straight-forward</w:t>
      </w:r>
      <w:r w:rsidRPr="00A310E7">
        <w:t xml:space="preserve"> problem </w:t>
      </w:r>
      <w:r w:rsidR="0047310E">
        <w:t>for</w:t>
      </w:r>
      <w:r w:rsidRPr="00A310E7">
        <w:t xml:space="preserve"> local stakeholders</w:t>
      </w:r>
      <w:commentRangeEnd w:id="97"/>
      <w:r w:rsidR="00C62A2B">
        <w:rPr>
          <w:rStyle w:val="CommentReference"/>
          <w:vanish/>
        </w:rPr>
        <w:commentReference w:id="97"/>
      </w:r>
      <w:r w:rsidR="0047310E">
        <w:t xml:space="preserve">, </w:t>
      </w:r>
      <w:r w:rsidR="00B15D9F">
        <w:t xml:space="preserve">the </w:t>
      </w:r>
      <w:r w:rsidR="00280A07">
        <w:t>Lapwai Creek</w:t>
      </w:r>
      <w:r w:rsidRPr="00A310E7">
        <w:t xml:space="preserve"> </w:t>
      </w:r>
      <w:r w:rsidR="00B15D9F">
        <w:t>quandary is</w:t>
      </w:r>
      <w:r w:rsidR="0047310E">
        <w:t xml:space="preserve"> complicated by </w:t>
      </w:r>
      <w:r w:rsidR="00ED444E">
        <w:t>t</w:t>
      </w:r>
      <w:r w:rsidRPr="00A310E7">
        <w:t>ribal influence</w:t>
      </w:r>
      <w:r w:rsidR="0047310E">
        <w:t xml:space="preserve">, </w:t>
      </w:r>
      <w:r w:rsidRPr="00A310E7">
        <w:t>history</w:t>
      </w:r>
      <w:r w:rsidR="0047310E">
        <w:t>,</w:t>
      </w:r>
      <w:r w:rsidRPr="00A310E7">
        <w:t xml:space="preserve"> and precedent</w:t>
      </w:r>
      <w:r w:rsidR="00B15D9F">
        <w:t>, and consequently requires a</w:t>
      </w:r>
      <w:r w:rsidR="00D72524">
        <w:t xml:space="preserve"> more in-depth</w:t>
      </w:r>
      <w:r w:rsidR="00B15D9F">
        <w:t xml:space="preserve"> interdisciplinary approach.</w:t>
      </w:r>
    </w:p>
    <w:p w:rsidR="00FA128C" w:rsidRDefault="00FA128C" w:rsidP="00FA128C">
      <w:pPr>
        <w:spacing w:line="480" w:lineRule="auto"/>
        <w:rPr>
          <w:u w:val="single"/>
        </w:rPr>
      </w:pPr>
      <w:r>
        <w:rPr>
          <w:u w:val="single"/>
        </w:rPr>
        <w:t>Editing Process</w:t>
      </w:r>
    </w:p>
    <w:p w:rsidR="00BF25E1" w:rsidRPr="00E33366" w:rsidRDefault="00FA128C" w:rsidP="00E33366">
      <w:pPr>
        <w:spacing w:line="480" w:lineRule="auto"/>
      </w:pPr>
      <w:r w:rsidRPr="00E33366">
        <w:tab/>
      </w:r>
      <w:r w:rsidR="00E33366" w:rsidRPr="00E33366">
        <w:t>After merging our s</w:t>
      </w:r>
      <w:r w:rsidR="00E33366">
        <w:t>ections, the final step in the project</w:t>
      </w:r>
      <w:r w:rsidR="00E33366" w:rsidRPr="00E33366">
        <w:t xml:space="preserve"> was to edit the group paper. We set up an editing schedule to use during Fall Break in which each group member had one day to spend with the paper. Using “track changes” on Microsoft Word, we were able to confer on edits </w:t>
      </w:r>
      <w:r w:rsidR="00E33366">
        <w:t>to the satisfaction of</w:t>
      </w:r>
      <w:r w:rsidR="00E33366" w:rsidRPr="00E33366">
        <w:t xml:space="preserve"> all members of the group. Once we were all back on campus, we met again </w:t>
      </w:r>
      <w:r w:rsidR="00E33366" w:rsidRPr="00E33366">
        <w:lastRenderedPageBreak/>
        <w:t xml:space="preserve">and covered any lingering problems or questions with the paper and then set up another editing </w:t>
      </w:r>
      <w:r w:rsidR="00E33366">
        <w:t>round-</w:t>
      </w:r>
      <w:r w:rsidR="00E33366" w:rsidRPr="00E33366">
        <w:t>robin to clean up the final product. At this meeting, we also discussed the format of our presentation and clarified the topic that each member would address.</w:t>
      </w:r>
    </w:p>
    <w:p w:rsidR="00E33366" w:rsidRDefault="00E33366" w:rsidP="007139EC">
      <w:pPr>
        <w:rPr>
          <w:b/>
        </w:rPr>
      </w:pPr>
    </w:p>
    <w:p w:rsidR="00D72524" w:rsidRDefault="00D72524" w:rsidP="007139EC">
      <w:pPr>
        <w:rPr>
          <w:b/>
        </w:rPr>
      </w:pPr>
      <w:r>
        <w:rPr>
          <w:b/>
        </w:rPr>
        <w:t>Section II: The Lapwai Creek Watershed Problem</w:t>
      </w:r>
    </w:p>
    <w:p w:rsidR="00D72524" w:rsidRDefault="00D72524" w:rsidP="007139EC">
      <w:pPr>
        <w:rPr>
          <w:b/>
        </w:rPr>
      </w:pPr>
    </w:p>
    <w:p w:rsidR="007139EC" w:rsidRPr="00D72524" w:rsidRDefault="006E5741" w:rsidP="007139EC">
      <w:pPr>
        <w:rPr>
          <w:u w:val="single"/>
        </w:rPr>
      </w:pPr>
      <w:commentRangeStart w:id="98"/>
      <w:r w:rsidRPr="00D72524">
        <w:rPr>
          <w:u w:val="single"/>
        </w:rPr>
        <w:t>Cultural</w:t>
      </w:r>
      <w:r w:rsidR="007139EC" w:rsidRPr="00D72524">
        <w:rPr>
          <w:u w:val="single"/>
        </w:rPr>
        <w:t xml:space="preserve"> and </w:t>
      </w:r>
      <w:r w:rsidR="00D72524" w:rsidRPr="00D72524">
        <w:rPr>
          <w:u w:val="single"/>
        </w:rPr>
        <w:t>S</w:t>
      </w:r>
      <w:r w:rsidR="007139EC" w:rsidRPr="00D72524">
        <w:rPr>
          <w:u w:val="single"/>
        </w:rPr>
        <w:t>ocio-</w:t>
      </w:r>
      <w:r w:rsidR="00D72524" w:rsidRPr="00D72524">
        <w:rPr>
          <w:u w:val="single"/>
        </w:rPr>
        <w:t>E</w:t>
      </w:r>
      <w:r w:rsidR="007139EC" w:rsidRPr="00D72524">
        <w:rPr>
          <w:u w:val="single"/>
        </w:rPr>
        <w:t xml:space="preserve">conomic </w:t>
      </w:r>
      <w:r w:rsidR="00D72524" w:rsidRPr="00D72524">
        <w:rPr>
          <w:u w:val="single"/>
        </w:rPr>
        <w:t>I</w:t>
      </w:r>
      <w:r w:rsidR="007139EC" w:rsidRPr="00D72524">
        <w:rPr>
          <w:u w:val="single"/>
        </w:rPr>
        <w:t>ssues</w:t>
      </w:r>
      <w:r w:rsidR="00D72524">
        <w:rPr>
          <w:u w:val="single"/>
        </w:rPr>
        <w:t>:</w:t>
      </w:r>
      <w:commentRangeEnd w:id="98"/>
      <w:r w:rsidR="00AB10DF">
        <w:rPr>
          <w:rStyle w:val="CommentReference"/>
          <w:vanish/>
        </w:rPr>
        <w:commentReference w:id="98"/>
      </w:r>
    </w:p>
    <w:p w:rsidR="00D17CBB" w:rsidRDefault="00D17CBB" w:rsidP="007139EC">
      <w:pPr>
        <w:rPr>
          <w:b/>
        </w:rPr>
      </w:pPr>
    </w:p>
    <w:p w:rsidR="00D17432" w:rsidDel="00E078C4" w:rsidRDefault="00FA128C" w:rsidP="004D6ACE">
      <w:pPr>
        <w:pStyle w:val="NormalWeb"/>
        <w:spacing w:before="0" w:beforeAutospacing="0" w:after="0" w:afterAutospacing="0" w:line="480" w:lineRule="auto"/>
        <w:ind w:firstLine="720"/>
        <w:rPr>
          <w:del w:id="99" w:author="allison parker" w:date="2011-11-28T22:48:00Z"/>
          <w:color w:val="000000"/>
        </w:rPr>
      </w:pPr>
      <w:ins w:id="100" w:author="allison parker" w:date="2011-11-29T07:47:00Z">
        <w:r>
          <w:rPr>
            <w:color w:val="000000"/>
          </w:rPr>
          <w:t xml:space="preserve">Historical issues laid the foundation for habitat segmentation and checkerboard jurisdiction in Idaho’s Lapwai Creek </w:t>
        </w:r>
      </w:ins>
      <w:ins w:id="101" w:author="allison parker" w:date="2011-11-29T07:53:00Z">
        <w:r>
          <w:rPr>
            <w:color w:val="000000"/>
          </w:rPr>
          <w:t>watershed</w:t>
        </w:r>
      </w:ins>
      <w:ins w:id="102" w:author="allison parker" w:date="2011-11-29T07:48:00Z">
        <w:r>
          <w:rPr>
            <w:color w:val="000000"/>
          </w:rPr>
          <w:t xml:space="preserve">. This habitat segmentation and checkerboard jurisdiction creates </w:t>
        </w:r>
      </w:ins>
      <w:ins w:id="103" w:author="allison parker" w:date="2011-11-29T07:53:00Z">
        <w:r>
          <w:rPr>
            <w:color w:val="000000"/>
          </w:rPr>
          <w:t>decision-making</w:t>
        </w:r>
      </w:ins>
      <w:ins w:id="104" w:author="allison parker" w:date="2011-11-29T07:49:00Z">
        <w:r>
          <w:rPr>
            <w:color w:val="000000"/>
          </w:rPr>
          <w:t xml:space="preserve"> </w:t>
        </w:r>
      </w:ins>
      <w:ins w:id="105" w:author="allison parker" w:date="2011-11-29T07:48:00Z">
        <w:r>
          <w:rPr>
            <w:color w:val="000000"/>
          </w:rPr>
          <w:t xml:space="preserve">problems </w:t>
        </w:r>
      </w:ins>
      <w:ins w:id="106" w:author="allison parker" w:date="2011-11-29T07:53:00Z">
        <w:r>
          <w:rPr>
            <w:color w:val="000000"/>
          </w:rPr>
          <w:t xml:space="preserve">for </w:t>
        </w:r>
      </w:ins>
      <w:ins w:id="107" w:author="allison parker" w:date="2011-11-29T07:49:00Z">
        <w:r>
          <w:rPr>
            <w:color w:val="000000"/>
          </w:rPr>
          <w:t xml:space="preserve">contemporary steelhead protection. </w:t>
        </w:r>
      </w:ins>
      <w:del w:id="108" w:author="allison parker" w:date="2011-11-29T07:49:00Z">
        <w:r w:rsidR="006E5741" w:rsidRPr="009F5335" w:rsidDel="00FA128C">
          <w:rPr>
            <w:color w:val="000000"/>
          </w:rPr>
          <w:delText>The segmented, multi-jurisdictional, and complex checke</w:delText>
        </w:r>
        <w:r w:rsidR="006E5741" w:rsidDel="00FA128C">
          <w:rPr>
            <w:color w:val="000000"/>
          </w:rPr>
          <w:delText>r</w:delText>
        </w:r>
        <w:r w:rsidR="006E5741" w:rsidRPr="009F5335" w:rsidDel="00FA128C">
          <w:rPr>
            <w:color w:val="000000"/>
          </w:rPr>
          <w:delText xml:space="preserve">boarded socio-ecological habitat of Lapwai Creek, Idaho is due in large part to the historical precedents that lay the foundation for problems and decisions for contemporary </w:delText>
        </w:r>
        <w:commentRangeStart w:id="109"/>
        <w:r w:rsidR="004D6ACE" w:rsidDel="00FA128C">
          <w:rPr>
            <w:color w:val="000000"/>
          </w:rPr>
          <w:delText>steelhead</w:delText>
        </w:r>
        <w:commentRangeEnd w:id="109"/>
        <w:r w:rsidR="00D11199" w:rsidDel="00FA128C">
          <w:rPr>
            <w:rStyle w:val="CommentReference"/>
            <w:rFonts w:eastAsiaTheme="minorHAnsi" w:cstheme="minorBidi"/>
          </w:rPr>
          <w:commentReference w:id="109"/>
        </w:r>
        <w:r w:rsidR="004D6ACE" w:rsidDel="00FA128C">
          <w:rPr>
            <w:color w:val="000000"/>
          </w:rPr>
          <w:delText xml:space="preserve"> </w:delText>
        </w:r>
        <w:r w:rsidR="006175F3" w:rsidDel="00FA128C">
          <w:rPr>
            <w:color w:val="000000"/>
          </w:rPr>
          <w:delText>protection.</w:delText>
        </w:r>
        <w:r w:rsidR="006E5741" w:rsidRPr="009F5335" w:rsidDel="00FA128C">
          <w:rPr>
            <w:color w:val="000000"/>
          </w:rPr>
          <w:delText> </w:delText>
        </w:r>
      </w:del>
      <w:del w:id="110" w:author="Ryan  Boylan" w:date="2011-11-29T20:43:00Z">
        <w:r w:rsidR="006E5741" w:rsidRPr="009F5335" w:rsidDel="009D610E">
          <w:rPr>
            <w:color w:val="000000"/>
          </w:rPr>
          <w:delText>Salmon and</w:delText>
        </w:r>
      </w:del>
      <w:r w:rsidR="006E5741" w:rsidRPr="009F5335">
        <w:rPr>
          <w:color w:val="000000"/>
        </w:rPr>
        <w:t xml:space="preserve"> </w:t>
      </w:r>
      <w:proofErr w:type="gramStart"/>
      <w:ins w:id="111" w:author="Ryan  Boylan" w:date="2011-11-29T20:59:00Z">
        <w:r w:rsidR="00AB10DF">
          <w:rPr>
            <w:color w:val="000000"/>
          </w:rPr>
          <w:t>S</w:t>
        </w:r>
      </w:ins>
      <w:r w:rsidR="006E5741" w:rsidRPr="009F5335">
        <w:rPr>
          <w:color w:val="000000"/>
        </w:rPr>
        <w:t>teelhead still use</w:t>
      </w:r>
      <w:proofErr w:type="gramEnd"/>
      <w:r w:rsidR="006E5741" w:rsidRPr="009F5335">
        <w:rPr>
          <w:color w:val="000000"/>
        </w:rPr>
        <w:t xml:space="preserve"> this tributary to the Clearwater River as spawning grounds in the </w:t>
      </w:r>
      <w:r w:rsidR="003403AB">
        <w:rPr>
          <w:color w:val="000000"/>
        </w:rPr>
        <w:t>spring</w:t>
      </w:r>
      <w:r w:rsidR="006E5741" w:rsidRPr="009F5335">
        <w:rPr>
          <w:color w:val="000000"/>
        </w:rPr>
        <w:t xml:space="preserve"> and </w:t>
      </w:r>
      <w:r w:rsidR="003403AB">
        <w:rPr>
          <w:color w:val="000000"/>
        </w:rPr>
        <w:t>f</w:t>
      </w:r>
      <w:r w:rsidR="006E5741" w:rsidRPr="009F5335">
        <w:rPr>
          <w:color w:val="000000"/>
        </w:rPr>
        <w:t xml:space="preserve">all. However the heavy modification and channelization of Lapwai Creek, and the absence of some natural floodplains, makes </w:t>
      </w:r>
      <w:ins w:id="112" w:author="allison parker" w:date="2011-11-29T07:50:00Z">
        <w:r>
          <w:rPr>
            <w:color w:val="000000"/>
          </w:rPr>
          <w:t xml:space="preserve">the </w:t>
        </w:r>
      </w:ins>
      <w:ins w:id="113" w:author="allison parker" w:date="2011-11-29T07:53:00Z">
        <w:r>
          <w:rPr>
            <w:color w:val="000000"/>
          </w:rPr>
          <w:t>difficult</w:t>
        </w:r>
      </w:ins>
      <w:ins w:id="114" w:author="allison parker" w:date="2011-11-29T07:50:00Z">
        <w:r>
          <w:rPr>
            <w:color w:val="000000"/>
          </w:rPr>
          <w:t xml:space="preserve"> task of spawning </w:t>
        </w:r>
      </w:ins>
      <w:ins w:id="115" w:author="allison parker" w:date="2011-11-29T07:51:00Z">
        <w:r>
          <w:rPr>
            <w:color w:val="000000"/>
          </w:rPr>
          <w:t xml:space="preserve">in the modified Pacific Northwest </w:t>
        </w:r>
        <w:proofErr w:type="spellStart"/>
        <w:r>
          <w:rPr>
            <w:color w:val="000000"/>
          </w:rPr>
          <w:t>riverways</w:t>
        </w:r>
        <w:proofErr w:type="spellEnd"/>
        <w:r>
          <w:rPr>
            <w:color w:val="000000"/>
          </w:rPr>
          <w:t xml:space="preserve"> </w:t>
        </w:r>
      </w:ins>
      <w:ins w:id="116" w:author="allison parker" w:date="2011-11-29T07:50:00Z">
        <w:r>
          <w:rPr>
            <w:color w:val="000000"/>
          </w:rPr>
          <w:t xml:space="preserve">even more challenging. </w:t>
        </w:r>
      </w:ins>
      <w:del w:id="117" w:author="allison parker" w:date="2011-11-29T07:51:00Z">
        <w:r w:rsidR="006E5741" w:rsidRPr="009F5335" w:rsidDel="00FA128C">
          <w:rPr>
            <w:color w:val="000000"/>
          </w:rPr>
          <w:delText>the difficulty for returning Salmon even more challenging in the modified riverways of the Paci</w:delText>
        </w:r>
        <w:r w:rsidR="006175F3" w:rsidDel="00FA128C">
          <w:rPr>
            <w:color w:val="000000"/>
          </w:rPr>
          <w:delText>fic Northwest.</w:delText>
        </w:r>
        <w:r w:rsidR="006E5741" w:rsidDel="00FA128C">
          <w:rPr>
            <w:color w:val="000000"/>
          </w:rPr>
          <w:delText> </w:delText>
        </w:r>
      </w:del>
      <w:r w:rsidR="006E5741">
        <w:rPr>
          <w:color w:val="000000"/>
        </w:rPr>
        <w:t>The stakeholder/</w:t>
      </w:r>
      <w:r w:rsidR="006E5741" w:rsidRPr="009F5335">
        <w:rPr>
          <w:color w:val="000000"/>
        </w:rPr>
        <w:t xml:space="preserve">managerial </w:t>
      </w:r>
      <w:commentRangeStart w:id="118"/>
      <w:r w:rsidR="006E5741" w:rsidRPr="009F5335">
        <w:rPr>
          <w:color w:val="000000"/>
        </w:rPr>
        <w:t>decision-space</w:t>
      </w:r>
      <w:commentRangeEnd w:id="118"/>
      <w:r>
        <w:rPr>
          <w:rStyle w:val="CommentReference"/>
          <w:rFonts w:eastAsiaTheme="minorHAnsi" w:cstheme="minorBidi"/>
          <w:vanish/>
        </w:rPr>
        <w:commentReference w:id="118"/>
      </w:r>
      <w:r w:rsidR="005E2177">
        <w:rPr>
          <w:rStyle w:val="FootnoteReference"/>
          <w:color w:val="000000"/>
        </w:rPr>
        <w:footnoteReference w:id="15"/>
      </w:r>
      <w:r w:rsidR="006E5741" w:rsidRPr="009F5335">
        <w:rPr>
          <w:color w:val="000000"/>
        </w:rPr>
        <w:t xml:space="preserve"> </w:t>
      </w:r>
      <w:proofErr w:type="gramStart"/>
      <w:r w:rsidR="006E5741" w:rsidRPr="009F5335">
        <w:rPr>
          <w:color w:val="000000"/>
        </w:rPr>
        <w:t>is</w:t>
      </w:r>
      <w:proofErr w:type="gramEnd"/>
      <w:r w:rsidR="006E5741" w:rsidRPr="009F5335">
        <w:rPr>
          <w:color w:val="000000"/>
        </w:rPr>
        <w:t xml:space="preserve"> occupied by regional</w:t>
      </w:r>
      <w:r w:rsidR="005E2177">
        <w:rPr>
          <w:color w:val="000000"/>
        </w:rPr>
        <w:t xml:space="preserve"> and federal</w:t>
      </w:r>
      <w:r w:rsidR="006E5741" w:rsidRPr="009F5335">
        <w:rPr>
          <w:color w:val="000000"/>
        </w:rPr>
        <w:t xml:space="preserve"> stakeholders</w:t>
      </w:r>
      <w:r w:rsidR="00330376">
        <w:rPr>
          <w:color w:val="000000"/>
        </w:rPr>
        <w:t xml:space="preserve"> who</w:t>
      </w:r>
      <w:r w:rsidR="006E5741" w:rsidRPr="009F5335">
        <w:rPr>
          <w:color w:val="000000"/>
        </w:rPr>
        <w:t xml:space="preserve"> bring their own precedent</w:t>
      </w:r>
      <w:r w:rsidR="00D96C8B">
        <w:rPr>
          <w:color w:val="000000"/>
        </w:rPr>
        <w:t>s</w:t>
      </w:r>
      <w:r w:rsidR="006E5741">
        <w:rPr>
          <w:color w:val="000000"/>
        </w:rPr>
        <w:t>, views, and previous experience</w:t>
      </w:r>
      <w:r w:rsidR="00D96C8B">
        <w:rPr>
          <w:color w:val="000000"/>
        </w:rPr>
        <w:t>s</w:t>
      </w:r>
      <w:r w:rsidR="00330376">
        <w:rPr>
          <w:color w:val="000000"/>
        </w:rPr>
        <w:t xml:space="preserve"> to the table. This</w:t>
      </w:r>
      <w:del w:id="119" w:author="Ryan  Boylan" w:date="2011-11-29T20:36:00Z">
        <w:r w:rsidR="00330376" w:rsidDel="009D610E">
          <w:rPr>
            <w:color w:val="000000"/>
          </w:rPr>
          <w:delText xml:space="preserve"> stakeholder</w:delText>
        </w:r>
      </w:del>
      <w:r w:rsidR="00330376">
        <w:rPr>
          <w:color w:val="000000"/>
        </w:rPr>
        <w:t xml:space="preserve"> diversity </w:t>
      </w:r>
      <w:ins w:id="120" w:author="Ryan  Boylan" w:date="2011-11-29T20:36:00Z">
        <w:r w:rsidR="009D610E">
          <w:rPr>
            <w:color w:val="000000"/>
          </w:rPr>
          <w:t xml:space="preserve">of stakeholders </w:t>
        </w:r>
      </w:ins>
      <w:r w:rsidR="00330376">
        <w:rPr>
          <w:color w:val="000000"/>
        </w:rPr>
        <w:t xml:space="preserve">makes </w:t>
      </w:r>
      <w:r w:rsidR="006E5741" w:rsidRPr="009F5335">
        <w:rPr>
          <w:color w:val="000000"/>
        </w:rPr>
        <w:t xml:space="preserve">the Lapwai issue </w:t>
      </w:r>
      <w:r w:rsidR="00330376">
        <w:rPr>
          <w:color w:val="000000"/>
        </w:rPr>
        <w:t xml:space="preserve">very </w:t>
      </w:r>
      <w:r w:rsidR="006E5741" w:rsidRPr="009F5335">
        <w:rPr>
          <w:color w:val="000000"/>
        </w:rPr>
        <w:t>challenging.</w:t>
      </w:r>
      <w:r w:rsidR="006E5741">
        <w:rPr>
          <w:color w:val="000000"/>
        </w:rPr>
        <w:t xml:space="preserve"> </w:t>
      </w:r>
      <w:r w:rsidR="006E5741" w:rsidRPr="009F5335">
        <w:rPr>
          <w:color w:val="000000"/>
        </w:rPr>
        <w:t>However, the ability to f</w:t>
      </w:r>
      <w:r w:rsidR="006E5741">
        <w:rPr>
          <w:color w:val="000000"/>
        </w:rPr>
        <w:t xml:space="preserve">ind compromise and progress </w:t>
      </w:r>
      <w:r w:rsidR="00A844DC">
        <w:rPr>
          <w:color w:val="000000"/>
        </w:rPr>
        <w:t xml:space="preserve">in </w:t>
      </w:r>
      <w:r w:rsidR="006E5741">
        <w:rPr>
          <w:color w:val="000000"/>
        </w:rPr>
        <w:t>the</w:t>
      </w:r>
      <w:r w:rsidR="006E5741" w:rsidRPr="009F5335">
        <w:rPr>
          <w:color w:val="000000"/>
        </w:rPr>
        <w:t xml:space="preserve"> decision-space can be better achieved through managerial pra</w:t>
      </w:r>
      <w:r w:rsidR="006E5741">
        <w:rPr>
          <w:color w:val="000000"/>
        </w:rPr>
        <w:t>ctices like adaptive governance</w:t>
      </w:r>
      <w:r w:rsidR="006E5741" w:rsidRPr="009F5335">
        <w:rPr>
          <w:color w:val="000000"/>
        </w:rPr>
        <w:t xml:space="preserve"> or the ability to understand, expect, and work alongside flux in a system of </w:t>
      </w:r>
      <w:commentRangeStart w:id="121"/>
      <w:r w:rsidR="006E5741" w:rsidRPr="009F5335">
        <w:rPr>
          <w:color w:val="000000"/>
        </w:rPr>
        <w:t>management</w:t>
      </w:r>
      <w:commentRangeEnd w:id="121"/>
      <w:r w:rsidR="003403AB">
        <w:rPr>
          <w:rStyle w:val="CommentReference"/>
          <w:rFonts w:eastAsiaTheme="minorHAnsi" w:cstheme="minorBidi"/>
          <w:vanish/>
        </w:rPr>
        <w:commentReference w:id="121"/>
      </w:r>
      <w:r w:rsidR="006E5741" w:rsidRPr="009F5335">
        <w:rPr>
          <w:color w:val="000000"/>
        </w:rPr>
        <w:t>. The Lapwai Creek Watershed’s checkerboar</w:t>
      </w:r>
      <w:r w:rsidR="003403AB">
        <w:rPr>
          <w:color w:val="000000"/>
        </w:rPr>
        <w:t>d of jurisdictions and</w:t>
      </w:r>
      <w:r w:rsidR="006E5741" w:rsidRPr="009F5335">
        <w:rPr>
          <w:color w:val="000000"/>
        </w:rPr>
        <w:t xml:space="preserve"> socio-ecologic decision space is a challenging but di</w:t>
      </w:r>
      <w:r w:rsidR="006E5741">
        <w:rPr>
          <w:color w:val="000000"/>
        </w:rPr>
        <w:t>gestible</w:t>
      </w:r>
      <w:r w:rsidR="006E5741" w:rsidRPr="009F5335">
        <w:rPr>
          <w:color w:val="000000"/>
        </w:rPr>
        <w:t xml:space="preserve"> </w:t>
      </w:r>
      <w:r w:rsidR="006E5741" w:rsidRPr="009F5335">
        <w:rPr>
          <w:color w:val="000000"/>
        </w:rPr>
        <w:lastRenderedPageBreak/>
        <w:t>problem that will take interdisciplinary thought and</w:t>
      </w:r>
      <w:r w:rsidR="006E5741">
        <w:rPr>
          <w:color w:val="000000"/>
        </w:rPr>
        <w:t xml:space="preserve"> </w:t>
      </w:r>
      <w:r w:rsidR="00D96C8B">
        <w:rPr>
          <w:color w:val="000000"/>
        </w:rPr>
        <w:t>integration</w:t>
      </w:r>
      <w:r w:rsidR="006E5741" w:rsidRPr="009F5335">
        <w:rPr>
          <w:color w:val="000000"/>
        </w:rPr>
        <w:t xml:space="preserve"> in order to find better outcomes for the diverse stakeholders.</w:t>
      </w:r>
    </w:p>
    <w:p w:rsidR="006E5741" w:rsidRPr="009F5335" w:rsidRDefault="00966E2F" w:rsidP="00E078C4">
      <w:pPr>
        <w:pStyle w:val="NormalWeb"/>
        <w:spacing w:before="0" w:beforeAutospacing="0" w:after="0" w:afterAutospacing="0" w:line="480" w:lineRule="auto"/>
        <w:ind w:firstLine="720"/>
      </w:pPr>
      <w:r>
        <w:rPr>
          <w:rStyle w:val="FootnoteReference"/>
          <w:color w:val="000000"/>
        </w:rPr>
        <w:footnoteReference w:id="16"/>
      </w:r>
      <w:ins w:id="122" w:author="allison parker" w:date="2011-11-28T22:48:00Z">
        <w:r w:rsidR="00E078C4">
          <w:rPr>
            <w:color w:val="000000"/>
          </w:rPr>
          <w:t xml:space="preserve"> </w:t>
        </w:r>
      </w:ins>
      <w:r w:rsidR="006E5741" w:rsidRPr="009F5335">
        <w:rPr>
          <w:color w:val="000000"/>
        </w:rPr>
        <w:t xml:space="preserve">The largest stakeholders </w:t>
      </w:r>
      <w:ins w:id="123" w:author="allison parker" w:date="2011-11-29T08:28:00Z">
        <w:r w:rsidR="00FA128C">
          <w:rPr>
            <w:color w:val="000000"/>
          </w:rPr>
          <w:t>with</w:t>
        </w:r>
      </w:ins>
      <w:r w:rsidR="006E5741" w:rsidRPr="009F5335">
        <w:rPr>
          <w:color w:val="000000"/>
        </w:rPr>
        <w:t>in the watershed ar</w:t>
      </w:r>
      <w:r w:rsidR="006E5741">
        <w:rPr>
          <w:color w:val="000000"/>
        </w:rPr>
        <w:t>e the Nez Perce Tribe,</w:t>
      </w:r>
      <w:r w:rsidR="006175F3">
        <w:rPr>
          <w:color w:val="000000"/>
        </w:rPr>
        <w:t xml:space="preserve"> Nez Perce County,</w:t>
      </w:r>
      <w:r w:rsidR="006E5741">
        <w:rPr>
          <w:color w:val="000000"/>
        </w:rPr>
        <w:t xml:space="preserve"> Lewiston</w:t>
      </w:r>
      <w:r w:rsidR="006E5741" w:rsidRPr="009F5335">
        <w:rPr>
          <w:color w:val="000000"/>
        </w:rPr>
        <w:t xml:space="preserve"> Orchard</w:t>
      </w:r>
      <w:r w:rsidR="006E5741">
        <w:rPr>
          <w:color w:val="000000"/>
        </w:rPr>
        <w:t>s</w:t>
      </w:r>
      <w:r w:rsidR="006E5741" w:rsidRPr="009F5335">
        <w:rPr>
          <w:color w:val="000000"/>
        </w:rPr>
        <w:t xml:space="preserve"> Irrigation District, the Bureau of Reclamation, private landowners, as well as</w:t>
      </w:r>
      <w:ins w:id="124" w:author="Ryan  Boylan" w:date="2011-11-29T21:46:00Z">
        <w:r w:rsidR="00053174">
          <w:rPr>
            <w:color w:val="000000"/>
          </w:rPr>
          <w:t xml:space="preserve"> federal agencies such as </w:t>
        </w:r>
      </w:ins>
      <w:del w:id="125" w:author="Ryan  Boylan" w:date="2011-11-29T21:46:00Z">
        <w:r w:rsidR="006E5741" w:rsidRPr="009F5335" w:rsidDel="00053174">
          <w:rPr>
            <w:color w:val="000000"/>
          </w:rPr>
          <w:delText xml:space="preserve"> </w:delText>
        </w:r>
        <w:commentRangeStart w:id="126"/>
        <w:r w:rsidR="006E5741" w:rsidRPr="009F5335" w:rsidDel="00053174">
          <w:rPr>
            <w:color w:val="000000"/>
          </w:rPr>
          <w:delText>small</w:delText>
        </w:r>
      </w:del>
      <w:del w:id="127" w:author="Ryan  Boylan" w:date="2011-11-29T21:45:00Z">
        <w:r w:rsidR="006E5741" w:rsidRPr="009F5335" w:rsidDel="00053174">
          <w:rPr>
            <w:color w:val="000000"/>
          </w:rPr>
          <w:delText>er</w:delText>
        </w:r>
      </w:del>
      <w:del w:id="128" w:author="Ryan  Boylan" w:date="2011-11-29T21:46:00Z">
        <w:r w:rsidR="006E5741" w:rsidRPr="009F5335" w:rsidDel="00053174">
          <w:rPr>
            <w:color w:val="000000"/>
          </w:rPr>
          <w:delText xml:space="preserve"> </w:delText>
        </w:r>
        <w:commentRangeEnd w:id="126"/>
        <w:r w:rsidR="005E7461" w:rsidDel="00053174">
          <w:rPr>
            <w:rStyle w:val="CommentReference"/>
            <w:rFonts w:eastAsiaTheme="minorHAnsi" w:cstheme="minorBidi"/>
            <w:vanish/>
          </w:rPr>
          <w:commentReference w:id="126"/>
        </w:r>
        <w:r w:rsidR="006E5741" w:rsidRPr="009F5335" w:rsidDel="00053174">
          <w:rPr>
            <w:color w:val="000000"/>
          </w:rPr>
          <w:delText xml:space="preserve">stakeholders like </w:delText>
        </w:r>
      </w:del>
      <w:del w:id="129" w:author="allison parker" w:date="2011-11-29T08:29:00Z">
        <w:r w:rsidR="006E5741" w:rsidRPr="009F5335" w:rsidDel="005E7461">
          <w:rPr>
            <w:color w:val="000000"/>
          </w:rPr>
          <w:delText xml:space="preserve">municipalities, </w:delText>
        </w:r>
      </w:del>
      <w:r w:rsidR="006E5741" w:rsidRPr="009F5335">
        <w:rPr>
          <w:color w:val="000000"/>
        </w:rPr>
        <w:t xml:space="preserve">FEMA, USFWS, </w:t>
      </w:r>
      <w:ins w:id="130" w:author="Ryan  Boylan" w:date="2011-11-29T21:46:00Z">
        <w:r w:rsidR="00053174">
          <w:rPr>
            <w:color w:val="000000"/>
          </w:rPr>
          <w:t xml:space="preserve">and </w:t>
        </w:r>
      </w:ins>
      <w:ins w:id="131" w:author="Ryan  Boylan" w:date="2011-11-29T21:47:00Z">
        <w:r w:rsidR="00053174" w:rsidRPr="00D43B54">
          <w:rPr>
            <w:iCs/>
          </w:rPr>
          <w:t>NMFS</w:t>
        </w:r>
      </w:ins>
      <w:del w:id="132" w:author="Ryan  Boylan" w:date="2011-11-29T21:46:00Z">
        <w:r w:rsidR="006E5741" w:rsidRPr="009F5335" w:rsidDel="00053174">
          <w:rPr>
            <w:color w:val="000000"/>
          </w:rPr>
          <w:delText>etc</w:delText>
        </w:r>
      </w:del>
      <w:r w:rsidR="006E5741" w:rsidRPr="009F5335">
        <w:rPr>
          <w:color w:val="000000"/>
        </w:rPr>
        <w:t xml:space="preserve">. Each stakeholder comes into this discussion with </w:t>
      </w:r>
      <w:r w:rsidR="00330376">
        <w:rPr>
          <w:color w:val="000000"/>
        </w:rPr>
        <w:t xml:space="preserve">its own history and </w:t>
      </w:r>
      <w:r w:rsidR="006E5741" w:rsidRPr="009F5335">
        <w:rPr>
          <w:color w:val="000000"/>
        </w:rPr>
        <w:t>set of resource-problems</w:t>
      </w:r>
      <w:r w:rsidR="006175F3">
        <w:rPr>
          <w:color w:val="000000"/>
        </w:rPr>
        <w:t xml:space="preserve">. </w:t>
      </w:r>
      <w:r w:rsidR="006E5741" w:rsidRPr="009F5335">
        <w:rPr>
          <w:color w:val="000000"/>
        </w:rPr>
        <w:t>For example the traditional stewards of this resource were</w:t>
      </w:r>
      <w:r w:rsidR="00330376">
        <w:rPr>
          <w:color w:val="000000"/>
        </w:rPr>
        <w:t xml:space="preserve"> </w:t>
      </w:r>
      <w:r w:rsidR="006E5741" w:rsidRPr="009F5335">
        <w:rPr>
          <w:color w:val="000000"/>
        </w:rPr>
        <w:t xml:space="preserve">the indigenous </w:t>
      </w:r>
      <w:proofErr w:type="spellStart"/>
      <w:r w:rsidR="006E5741" w:rsidRPr="009F5335">
        <w:rPr>
          <w:color w:val="000000"/>
        </w:rPr>
        <w:t>Nimipuu</w:t>
      </w:r>
      <w:proofErr w:type="spellEnd"/>
      <w:r w:rsidR="00330376">
        <w:rPr>
          <w:color w:val="000000"/>
        </w:rPr>
        <w:t>, now known as</w:t>
      </w:r>
      <w:r w:rsidR="006E5741" w:rsidRPr="009F5335">
        <w:rPr>
          <w:color w:val="000000"/>
        </w:rPr>
        <w:t xml:space="preserve"> the Nez P</w:t>
      </w:r>
      <w:r w:rsidR="006E5741">
        <w:rPr>
          <w:color w:val="000000"/>
        </w:rPr>
        <w:t xml:space="preserve">erce Tribe. The tribe, </w:t>
      </w:r>
      <w:del w:id="133" w:author="allison parker" w:date="2011-11-29T08:30:00Z">
        <w:r w:rsidR="006E5741" w:rsidDel="005E7461">
          <w:rPr>
            <w:color w:val="000000"/>
          </w:rPr>
          <w:delText>with it</w:delText>
        </w:r>
        <w:r w:rsidR="006E5741" w:rsidRPr="009F5335" w:rsidDel="005E7461">
          <w:rPr>
            <w:color w:val="000000"/>
          </w:rPr>
          <w:delText>s headquarters</w:delText>
        </w:r>
      </w:del>
      <w:ins w:id="134" w:author="allison parker" w:date="2011-11-29T08:30:00Z">
        <w:r w:rsidR="005E7461">
          <w:rPr>
            <w:color w:val="000000"/>
          </w:rPr>
          <w:t>headquartered</w:t>
        </w:r>
      </w:ins>
      <w:r w:rsidR="006E5741" w:rsidRPr="009F5335">
        <w:rPr>
          <w:color w:val="000000"/>
        </w:rPr>
        <w:t xml:space="preserve"> in Lapwai along the banks of the </w:t>
      </w:r>
      <w:r w:rsidR="006175F3">
        <w:rPr>
          <w:color w:val="000000"/>
        </w:rPr>
        <w:t>c</w:t>
      </w:r>
      <w:r w:rsidR="006E5741" w:rsidRPr="009F5335">
        <w:rPr>
          <w:color w:val="000000"/>
        </w:rPr>
        <w:t>reek, plays a central role in the</w:t>
      </w:r>
      <w:ins w:id="135" w:author="Ryan  Boylan" w:date="2011-11-29T20:42:00Z">
        <w:r w:rsidR="009D610E">
          <w:rPr>
            <w:color w:val="000000"/>
          </w:rPr>
          <w:t xml:space="preserve"> management</w:t>
        </w:r>
      </w:ins>
      <w:del w:id="136" w:author="Ryan  Boylan" w:date="2011-11-29T20:42:00Z">
        <w:r w:rsidR="006E5741" w:rsidRPr="009F5335" w:rsidDel="009D610E">
          <w:rPr>
            <w:color w:val="000000"/>
          </w:rPr>
          <w:delText xml:space="preserve"> use</w:delText>
        </w:r>
      </w:del>
      <w:r w:rsidR="006E5741" w:rsidRPr="009F5335">
        <w:rPr>
          <w:color w:val="000000"/>
        </w:rPr>
        <w:t xml:space="preserve"> of lands</w:t>
      </w:r>
      <w:r w:rsidR="006175F3">
        <w:rPr>
          <w:color w:val="000000"/>
        </w:rPr>
        <w:t xml:space="preserve"> and</w:t>
      </w:r>
      <w:r w:rsidR="006E5741" w:rsidRPr="009F5335">
        <w:rPr>
          <w:color w:val="000000"/>
        </w:rPr>
        <w:t xml:space="preserve"> fisher</w:t>
      </w:r>
      <w:r w:rsidR="006175F3">
        <w:rPr>
          <w:color w:val="000000"/>
        </w:rPr>
        <w:t>y</w:t>
      </w:r>
      <w:r w:rsidR="006E5741" w:rsidRPr="009F5335">
        <w:rPr>
          <w:color w:val="000000"/>
        </w:rPr>
        <w:t xml:space="preserve"> resources</w:t>
      </w:r>
      <w:r w:rsidR="006175F3">
        <w:rPr>
          <w:color w:val="000000"/>
        </w:rPr>
        <w:t xml:space="preserve"> within the watershed</w:t>
      </w:r>
      <w:r w:rsidR="000115A2">
        <w:rPr>
          <w:color w:val="000000"/>
        </w:rPr>
        <w:t xml:space="preserve">.  </w:t>
      </w:r>
      <w:r w:rsidR="006E5741" w:rsidRPr="009F5335">
        <w:rPr>
          <w:color w:val="000000"/>
        </w:rPr>
        <w:t>The Tribe has a storied history of treaties and compromises with</w:t>
      </w:r>
      <w:ins w:id="137" w:author="allison parker" w:date="2011-11-29T08:30:00Z">
        <w:r w:rsidR="005E7461">
          <w:rPr>
            <w:color w:val="000000"/>
          </w:rPr>
          <w:t xml:space="preserve"> other</w:t>
        </w:r>
      </w:ins>
      <w:r w:rsidR="006E5741" w:rsidRPr="009F5335">
        <w:rPr>
          <w:color w:val="000000"/>
        </w:rPr>
        <w:t xml:space="preserve"> stakeholders</w:t>
      </w:r>
      <w:ins w:id="138" w:author="allison parker" w:date="2011-11-29T08:30:00Z">
        <w:r w:rsidR="005E7461">
          <w:rPr>
            <w:color w:val="000000"/>
          </w:rPr>
          <w:t>. These treaties and comprom</w:t>
        </w:r>
      </w:ins>
      <w:ins w:id="139" w:author="allison parker" w:date="2011-11-29T08:31:00Z">
        <w:r w:rsidR="005E7461">
          <w:rPr>
            <w:color w:val="000000"/>
          </w:rPr>
          <w:t>ises have often been breached, destroying established legal and cultural relationships and ultimately creating a fragmented and weak management system</w:t>
        </w:r>
      </w:ins>
      <w:ins w:id="140" w:author="allison parker" w:date="2011-11-29T08:32:00Z">
        <w:r w:rsidR="005E7461">
          <w:rPr>
            <w:color w:val="000000"/>
          </w:rPr>
          <w:t>.</w:t>
        </w:r>
      </w:ins>
      <w:del w:id="141" w:author="allison parker" w:date="2011-11-29T08:32:00Z">
        <w:r w:rsidR="006E5741" w:rsidDel="005E7461">
          <w:rPr>
            <w:color w:val="000000"/>
          </w:rPr>
          <w:delText xml:space="preserve"> </w:delText>
        </w:r>
      </w:del>
      <w:del w:id="142" w:author="allison parker" w:date="2011-11-29T08:31:00Z">
        <w:r w:rsidR="006E5741" w:rsidDel="005E7461">
          <w:rPr>
            <w:color w:val="000000"/>
          </w:rPr>
          <w:delText>that have often been</w:delText>
        </w:r>
        <w:r w:rsidR="006E5741" w:rsidRPr="009F5335" w:rsidDel="005E7461">
          <w:rPr>
            <w:color w:val="000000"/>
          </w:rPr>
          <w:delText xml:space="preserve"> taken back w</w:delText>
        </w:r>
        <w:r w:rsidR="006E5741" w:rsidDel="005E7461">
          <w:rPr>
            <w:color w:val="000000"/>
          </w:rPr>
          <w:delText>hat</w:delText>
        </w:r>
        <w:r w:rsidR="006E5741" w:rsidRPr="009F5335" w:rsidDel="005E7461">
          <w:rPr>
            <w:color w:val="000000"/>
          </w:rPr>
          <w:delText xml:space="preserve"> precedent had been </w:delText>
        </w:r>
        <w:r w:rsidR="006E5741" w:rsidDel="005E7461">
          <w:rPr>
            <w:color w:val="000000"/>
          </w:rPr>
          <w:delText>set thereby</w:delText>
        </w:r>
        <w:r w:rsidR="006E5741" w:rsidRPr="009F5335" w:rsidDel="005E7461">
          <w:rPr>
            <w:color w:val="000000"/>
          </w:rPr>
          <w:delText xml:space="preserve"> creating a fragmented and weak system of </w:delText>
        </w:r>
      </w:del>
      <w:del w:id="143" w:author="allison parker" w:date="2011-11-29T08:32:00Z">
        <w:r w:rsidR="006E5741" w:rsidRPr="009F5335" w:rsidDel="005E7461">
          <w:rPr>
            <w:color w:val="000000"/>
          </w:rPr>
          <w:delText>management.</w:delText>
        </w:r>
      </w:del>
    </w:p>
    <w:p w:rsidR="006E5741" w:rsidRPr="009F5335" w:rsidRDefault="006E5741" w:rsidP="006E5741">
      <w:pPr>
        <w:pStyle w:val="NormalWeb"/>
        <w:spacing w:before="0" w:beforeAutospacing="0" w:after="0" w:afterAutospacing="0" w:line="480" w:lineRule="auto"/>
        <w:ind w:firstLine="720"/>
      </w:pPr>
      <w:commentRangeStart w:id="144"/>
      <w:r w:rsidRPr="009F5335">
        <w:rPr>
          <w:color w:val="000000"/>
        </w:rPr>
        <w:t>The Tribe’s original treaty with the US Government in 1855</w:t>
      </w:r>
      <w:r w:rsidR="000115A2">
        <w:rPr>
          <w:color w:val="000000"/>
        </w:rPr>
        <w:t>,</w:t>
      </w:r>
      <w:r w:rsidRPr="009F5335">
        <w:rPr>
          <w:color w:val="000000"/>
        </w:rPr>
        <w:t xml:space="preserve"> essentially divided the Nez </w:t>
      </w:r>
      <w:commentRangeEnd w:id="144"/>
      <w:r w:rsidR="00AB10DF">
        <w:rPr>
          <w:rStyle w:val="CommentReference"/>
          <w:rFonts w:eastAsiaTheme="minorHAnsi" w:cstheme="minorBidi"/>
          <w:vanish/>
        </w:rPr>
        <w:commentReference w:id="144"/>
      </w:r>
      <w:r w:rsidRPr="009F5335">
        <w:rPr>
          <w:color w:val="000000"/>
        </w:rPr>
        <w:t xml:space="preserve">Perce </w:t>
      </w:r>
      <w:del w:id="145" w:author="allison parker" w:date="2011-11-29T08:32:00Z">
        <w:r w:rsidRPr="009F5335" w:rsidDel="005E7461">
          <w:rPr>
            <w:color w:val="000000"/>
          </w:rPr>
          <w:delText xml:space="preserve">from </w:delText>
        </w:r>
      </w:del>
      <w:ins w:id="146" w:author="allison parker" w:date="2011-11-29T08:32:00Z">
        <w:r w:rsidR="005E7461">
          <w:rPr>
            <w:color w:val="000000"/>
          </w:rPr>
          <w:t>into</w:t>
        </w:r>
        <w:r w:rsidR="005E7461" w:rsidRPr="009F5335">
          <w:rPr>
            <w:color w:val="000000"/>
          </w:rPr>
          <w:t xml:space="preserve"> </w:t>
        </w:r>
      </w:ins>
      <w:r w:rsidRPr="009F5335">
        <w:rPr>
          <w:color w:val="000000"/>
        </w:rPr>
        <w:t xml:space="preserve">‘treaty’ and ‘non-treaty’ tribal </w:t>
      </w:r>
      <w:r w:rsidR="006175F3">
        <w:rPr>
          <w:color w:val="000000"/>
        </w:rPr>
        <w:t>affiliations</w:t>
      </w:r>
      <w:r w:rsidRPr="009F5335">
        <w:rPr>
          <w:color w:val="000000"/>
        </w:rPr>
        <w:t xml:space="preserve">, </w:t>
      </w:r>
      <w:r w:rsidR="006175F3">
        <w:rPr>
          <w:color w:val="000000"/>
        </w:rPr>
        <w:t>which</w:t>
      </w:r>
      <w:r w:rsidRPr="009F5335">
        <w:rPr>
          <w:color w:val="000000"/>
        </w:rPr>
        <w:t xml:space="preserve"> </w:t>
      </w:r>
      <w:r>
        <w:rPr>
          <w:color w:val="000000"/>
        </w:rPr>
        <w:t xml:space="preserve">contemporary </w:t>
      </w:r>
      <w:r w:rsidRPr="009F5335">
        <w:rPr>
          <w:color w:val="000000"/>
        </w:rPr>
        <w:t>tribal members still note.</w:t>
      </w:r>
      <w:r w:rsidR="005E2177">
        <w:rPr>
          <w:color w:val="000000"/>
        </w:rPr>
        <w:t xml:space="preserve">  The importance of this affiliation is seen as a cultural status within the Tribe and </w:t>
      </w:r>
      <w:ins w:id="147" w:author="allison parker" w:date="2011-11-29T08:33:00Z">
        <w:r w:rsidR="005E7461">
          <w:rPr>
            <w:color w:val="000000"/>
          </w:rPr>
          <w:t xml:space="preserve">even today, is </w:t>
        </w:r>
      </w:ins>
      <w:r w:rsidR="005E2177">
        <w:rPr>
          <w:color w:val="000000"/>
        </w:rPr>
        <w:t>an important factor in tribal relations</w:t>
      </w:r>
      <w:del w:id="148" w:author="allison parker" w:date="2011-11-29T08:33:00Z">
        <w:r w:rsidR="005E2177" w:rsidDel="005E7461">
          <w:rPr>
            <w:color w:val="000000"/>
          </w:rPr>
          <w:delText xml:space="preserve"> even today</w:delText>
        </w:r>
      </w:del>
      <w:r w:rsidR="005E2177">
        <w:rPr>
          <w:color w:val="000000"/>
        </w:rPr>
        <w:t>.</w:t>
      </w:r>
      <w:r w:rsidRPr="009F5335">
        <w:rPr>
          <w:color w:val="000000"/>
        </w:rPr>
        <w:t xml:space="preserve">  </w:t>
      </w:r>
      <w:r w:rsidR="005E2177">
        <w:rPr>
          <w:color w:val="000000"/>
        </w:rPr>
        <w:t>‘T</w:t>
      </w:r>
      <w:commentRangeStart w:id="149"/>
      <w:r w:rsidRPr="009F5335">
        <w:rPr>
          <w:color w:val="000000"/>
        </w:rPr>
        <w:t xml:space="preserve">reaty’ Nez Perce </w:t>
      </w:r>
      <w:commentRangeStart w:id="150"/>
      <w:r w:rsidR="005E2177">
        <w:rPr>
          <w:color w:val="000000"/>
        </w:rPr>
        <w:t>peoples</w:t>
      </w:r>
      <w:commentRangeEnd w:id="150"/>
      <w:r w:rsidR="00E078C4">
        <w:rPr>
          <w:rStyle w:val="CommentReference"/>
          <w:rFonts w:eastAsiaTheme="minorHAnsi" w:cstheme="minorBidi"/>
          <w:vanish/>
        </w:rPr>
        <w:commentReference w:id="150"/>
      </w:r>
      <w:r w:rsidR="005E2177">
        <w:rPr>
          <w:color w:val="000000"/>
        </w:rPr>
        <w:t xml:space="preserve"> </w:t>
      </w:r>
      <w:r w:rsidRPr="009F5335">
        <w:rPr>
          <w:color w:val="000000"/>
        </w:rPr>
        <w:t xml:space="preserve">were </w:t>
      </w:r>
      <w:commentRangeEnd w:id="149"/>
      <w:r w:rsidR="006175F3">
        <w:rPr>
          <w:rStyle w:val="CommentReference"/>
          <w:rFonts w:eastAsiaTheme="minorHAnsi" w:cstheme="minorBidi"/>
        </w:rPr>
        <w:commentReference w:id="149"/>
      </w:r>
      <w:r w:rsidRPr="009F5335">
        <w:rPr>
          <w:color w:val="000000"/>
        </w:rPr>
        <w:t>sent to the reservation at Lapwai while the ‘non-treaty’ Nez Perce</w:t>
      </w:r>
      <w:r w:rsidR="005E2177">
        <w:rPr>
          <w:color w:val="000000"/>
        </w:rPr>
        <w:t xml:space="preserve"> peoples</w:t>
      </w:r>
      <w:r w:rsidRPr="009F5335">
        <w:rPr>
          <w:color w:val="000000"/>
        </w:rPr>
        <w:t xml:space="preserve"> </w:t>
      </w:r>
      <w:del w:id="151" w:author="allison parker" w:date="2011-11-28T22:50:00Z">
        <w:r w:rsidR="00D11199" w:rsidDel="00BC24F1">
          <w:rPr>
            <w:color w:val="000000"/>
          </w:rPr>
          <w:delText xml:space="preserve"> </w:delText>
        </w:r>
      </w:del>
      <w:r w:rsidR="00D11199">
        <w:rPr>
          <w:color w:val="000000"/>
        </w:rPr>
        <w:t>fled authorities</w:t>
      </w:r>
      <w:ins w:id="152" w:author="allison parker" w:date="2011-11-28T22:50:00Z">
        <w:r w:rsidR="00BC24F1">
          <w:rPr>
            <w:color w:val="000000"/>
          </w:rPr>
          <w:t>,</w:t>
        </w:r>
      </w:ins>
      <w:r w:rsidR="00D11199">
        <w:rPr>
          <w:color w:val="000000"/>
        </w:rPr>
        <w:t xml:space="preserve"> eventually ending </w:t>
      </w:r>
      <w:del w:id="153" w:author="allison parker" w:date="2011-11-28T22:50:00Z">
        <w:r w:rsidR="00D11199" w:rsidDel="00BC24F1">
          <w:rPr>
            <w:color w:val="000000"/>
          </w:rPr>
          <w:delText xml:space="preserve">with </w:delText>
        </w:r>
      </w:del>
      <w:r w:rsidRPr="009F5335">
        <w:rPr>
          <w:color w:val="000000"/>
        </w:rPr>
        <w:t>the 1</w:t>
      </w:r>
      <w:r>
        <w:rPr>
          <w:color w:val="000000"/>
        </w:rPr>
        <w:t xml:space="preserve">877 War with the US Government. After </w:t>
      </w:r>
      <w:del w:id="154" w:author="allison parker" w:date="2011-11-28T22:50:00Z">
        <w:r w:rsidDel="00BC24F1">
          <w:rPr>
            <w:color w:val="000000"/>
          </w:rPr>
          <w:delText>being sent to reservations</w:delText>
        </w:r>
      </w:del>
      <w:ins w:id="155" w:author="allison parker" w:date="2011-11-28T22:50:00Z">
        <w:r w:rsidR="00BC24F1">
          <w:rPr>
            <w:color w:val="000000"/>
          </w:rPr>
          <w:t>sending treaty Nez Perce to the reservation,</w:t>
        </w:r>
      </w:ins>
      <w:r>
        <w:rPr>
          <w:color w:val="000000"/>
        </w:rPr>
        <w:t xml:space="preserve"> the US Government began to institute various legislations to </w:t>
      </w:r>
      <w:del w:id="156" w:author="allison parker" w:date="2011-11-28T22:51:00Z">
        <w:r w:rsidDel="00BC24F1">
          <w:rPr>
            <w:color w:val="000000"/>
          </w:rPr>
          <w:delText>set about the assimilation of</w:delText>
        </w:r>
      </w:del>
      <w:ins w:id="157" w:author="allison parker" w:date="2011-11-28T22:51:00Z">
        <w:r w:rsidR="00BC24F1">
          <w:rPr>
            <w:color w:val="000000"/>
          </w:rPr>
          <w:t>assimilate</w:t>
        </w:r>
      </w:ins>
      <w:r>
        <w:rPr>
          <w:color w:val="000000"/>
        </w:rPr>
        <w:t xml:space="preserve"> the Indian and open up land for non-native settlement. </w:t>
      </w:r>
      <w:commentRangeStart w:id="158"/>
      <w:r w:rsidRPr="009F5335">
        <w:rPr>
          <w:color w:val="000000"/>
        </w:rPr>
        <w:t xml:space="preserve">The Dawes Act of 1887 </w:t>
      </w:r>
      <w:commentRangeEnd w:id="158"/>
      <w:r w:rsidR="000115A2">
        <w:rPr>
          <w:rStyle w:val="CommentReference"/>
          <w:rFonts w:eastAsiaTheme="minorHAnsi" w:cstheme="minorBidi"/>
          <w:vanish/>
        </w:rPr>
        <w:commentReference w:id="158"/>
      </w:r>
      <w:r w:rsidRPr="009F5335">
        <w:rPr>
          <w:color w:val="000000"/>
        </w:rPr>
        <w:t xml:space="preserve">was originally intended to prove-up unused reservation lands by allotting </w:t>
      </w:r>
      <w:r w:rsidRPr="009F5335">
        <w:rPr>
          <w:color w:val="000000"/>
        </w:rPr>
        <w:lastRenderedPageBreak/>
        <w:t>parcels to individual families</w:t>
      </w:r>
      <w:ins w:id="159" w:author="allison parker" w:date="2011-11-29T08:33:00Z">
        <w:r w:rsidR="005E7461">
          <w:rPr>
            <w:color w:val="000000"/>
          </w:rPr>
          <w:t>,</w:t>
        </w:r>
      </w:ins>
      <w:r w:rsidRPr="009F5335">
        <w:rPr>
          <w:color w:val="000000"/>
        </w:rPr>
        <w:t xml:space="preserve"> </w:t>
      </w:r>
      <w:del w:id="160" w:author="allison parker" w:date="2011-11-29T08:34:00Z">
        <w:r w:rsidRPr="009F5335" w:rsidDel="005E7461">
          <w:rPr>
            <w:color w:val="000000"/>
          </w:rPr>
          <w:delText xml:space="preserve">thereby </w:delText>
        </w:r>
      </w:del>
      <w:ins w:id="161" w:author="allison parker" w:date="2011-11-29T08:34:00Z">
        <w:r w:rsidR="005E7461">
          <w:rPr>
            <w:color w:val="000000"/>
          </w:rPr>
          <w:t>ultimately reallocating open native land to private ownership.</w:t>
        </w:r>
        <w:r w:rsidR="005E7461" w:rsidRPr="009F5335">
          <w:rPr>
            <w:color w:val="000000"/>
          </w:rPr>
          <w:t xml:space="preserve"> </w:t>
        </w:r>
      </w:ins>
      <w:del w:id="162" w:author="allison parker" w:date="2011-11-29T08:34:00Z">
        <w:r w:rsidRPr="009F5335" w:rsidDel="005E7461">
          <w:rPr>
            <w:color w:val="000000"/>
          </w:rPr>
          <w:delText xml:space="preserve">taking open land for natives and reorganizing it to private property. </w:delText>
        </w:r>
      </w:del>
      <w:r w:rsidRPr="009F5335">
        <w:rPr>
          <w:color w:val="000000"/>
        </w:rPr>
        <w:t>From this system</w:t>
      </w:r>
      <w:ins w:id="163" w:author="allison parker" w:date="2011-11-29T08:34:00Z">
        <w:r w:rsidR="005E7461">
          <w:rPr>
            <w:color w:val="000000"/>
          </w:rPr>
          <w:t>,</w:t>
        </w:r>
      </w:ins>
      <w:r w:rsidRPr="009F5335">
        <w:rPr>
          <w:color w:val="000000"/>
        </w:rPr>
        <w:t xml:space="preserve"> </w:t>
      </w:r>
      <w:del w:id="164" w:author="allison parker" w:date="2011-11-29T08:34:00Z">
        <w:r w:rsidRPr="009F5335" w:rsidDel="005E7461">
          <w:rPr>
            <w:color w:val="000000"/>
          </w:rPr>
          <w:delText xml:space="preserve">of </w:delText>
        </w:r>
      </w:del>
      <w:r w:rsidRPr="009F5335">
        <w:rPr>
          <w:color w:val="000000"/>
        </w:rPr>
        <w:t>f</w:t>
      </w:r>
      <w:r>
        <w:rPr>
          <w:color w:val="000000"/>
        </w:rPr>
        <w:t>ragmen</w:t>
      </w:r>
      <w:r w:rsidR="000115A2">
        <w:rPr>
          <w:color w:val="000000"/>
        </w:rPr>
        <w:t>t</w:t>
      </w:r>
      <w:del w:id="165" w:author="allison parker" w:date="2011-11-29T08:35:00Z">
        <w:r w:rsidR="000115A2" w:rsidDel="005E7461">
          <w:rPr>
            <w:color w:val="000000"/>
          </w:rPr>
          <w:delText>ation</w:delText>
        </w:r>
      </w:del>
      <w:proofErr w:type="gramStart"/>
      <w:ins w:id="166" w:author="allison parker" w:date="2011-11-29T08:35:00Z">
        <w:r w:rsidR="005E7461">
          <w:rPr>
            <w:color w:val="000000"/>
          </w:rPr>
          <w:t>ed</w:t>
        </w:r>
        <w:proofErr w:type="gramEnd"/>
        <w:r w:rsidR="005E7461">
          <w:rPr>
            <w:color w:val="000000"/>
          </w:rPr>
          <w:t xml:space="preserve"> ownership of land occurred and</w:t>
        </w:r>
      </w:ins>
      <w:del w:id="167" w:author="allison parker" w:date="2011-11-29T08:35:00Z">
        <w:r w:rsidR="00330376" w:rsidDel="005E7461">
          <w:rPr>
            <w:color w:val="000000"/>
          </w:rPr>
          <w:delText>,</w:delText>
        </w:r>
      </w:del>
      <w:r w:rsidR="00330376">
        <w:rPr>
          <w:color w:val="000000"/>
        </w:rPr>
        <w:t xml:space="preserve"> non-Indian ownership of lands became common.</w:t>
      </w:r>
      <w:r>
        <w:rPr>
          <w:color w:val="000000"/>
        </w:rPr>
        <w:t xml:space="preserve"> </w:t>
      </w:r>
      <w:r w:rsidRPr="009F5335">
        <w:rPr>
          <w:color w:val="000000"/>
        </w:rPr>
        <w:t>This process seg</w:t>
      </w:r>
      <w:r>
        <w:rPr>
          <w:color w:val="000000"/>
        </w:rPr>
        <w:t>mented habitat, further margi</w:t>
      </w:r>
      <w:r w:rsidRPr="009F5335">
        <w:rPr>
          <w:color w:val="000000"/>
        </w:rPr>
        <w:t xml:space="preserve">nalized </w:t>
      </w:r>
      <w:commentRangeStart w:id="168"/>
      <w:r w:rsidRPr="009F5335">
        <w:rPr>
          <w:color w:val="000000"/>
        </w:rPr>
        <w:t>Indians</w:t>
      </w:r>
      <w:commentRangeEnd w:id="168"/>
      <w:r w:rsidR="00D11199">
        <w:rPr>
          <w:rStyle w:val="CommentReference"/>
          <w:rFonts w:eastAsiaTheme="minorHAnsi" w:cstheme="minorBidi"/>
        </w:rPr>
        <w:commentReference w:id="168"/>
      </w:r>
      <w:r w:rsidRPr="009F5335">
        <w:rPr>
          <w:color w:val="000000"/>
        </w:rPr>
        <w:t xml:space="preserve">, and set a historical precedent </w:t>
      </w:r>
      <w:del w:id="169" w:author="allison parker" w:date="2011-11-29T08:35:00Z">
        <w:r w:rsidR="00330376" w:rsidDel="005E7461">
          <w:rPr>
            <w:color w:val="000000"/>
          </w:rPr>
          <w:delText>that is</w:delText>
        </w:r>
        <w:r w:rsidRPr="009F5335" w:rsidDel="005E7461">
          <w:rPr>
            <w:color w:val="000000"/>
          </w:rPr>
          <w:delText xml:space="preserve"> a </w:delText>
        </w:r>
      </w:del>
      <w:r w:rsidRPr="009F5335">
        <w:rPr>
          <w:color w:val="000000"/>
        </w:rPr>
        <w:t>cornerstone to contemporary issues in the Lapwai Creek watershed.</w:t>
      </w:r>
      <w:r w:rsidR="005E2177">
        <w:rPr>
          <w:rStyle w:val="CommentReference"/>
          <w:rFonts w:eastAsiaTheme="minorHAnsi" w:cstheme="minorBidi"/>
        </w:rPr>
        <w:commentReference w:id="170"/>
      </w:r>
    </w:p>
    <w:p w:rsidR="006E5741" w:rsidRPr="009F5335" w:rsidRDefault="006E5741" w:rsidP="006E5741">
      <w:pPr>
        <w:pStyle w:val="NormalWeb"/>
        <w:spacing w:before="0" w:beforeAutospacing="0" w:after="0" w:afterAutospacing="0" w:line="480" w:lineRule="auto"/>
        <w:ind w:firstLine="720"/>
      </w:pPr>
      <w:r w:rsidRPr="009F5335">
        <w:rPr>
          <w:color w:val="000000"/>
        </w:rPr>
        <w:t xml:space="preserve">From this </w:t>
      </w:r>
      <w:commentRangeStart w:id="171"/>
      <w:r w:rsidRPr="009F5335">
        <w:rPr>
          <w:color w:val="000000"/>
        </w:rPr>
        <w:t>original</w:t>
      </w:r>
      <w:r w:rsidR="00330376">
        <w:rPr>
          <w:color w:val="000000"/>
        </w:rPr>
        <w:t xml:space="preserve"> social and ecological</w:t>
      </w:r>
      <w:r w:rsidRPr="009F5335">
        <w:rPr>
          <w:color w:val="000000"/>
        </w:rPr>
        <w:t xml:space="preserve"> habitat</w:t>
      </w:r>
      <w:commentRangeEnd w:id="171"/>
      <w:r w:rsidR="00D065E6">
        <w:rPr>
          <w:rStyle w:val="CommentReference"/>
          <w:rFonts w:eastAsiaTheme="minorHAnsi" w:cstheme="minorBidi"/>
          <w:vanish/>
        </w:rPr>
        <w:commentReference w:id="171"/>
      </w:r>
      <w:r w:rsidRPr="009F5335">
        <w:rPr>
          <w:color w:val="000000"/>
        </w:rPr>
        <w:t xml:space="preserve">, </w:t>
      </w:r>
      <w:r w:rsidR="00DD4B30">
        <w:rPr>
          <w:color w:val="000000"/>
        </w:rPr>
        <w:t xml:space="preserve">stakeholders </w:t>
      </w:r>
      <w:r w:rsidR="00CC5DA5">
        <w:rPr>
          <w:color w:val="000000"/>
        </w:rPr>
        <w:t>ha</w:t>
      </w:r>
      <w:r w:rsidRPr="009F5335">
        <w:rPr>
          <w:color w:val="000000"/>
        </w:rPr>
        <w:t xml:space="preserve">ve </w:t>
      </w:r>
      <w:ins w:id="172" w:author="allison parker" w:date="2011-11-29T09:40:00Z">
        <w:r w:rsidR="003A5274">
          <w:rPr>
            <w:color w:val="000000"/>
          </w:rPr>
          <w:t>changed</w:t>
        </w:r>
      </w:ins>
      <w:del w:id="173" w:author="allison parker" w:date="2011-11-29T09:39:00Z">
        <w:r w:rsidRPr="009F5335" w:rsidDel="003A5274">
          <w:rPr>
            <w:color w:val="000000"/>
          </w:rPr>
          <w:delText xml:space="preserve">checkerboarded </w:delText>
        </w:r>
      </w:del>
      <w:del w:id="174" w:author="allison parker" w:date="2011-11-29T09:40:00Z">
        <w:r w:rsidRPr="009F5335" w:rsidDel="003A5274">
          <w:rPr>
            <w:color w:val="000000"/>
          </w:rPr>
          <w:delText>our understanding of</w:delText>
        </w:r>
      </w:del>
      <w:r w:rsidRPr="009F5335">
        <w:rPr>
          <w:color w:val="000000"/>
        </w:rPr>
        <w:t xml:space="preserve"> the </w:t>
      </w:r>
      <w:r>
        <w:rPr>
          <w:color w:val="000000"/>
        </w:rPr>
        <w:t xml:space="preserve">entire system into the socially </w:t>
      </w:r>
      <w:r w:rsidRPr="009F5335">
        <w:rPr>
          <w:color w:val="000000"/>
        </w:rPr>
        <w:t>constructed and physically altered water system today.</w:t>
      </w:r>
      <w:r w:rsidR="00330376">
        <w:rPr>
          <w:color w:val="000000"/>
        </w:rPr>
        <w:t xml:space="preserve"> </w:t>
      </w:r>
      <w:r w:rsidRPr="009F5335">
        <w:rPr>
          <w:color w:val="000000"/>
        </w:rPr>
        <w:t> </w:t>
      </w:r>
      <w:commentRangeStart w:id="175"/>
      <w:r w:rsidRPr="009F5335">
        <w:rPr>
          <w:color w:val="000000"/>
        </w:rPr>
        <w:t>From this point</w:t>
      </w:r>
      <w:r w:rsidR="00330376">
        <w:rPr>
          <w:color w:val="000000"/>
        </w:rPr>
        <w:t>,</w:t>
      </w:r>
      <w:r w:rsidRPr="009F5335">
        <w:rPr>
          <w:color w:val="000000"/>
        </w:rPr>
        <w:t xml:space="preserve"> our dominant system of governance applies managerial oversight to the resource issue with this segmentation b</w:t>
      </w:r>
      <w:ins w:id="176" w:author="allison parker" w:date="2011-11-29T08:35:00Z">
        <w:r w:rsidR="005E7461">
          <w:rPr>
            <w:color w:val="000000"/>
          </w:rPr>
          <w:t>i</w:t>
        </w:r>
      </w:ins>
      <w:r>
        <w:rPr>
          <w:color w:val="000000"/>
        </w:rPr>
        <w:t xml:space="preserve">as in inherent part of </w:t>
      </w:r>
      <w:r w:rsidRPr="009F5335">
        <w:rPr>
          <w:color w:val="000000"/>
        </w:rPr>
        <w:t>the decision-space.  </w:t>
      </w:r>
      <w:commentRangeEnd w:id="175"/>
      <w:r w:rsidR="003A5274">
        <w:rPr>
          <w:rStyle w:val="CommentReference"/>
          <w:rFonts w:eastAsiaTheme="minorHAnsi" w:cstheme="minorBidi"/>
          <w:vanish/>
        </w:rPr>
        <w:commentReference w:id="175"/>
      </w:r>
      <w:r w:rsidRPr="009F5335">
        <w:rPr>
          <w:color w:val="000000"/>
        </w:rPr>
        <w:t>Further issues like the Bureau of Reclamation channelization, Lewiston Orchards Irrigation District (LOID) reclamation, and floodplain encroachment ha</w:t>
      </w:r>
      <w:r w:rsidR="00CC5DA5">
        <w:rPr>
          <w:color w:val="000000"/>
        </w:rPr>
        <w:t>ve</w:t>
      </w:r>
      <w:r w:rsidRPr="009F5335">
        <w:rPr>
          <w:color w:val="000000"/>
        </w:rPr>
        <w:t xml:space="preserve"> </w:t>
      </w:r>
      <w:ins w:id="177" w:author="Ryan  Boylan" w:date="2011-11-29T20:57:00Z">
        <w:r w:rsidR="00AB10DF">
          <w:rPr>
            <w:color w:val="000000"/>
          </w:rPr>
          <w:t>complicated</w:t>
        </w:r>
      </w:ins>
      <w:del w:id="178" w:author="Ryan  Boylan" w:date="2011-11-29T20:55:00Z">
        <w:r w:rsidRPr="009F5335" w:rsidDel="00D065E6">
          <w:rPr>
            <w:color w:val="000000"/>
          </w:rPr>
          <w:delText>caused issues</w:delText>
        </w:r>
      </w:del>
      <w:del w:id="179" w:author="Ryan  Boylan" w:date="2011-11-29T20:56:00Z">
        <w:r w:rsidRPr="009F5335" w:rsidDel="00D065E6">
          <w:rPr>
            <w:color w:val="000000"/>
          </w:rPr>
          <w:delText xml:space="preserve"> for</w:delText>
        </w:r>
      </w:del>
      <w:r w:rsidRPr="009F5335">
        <w:rPr>
          <w:color w:val="000000"/>
        </w:rPr>
        <w:t xml:space="preserve"> </w:t>
      </w:r>
      <w:del w:id="180" w:author="allison parker" w:date="2011-11-29T09:41:00Z">
        <w:r w:rsidR="00CC5DA5" w:rsidDel="003A5274">
          <w:rPr>
            <w:color w:val="000000"/>
          </w:rPr>
          <w:delText>s</w:delText>
        </w:r>
        <w:r w:rsidRPr="009F5335" w:rsidDel="003A5274">
          <w:rPr>
            <w:color w:val="000000"/>
          </w:rPr>
          <w:delText xml:space="preserve">almon and </w:delText>
        </w:r>
      </w:del>
      <w:r w:rsidR="00CC5DA5">
        <w:rPr>
          <w:color w:val="000000"/>
        </w:rPr>
        <w:t>s</w:t>
      </w:r>
      <w:r w:rsidRPr="009F5335">
        <w:rPr>
          <w:color w:val="000000"/>
        </w:rPr>
        <w:t xml:space="preserve">teelhead management, </w:t>
      </w:r>
      <w:ins w:id="181" w:author="Ryan  Boylan" w:date="2011-11-29T20:56:00Z">
        <w:r w:rsidR="00A06D24">
          <w:rPr>
            <w:color w:val="000000"/>
          </w:rPr>
          <w:t>protection</w:t>
        </w:r>
        <w:r w:rsidR="00AB10DF">
          <w:rPr>
            <w:color w:val="000000"/>
          </w:rPr>
          <w:t xml:space="preserve"> of </w:t>
        </w:r>
      </w:ins>
      <w:r w:rsidRPr="009F5335">
        <w:rPr>
          <w:color w:val="000000"/>
        </w:rPr>
        <w:t xml:space="preserve">habitat, and </w:t>
      </w:r>
      <w:del w:id="182" w:author="allison parker" w:date="2011-11-29T09:39:00Z">
        <w:r w:rsidRPr="009F5335" w:rsidDel="003A5274">
          <w:rPr>
            <w:color w:val="000000"/>
          </w:rPr>
          <w:delText xml:space="preserve">our </w:delText>
        </w:r>
      </w:del>
      <w:r w:rsidRPr="009F5335">
        <w:rPr>
          <w:color w:val="000000"/>
        </w:rPr>
        <w:t xml:space="preserve">methods for </w:t>
      </w:r>
      <w:r w:rsidR="00CC5DA5">
        <w:rPr>
          <w:color w:val="000000"/>
        </w:rPr>
        <w:t>implementing the best</w:t>
      </w:r>
      <w:ins w:id="183" w:author="allison parker" w:date="2011-11-29T09:39:00Z">
        <w:r w:rsidR="003A5274">
          <w:rPr>
            <w:color w:val="000000"/>
          </w:rPr>
          <w:t xml:space="preserve"> possible</w:t>
        </w:r>
      </w:ins>
      <w:r w:rsidRPr="009F5335">
        <w:rPr>
          <w:color w:val="000000"/>
        </w:rPr>
        <w:t xml:space="preserve"> outcomes</w:t>
      </w:r>
      <w:del w:id="184" w:author="allison parker" w:date="2011-11-29T09:39:00Z">
        <w:r w:rsidR="00CC5DA5" w:rsidDel="003A5274">
          <w:rPr>
            <w:color w:val="000000"/>
          </w:rPr>
          <w:delText xml:space="preserve"> possible</w:delText>
        </w:r>
      </w:del>
      <w:r w:rsidRPr="009F5335">
        <w:rPr>
          <w:color w:val="000000"/>
        </w:rPr>
        <w:t>.</w:t>
      </w:r>
    </w:p>
    <w:p w:rsidR="007139EC" w:rsidRDefault="006E5741" w:rsidP="006E5741">
      <w:pPr>
        <w:spacing w:line="480" w:lineRule="auto"/>
        <w:ind w:firstLine="720"/>
        <w:rPr>
          <w:b/>
        </w:rPr>
      </w:pPr>
      <w:del w:id="185" w:author="allison parker" w:date="2011-11-29T09:42:00Z">
        <w:r w:rsidRPr="009F5335" w:rsidDel="003A5274">
          <w:rPr>
            <w:rFonts w:cs="Times New Roman"/>
            <w:color w:val="000000"/>
          </w:rPr>
          <w:delText>Through all</w:delText>
        </w:r>
      </w:del>
      <w:ins w:id="186" w:author="allison parker" w:date="2011-11-29T09:42:00Z">
        <w:r w:rsidR="003A5274">
          <w:rPr>
            <w:rFonts w:cs="Times New Roman"/>
            <w:color w:val="000000"/>
          </w:rPr>
          <w:t>However, through</w:t>
        </w:r>
      </w:ins>
      <w:r w:rsidRPr="009F5335">
        <w:rPr>
          <w:rFonts w:cs="Times New Roman"/>
          <w:color w:val="000000"/>
        </w:rPr>
        <w:t xml:space="preserve"> this </w:t>
      </w:r>
      <w:r w:rsidRPr="009F5335">
        <w:rPr>
          <w:color w:val="000000"/>
        </w:rPr>
        <w:t>complexity</w:t>
      </w:r>
      <w:r w:rsidRPr="009F5335">
        <w:rPr>
          <w:rFonts w:cs="Times New Roman"/>
          <w:color w:val="000000"/>
        </w:rPr>
        <w:t xml:space="preserve"> and challenge in the Lapwai drainage</w:t>
      </w:r>
      <w:ins w:id="187" w:author="allison parker" w:date="2011-11-29T09:42:00Z">
        <w:r w:rsidR="003A5274">
          <w:rPr>
            <w:rFonts w:cs="Times New Roman"/>
            <w:color w:val="000000"/>
          </w:rPr>
          <w:t>, an opportunity for success exists.</w:t>
        </w:r>
      </w:ins>
      <w:r w:rsidRPr="009F5335">
        <w:rPr>
          <w:rFonts w:cs="Times New Roman"/>
          <w:color w:val="000000"/>
        </w:rPr>
        <w:t xml:space="preserve"> </w:t>
      </w:r>
      <w:commentRangeStart w:id="188"/>
      <w:del w:id="189" w:author="allison parker" w:date="2011-11-29T09:42:00Z">
        <w:r w:rsidRPr="009F5335" w:rsidDel="003A5274">
          <w:rPr>
            <w:rFonts w:cs="Times New Roman"/>
            <w:color w:val="000000"/>
          </w:rPr>
          <w:delText xml:space="preserve">we are also given an </w:delText>
        </w:r>
        <w:r w:rsidRPr="009F5335" w:rsidDel="003A5274">
          <w:rPr>
            <w:color w:val="000000"/>
          </w:rPr>
          <w:delText>opportunity</w:delText>
        </w:r>
        <w:r w:rsidRPr="009F5335" w:rsidDel="003A5274">
          <w:rPr>
            <w:rFonts w:cs="Times New Roman"/>
            <w:color w:val="000000"/>
          </w:rPr>
          <w:delText xml:space="preserve"> to set our own precedent for </w:delText>
        </w:r>
        <w:r w:rsidRPr="009F5335" w:rsidDel="003A5274">
          <w:rPr>
            <w:color w:val="000000"/>
          </w:rPr>
          <w:delText>success</w:delText>
        </w:r>
        <w:r w:rsidR="006175F3" w:rsidDel="003A5274">
          <w:rPr>
            <w:rFonts w:cs="Times New Roman"/>
            <w:color w:val="000000"/>
          </w:rPr>
          <w:delText xml:space="preserve">. </w:delText>
        </w:r>
      </w:del>
      <w:r w:rsidRPr="009F5335">
        <w:rPr>
          <w:color w:val="000000"/>
        </w:rPr>
        <w:t>Using</w:t>
      </w:r>
      <w:r w:rsidRPr="009F5335">
        <w:rPr>
          <w:rFonts w:cs="Times New Roman"/>
          <w:color w:val="000000"/>
        </w:rPr>
        <w:t xml:space="preserve"> </w:t>
      </w:r>
      <w:r w:rsidRPr="009F5335">
        <w:rPr>
          <w:color w:val="000000"/>
        </w:rPr>
        <w:t>interdisciplinary</w:t>
      </w:r>
      <w:r w:rsidRPr="009F5335">
        <w:rPr>
          <w:rFonts w:cs="Times New Roman"/>
          <w:color w:val="000000"/>
        </w:rPr>
        <w:t xml:space="preserve"> techniques and tactics in our understanding of resource issues will lend us a </w:t>
      </w:r>
      <w:del w:id="190" w:author="allison parker" w:date="2011-11-29T09:42:00Z">
        <w:r w:rsidRPr="009F5335" w:rsidDel="003A5274">
          <w:rPr>
            <w:rFonts w:cs="Times New Roman"/>
            <w:color w:val="000000"/>
          </w:rPr>
          <w:delText>more storied</w:delText>
        </w:r>
      </w:del>
      <w:ins w:id="191" w:author="allison parker" w:date="2011-11-29T09:42:00Z">
        <w:r w:rsidR="003A5274">
          <w:rPr>
            <w:rFonts w:cs="Times New Roman"/>
            <w:color w:val="000000"/>
          </w:rPr>
          <w:t>richer</w:t>
        </w:r>
      </w:ins>
      <w:r w:rsidRPr="009F5335">
        <w:rPr>
          <w:rFonts w:cs="Times New Roman"/>
          <w:color w:val="000000"/>
        </w:rPr>
        <w:t xml:space="preserve"> background</w:t>
      </w:r>
      <w:r w:rsidR="006175F3">
        <w:rPr>
          <w:rFonts w:cs="Times New Roman"/>
          <w:color w:val="000000"/>
        </w:rPr>
        <w:t xml:space="preserve"> to take to the decision-space.</w:t>
      </w:r>
      <w:r w:rsidRPr="009F5335">
        <w:rPr>
          <w:rFonts w:cs="Times New Roman"/>
          <w:color w:val="000000"/>
        </w:rPr>
        <w:t> </w:t>
      </w:r>
      <w:commentRangeEnd w:id="188"/>
      <w:r w:rsidR="003A5274">
        <w:rPr>
          <w:rStyle w:val="CommentReference"/>
          <w:vanish/>
        </w:rPr>
        <w:commentReference w:id="188"/>
      </w:r>
      <w:r w:rsidRPr="009F5335">
        <w:rPr>
          <w:color w:val="000000"/>
        </w:rPr>
        <w:t>Adaptive</w:t>
      </w:r>
      <w:r w:rsidRPr="009F5335">
        <w:rPr>
          <w:rFonts w:cs="Times New Roman"/>
          <w:color w:val="000000"/>
        </w:rPr>
        <w:t xml:space="preserve"> governance in ou</w:t>
      </w:r>
      <w:r>
        <w:rPr>
          <w:color w:val="000000"/>
        </w:rPr>
        <w:t>r managerial system allows for</w:t>
      </w:r>
      <w:r w:rsidRPr="009F5335">
        <w:rPr>
          <w:rFonts w:cs="Times New Roman"/>
          <w:color w:val="000000"/>
        </w:rPr>
        <w:t xml:space="preserve"> </w:t>
      </w:r>
      <w:ins w:id="192" w:author="Ryan  Boylan" w:date="2011-11-29T21:01:00Z">
        <w:r w:rsidR="00AB10DF">
          <w:rPr>
            <w:rFonts w:cs="Times New Roman"/>
            <w:color w:val="000000"/>
          </w:rPr>
          <w:t>resilience</w:t>
        </w:r>
      </w:ins>
      <w:del w:id="193" w:author="Ryan  Boylan" w:date="2011-11-29T21:01:00Z">
        <w:r w:rsidRPr="009F5335" w:rsidDel="00AB10DF">
          <w:rPr>
            <w:rFonts w:cs="Times New Roman"/>
            <w:color w:val="000000"/>
          </w:rPr>
          <w:delText>natural flux</w:delText>
        </w:r>
      </w:del>
      <w:r w:rsidRPr="009F5335">
        <w:rPr>
          <w:rFonts w:cs="Times New Roman"/>
          <w:color w:val="000000"/>
        </w:rPr>
        <w:t xml:space="preserve"> in our </w:t>
      </w:r>
      <w:r>
        <w:rPr>
          <w:color w:val="000000"/>
        </w:rPr>
        <w:t xml:space="preserve">often </w:t>
      </w:r>
      <w:r w:rsidR="006175F3">
        <w:rPr>
          <w:rFonts w:cs="Times New Roman"/>
          <w:color w:val="000000"/>
        </w:rPr>
        <w:t>static systems of management.</w:t>
      </w:r>
      <w:r w:rsidRPr="009F5335">
        <w:rPr>
          <w:rFonts w:cs="Times New Roman"/>
          <w:color w:val="000000"/>
        </w:rPr>
        <w:t> </w:t>
      </w:r>
      <w:ins w:id="194" w:author="allison parker" w:date="2011-11-29T09:44:00Z">
        <w:r w:rsidR="00CB311C">
          <w:rPr>
            <w:rFonts w:cs="Times New Roman"/>
            <w:color w:val="000000"/>
          </w:rPr>
          <w:t xml:space="preserve">Using historical </w:t>
        </w:r>
      </w:ins>
      <w:ins w:id="195" w:author="allison parker" w:date="2011-11-29T09:45:00Z">
        <w:r w:rsidR="00CB311C">
          <w:rPr>
            <w:rFonts w:cs="Times New Roman"/>
            <w:color w:val="000000"/>
          </w:rPr>
          <w:t>knowledge</w:t>
        </w:r>
      </w:ins>
      <w:ins w:id="196" w:author="allison parker" w:date="2011-11-29T09:44:00Z">
        <w:r w:rsidR="00CB311C">
          <w:rPr>
            <w:rFonts w:cs="Times New Roman"/>
            <w:color w:val="000000"/>
          </w:rPr>
          <w:t xml:space="preserve"> </w:t>
        </w:r>
      </w:ins>
      <w:ins w:id="197" w:author="allison parker" w:date="2011-11-29T09:45:00Z">
        <w:r w:rsidR="00CB311C">
          <w:rPr>
            <w:rFonts w:cs="Times New Roman"/>
            <w:color w:val="000000"/>
          </w:rPr>
          <w:t xml:space="preserve">of management, governance, and ecology </w:t>
        </w:r>
      </w:ins>
      <w:ins w:id="198" w:author="allison parker" w:date="2011-11-29T09:44:00Z">
        <w:r w:rsidR="00CB311C">
          <w:rPr>
            <w:rFonts w:cs="Times New Roman"/>
            <w:color w:val="000000"/>
          </w:rPr>
          <w:t xml:space="preserve">in a dynamic and pragmatic way will result in a better set of outcomes. </w:t>
        </w:r>
      </w:ins>
      <w:del w:id="199" w:author="allison parker" w:date="2011-11-29T09:45:00Z">
        <w:r w:rsidRPr="009F5335" w:rsidDel="00CB311C">
          <w:rPr>
            <w:rFonts w:cs="Times New Roman"/>
            <w:color w:val="000000"/>
          </w:rPr>
          <w:delText xml:space="preserve">Being dynamic and pragmatic in our understanding of precedent in our socio-ecological systems of management, governance, and ecological knowledge will lead us to a better set of </w:delText>
        </w:r>
        <w:r w:rsidRPr="009F5335" w:rsidDel="00CB311C">
          <w:rPr>
            <w:color w:val="000000"/>
          </w:rPr>
          <w:delText>outcomes</w:delText>
        </w:r>
        <w:r w:rsidR="006175F3" w:rsidDel="00CB311C">
          <w:rPr>
            <w:rFonts w:cs="Times New Roman"/>
            <w:color w:val="000000"/>
          </w:rPr>
          <w:delText>.</w:delText>
        </w:r>
      </w:del>
      <w:r w:rsidR="006175F3">
        <w:rPr>
          <w:rFonts w:cs="Times New Roman"/>
          <w:color w:val="000000"/>
        </w:rPr>
        <w:t xml:space="preserve"> </w:t>
      </w:r>
      <w:r w:rsidRPr="009F5335">
        <w:rPr>
          <w:rFonts w:cs="Times New Roman"/>
          <w:color w:val="000000"/>
        </w:rPr>
        <w:t>Examples like the Lapwai Creek watershed and its</w:t>
      </w:r>
      <w:ins w:id="200" w:author="allison parker" w:date="2011-11-29T09:45:00Z">
        <w:r w:rsidR="00CB311C">
          <w:rPr>
            <w:rFonts w:cs="Times New Roman"/>
            <w:color w:val="000000"/>
          </w:rPr>
          <w:t xml:space="preserve"> steelhead resource problems</w:t>
        </w:r>
      </w:ins>
      <w:r w:rsidRPr="009F5335">
        <w:rPr>
          <w:rFonts w:cs="Times New Roman"/>
          <w:color w:val="000000"/>
        </w:rPr>
        <w:t xml:space="preserve"> </w:t>
      </w:r>
      <w:del w:id="201" w:author="allison parker" w:date="2011-11-29T09:45:00Z">
        <w:r w:rsidRPr="009F5335" w:rsidDel="00CB311C">
          <w:rPr>
            <w:rFonts w:cs="Times New Roman"/>
            <w:color w:val="000000"/>
          </w:rPr>
          <w:delText xml:space="preserve">issues related to </w:delText>
        </w:r>
        <w:r w:rsidR="00DD4B30" w:rsidDel="00CB311C">
          <w:rPr>
            <w:rFonts w:cs="Times New Roman"/>
            <w:color w:val="000000"/>
          </w:rPr>
          <w:delText>the</w:delText>
        </w:r>
        <w:r w:rsidRPr="009F5335" w:rsidDel="00CB311C">
          <w:rPr>
            <w:rFonts w:cs="Times New Roman"/>
            <w:color w:val="000000"/>
          </w:rPr>
          <w:delText xml:space="preserve"> </w:delText>
        </w:r>
        <w:r w:rsidR="00CC5DA5" w:rsidDel="00CB311C">
          <w:rPr>
            <w:rFonts w:cs="Times New Roman"/>
            <w:color w:val="000000"/>
          </w:rPr>
          <w:delText>s</w:delText>
        </w:r>
        <w:r w:rsidRPr="009F5335" w:rsidDel="00CB311C">
          <w:rPr>
            <w:rFonts w:cs="Times New Roman"/>
            <w:color w:val="000000"/>
          </w:rPr>
          <w:delText xml:space="preserve">teelhead resource </w:delText>
        </w:r>
        <w:r w:rsidDel="00CB311C">
          <w:rPr>
            <w:color w:val="000000"/>
          </w:rPr>
          <w:delText>problems</w:delText>
        </w:r>
        <w:r w:rsidRPr="009F5335" w:rsidDel="00CB311C">
          <w:rPr>
            <w:rFonts w:cs="Times New Roman"/>
            <w:color w:val="000000"/>
          </w:rPr>
          <w:delText xml:space="preserve"> </w:delText>
        </w:r>
      </w:del>
      <w:r w:rsidRPr="009F5335">
        <w:rPr>
          <w:rFonts w:cs="Times New Roman"/>
          <w:color w:val="000000"/>
        </w:rPr>
        <w:lastRenderedPageBreak/>
        <w:t>could potentially provide us a template for futu</w:t>
      </w:r>
      <w:r>
        <w:rPr>
          <w:color w:val="000000"/>
        </w:rPr>
        <w:t>re outcomes in larger systems among</w:t>
      </w:r>
      <w:r w:rsidRPr="009F5335">
        <w:rPr>
          <w:rFonts w:cs="Times New Roman"/>
          <w:color w:val="000000"/>
        </w:rPr>
        <w:t xml:space="preserve"> the heavily modified </w:t>
      </w:r>
      <w:proofErr w:type="spellStart"/>
      <w:r w:rsidRPr="009F5335">
        <w:rPr>
          <w:rFonts w:cs="Times New Roman"/>
          <w:color w:val="000000"/>
        </w:rPr>
        <w:t>riverways</w:t>
      </w:r>
      <w:proofErr w:type="spellEnd"/>
      <w:r w:rsidRPr="009F5335">
        <w:rPr>
          <w:rFonts w:cs="Times New Roman"/>
          <w:color w:val="000000"/>
        </w:rPr>
        <w:t xml:space="preserve"> of the Pacific </w:t>
      </w:r>
      <w:commentRangeStart w:id="202"/>
      <w:commentRangeStart w:id="203"/>
      <w:r w:rsidRPr="009F5335">
        <w:rPr>
          <w:rFonts w:cs="Times New Roman"/>
          <w:color w:val="000000"/>
        </w:rPr>
        <w:t>Northwest</w:t>
      </w:r>
      <w:commentRangeEnd w:id="202"/>
      <w:r w:rsidR="005E2177">
        <w:rPr>
          <w:rStyle w:val="CommentReference"/>
        </w:rPr>
        <w:commentReference w:id="202"/>
      </w:r>
      <w:commentRangeEnd w:id="203"/>
      <w:r w:rsidR="003A5274">
        <w:rPr>
          <w:rStyle w:val="CommentReference"/>
          <w:vanish/>
        </w:rPr>
        <w:commentReference w:id="203"/>
      </w:r>
      <w:r w:rsidRPr="009F5335">
        <w:rPr>
          <w:rFonts w:cs="Times New Roman"/>
          <w:color w:val="000000"/>
        </w:rPr>
        <w:t>.</w:t>
      </w:r>
    </w:p>
    <w:p w:rsidR="006E5741" w:rsidRDefault="006E5741" w:rsidP="007139EC">
      <w:pPr>
        <w:rPr>
          <w:b/>
        </w:rPr>
      </w:pPr>
    </w:p>
    <w:p w:rsidR="007139EC" w:rsidRPr="001963E9" w:rsidRDefault="007139EC" w:rsidP="007139EC">
      <w:pPr>
        <w:rPr>
          <w:u w:val="single"/>
        </w:rPr>
      </w:pPr>
      <w:commentRangeStart w:id="204"/>
      <w:r w:rsidRPr="001963E9">
        <w:rPr>
          <w:u w:val="single"/>
        </w:rPr>
        <w:t>Applicable Native American Law</w:t>
      </w:r>
      <w:r w:rsidR="001963E9">
        <w:rPr>
          <w:u w:val="single"/>
        </w:rPr>
        <w:t>:</w:t>
      </w:r>
      <w:commentRangeEnd w:id="204"/>
      <w:r w:rsidR="00CB311C">
        <w:rPr>
          <w:rStyle w:val="CommentReference"/>
          <w:vanish/>
        </w:rPr>
        <w:commentReference w:id="204"/>
      </w:r>
    </w:p>
    <w:p w:rsidR="007139EC" w:rsidRDefault="007139EC" w:rsidP="007139EC">
      <w:pPr>
        <w:rPr>
          <w:b/>
        </w:rPr>
      </w:pPr>
    </w:p>
    <w:p w:rsidR="007139EC" w:rsidRDefault="007139EC" w:rsidP="007139EC">
      <w:pPr>
        <w:spacing w:line="480" w:lineRule="auto"/>
        <w:ind w:firstLine="720"/>
      </w:pPr>
      <w:commentRangeStart w:id="205"/>
      <w:commentRangeStart w:id="206"/>
      <w:r>
        <w:t>The Lapwai Creek Watershed lies entirely within the Nez Perce Reservation, which</w:t>
      </w:r>
      <w:r w:rsidR="00341CFF">
        <w:t xml:space="preserve"> </w:t>
      </w:r>
      <w:r>
        <w:t>was established in 1855 when tribal leaders signed a treaty that ceded to the federal government all but approximately 7.5 million acres of the tribe’s vast aboriginal homeland.</w:t>
      </w:r>
      <w:r>
        <w:rPr>
          <w:rStyle w:val="FootnoteReference"/>
        </w:rPr>
        <w:footnoteReference w:id="17"/>
      </w:r>
      <w:r>
        <w:t xml:space="preserve"> The subsequent discovery of gold on those lands prompted the government to negotiate a new treaty with the tribe, which in 1863 reduced the reservation to its current size of approximately 770,000 acres.</w:t>
      </w:r>
      <w:r>
        <w:rPr>
          <w:rStyle w:val="FootnoteReference"/>
        </w:rPr>
        <w:footnoteReference w:id="18"/>
      </w:r>
      <w:r>
        <w:t xml:space="preserve"> But that merely established the reservation’s exterior borders; ownership within that perimeter would be significantly altered in response to the Dawes Act.</w:t>
      </w:r>
      <w:r>
        <w:rPr>
          <w:rStyle w:val="FootnoteReference"/>
        </w:rPr>
        <w:footnoteReference w:id="19"/>
      </w:r>
      <w:r>
        <w:t xml:space="preserve"> The 1887 legislation called for the allotment of reservation land to tribal members in parcels ranging from 320 to 80 acres, and for the government to purchase non-allotted land and make it available for non-Indian settlement.</w:t>
      </w:r>
      <w:r>
        <w:rPr>
          <w:rStyle w:val="FootnoteReference"/>
        </w:rPr>
        <w:footnoteReference w:id="20"/>
      </w:r>
      <w:r>
        <w:t xml:space="preserve"> This was reflected in the Nez Perce Agreement of 1893, and led to what is commonly referred to as checkerboard land ownership within the reservation. As a result, only 112,300 acres, or 14.6 percent of the land within the reservation boundaries, are held in trust status for the tribe or its members.</w:t>
      </w:r>
      <w:r>
        <w:rPr>
          <w:rStyle w:val="FootnoteReference"/>
        </w:rPr>
        <w:footnoteReference w:id="21"/>
      </w:r>
      <w:r>
        <w:t xml:space="preserve"> </w:t>
      </w:r>
      <w:commentRangeEnd w:id="205"/>
      <w:r w:rsidR="00CC5DA5">
        <w:rPr>
          <w:rStyle w:val="CommentReference"/>
        </w:rPr>
        <w:commentReference w:id="205"/>
      </w:r>
      <w:commentRangeEnd w:id="206"/>
      <w:r w:rsidR="00AE6092">
        <w:rPr>
          <w:rStyle w:val="CommentReference"/>
        </w:rPr>
        <w:commentReference w:id="206"/>
      </w:r>
    </w:p>
    <w:p w:rsidR="007139EC" w:rsidRDefault="007139EC" w:rsidP="007139EC">
      <w:pPr>
        <w:spacing w:line="480" w:lineRule="auto"/>
        <w:ind w:firstLine="720"/>
      </w:pPr>
      <w:r>
        <w:t xml:space="preserve">Segmented ownership within a reservation </w:t>
      </w:r>
      <w:r w:rsidR="00280A07">
        <w:t xml:space="preserve">creates </w:t>
      </w:r>
      <w:r>
        <w:t xml:space="preserve">questions as to whether jurisdiction falls to the tribe or a state instrument—be </w:t>
      </w:r>
      <w:r w:rsidR="00280A07">
        <w:t xml:space="preserve">it </w:t>
      </w:r>
      <w:r>
        <w:t xml:space="preserve">a county, </w:t>
      </w:r>
      <w:r w:rsidR="00280A07">
        <w:t xml:space="preserve">a </w:t>
      </w:r>
      <w:r>
        <w:t xml:space="preserve">city, or </w:t>
      </w:r>
      <w:r w:rsidR="009E5937">
        <w:t>an agency of</w:t>
      </w:r>
      <w:r>
        <w:t xml:space="preserve"> </w:t>
      </w:r>
      <w:r w:rsidR="009E5937">
        <w:t xml:space="preserve">the </w:t>
      </w:r>
      <w:r>
        <w:t xml:space="preserve">state itself. As statutorily defined, Indian Country involves “(a) all land within the limits of any Indian </w:t>
      </w:r>
      <w:r>
        <w:lastRenderedPageBreak/>
        <w:t>reservation under the jurisdiction of the United States Government,” which includes property held in trust.”</w:t>
      </w:r>
      <w:r>
        <w:rPr>
          <w:rStyle w:val="FootnoteReference"/>
        </w:rPr>
        <w:footnoteReference w:id="22"/>
      </w:r>
      <w:r>
        <w:t xml:space="preserve"> This gives rise to the issue of diminishment: Is a tribe’s sovereign power over the land within its reservation boundaries reduced by non-tribal ownership?  In </w:t>
      </w:r>
      <w:proofErr w:type="spellStart"/>
      <w:r>
        <w:rPr>
          <w:i/>
        </w:rPr>
        <w:t>Solem</w:t>
      </w:r>
      <w:proofErr w:type="spellEnd"/>
      <w:r>
        <w:rPr>
          <w:i/>
        </w:rPr>
        <w:t xml:space="preserve"> v. </w:t>
      </w:r>
      <w:proofErr w:type="spellStart"/>
      <w:r>
        <w:rPr>
          <w:i/>
        </w:rPr>
        <w:t>Barlett</w:t>
      </w:r>
      <w:proofErr w:type="spellEnd"/>
      <w:r>
        <w:rPr>
          <w:i/>
        </w:rPr>
        <w:t xml:space="preserve">, </w:t>
      </w:r>
      <w:r>
        <w:t xml:space="preserve">the Supreme Court held </w:t>
      </w:r>
      <w:r w:rsidR="00CC5DA5">
        <w:t xml:space="preserve">that </w:t>
      </w:r>
      <w:r>
        <w:t xml:space="preserve">this </w:t>
      </w:r>
      <w:r w:rsidR="00BB129F">
        <w:t>must be</w:t>
      </w:r>
      <w:r>
        <w:t xml:space="preserve"> determined by assessing congressional intent.</w:t>
      </w:r>
      <w:r>
        <w:rPr>
          <w:rStyle w:val="FootnoteReference"/>
        </w:rPr>
        <w:footnoteReference w:id="23"/>
      </w:r>
    </w:p>
    <w:p w:rsidR="007139EC" w:rsidRDefault="007139EC" w:rsidP="007139EC">
      <w:pPr>
        <w:ind w:left="720" w:right="720"/>
        <w:jc w:val="both"/>
      </w:pPr>
      <w:commentRangeStart w:id="207"/>
      <w:r>
        <w:t xml:space="preserve">As a doctrinal matter, the States have jurisdiction over </w:t>
      </w:r>
      <w:proofErr w:type="spellStart"/>
      <w:r>
        <w:t>unallotted</w:t>
      </w:r>
      <w:proofErr w:type="spellEnd"/>
      <w:r>
        <w:t xml:space="preserve"> opened lands if the applicable </w:t>
      </w:r>
      <w:commentRangeStart w:id="208"/>
      <w:r>
        <w:t xml:space="preserve">surplus land </w:t>
      </w:r>
      <w:commentRangeEnd w:id="208"/>
      <w:r w:rsidR="00CC5DA5">
        <w:rPr>
          <w:rStyle w:val="CommentReference"/>
        </w:rPr>
        <w:commentReference w:id="208"/>
      </w:r>
      <w:r>
        <w:t>Act freed that land of its reservation status and thereby diminished the reservation boundaries. On the other hand, federal, state, and tribal authorities share jurisdiction over these lands if the relevant surplus land Act did not diminish the existing Indian reservation.”</w:t>
      </w:r>
      <w:r>
        <w:rPr>
          <w:rStyle w:val="FootnoteReference"/>
        </w:rPr>
        <w:footnoteReference w:id="24"/>
      </w:r>
      <w:commentRangeEnd w:id="207"/>
      <w:r w:rsidR="00CC5DA5">
        <w:rPr>
          <w:rStyle w:val="CommentReference"/>
        </w:rPr>
        <w:commentReference w:id="207"/>
      </w:r>
    </w:p>
    <w:p w:rsidR="007139EC" w:rsidRDefault="007139EC" w:rsidP="007139EC">
      <w:pPr>
        <w:ind w:left="720" w:right="720"/>
      </w:pPr>
    </w:p>
    <w:p w:rsidR="007139EC" w:rsidRDefault="007139EC" w:rsidP="007139EC">
      <w:pPr>
        <w:spacing w:line="480" w:lineRule="auto"/>
        <w:ind w:firstLine="720"/>
      </w:pPr>
      <w:r>
        <w:t xml:space="preserve">According to the Ninth Circuit Court of Appeals, the Nez Perce Reservation falls under the latter circumstance. In </w:t>
      </w:r>
      <w:r>
        <w:rPr>
          <w:i/>
        </w:rPr>
        <w:t>United States v. Webb,</w:t>
      </w:r>
      <w:r>
        <w:rPr>
          <w:rStyle w:val="FootnoteReference"/>
        </w:rPr>
        <w:footnoteReference w:id="25"/>
      </w:r>
      <w:r>
        <w:t xml:space="preserve"> the Ninth Circuit found no evidence of congressional intent to diminish the reservation, deciding that “[a]s long as retention of the 1863 reservation boundaries is consistent with the terms of the 1893 </w:t>
      </w:r>
      <w:proofErr w:type="gramStart"/>
      <w:r>
        <w:t>Agreement,</w:t>
      </w:r>
      <w:proofErr w:type="gramEnd"/>
      <w:r>
        <w:t xml:space="preserve"> there is no diminishment or disestablishment.”</w:t>
      </w:r>
      <w:r>
        <w:rPr>
          <w:rStyle w:val="FootnoteReference"/>
        </w:rPr>
        <w:footnoteReference w:id="26"/>
      </w:r>
    </w:p>
    <w:p w:rsidR="007139EC" w:rsidRDefault="007139EC" w:rsidP="007139EC">
      <w:pPr>
        <w:spacing w:line="480" w:lineRule="auto"/>
        <w:ind w:firstLine="720"/>
      </w:pPr>
      <w:r>
        <w:t>Yet</w:t>
      </w:r>
      <w:r w:rsidR="00972C81">
        <w:t>,</w:t>
      </w:r>
      <w:r>
        <w:t xml:space="preserve"> while the </w:t>
      </w:r>
      <w:r>
        <w:rPr>
          <w:i/>
        </w:rPr>
        <w:t>Webb</w:t>
      </w:r>
      <w:r>
        <w:t xml:space="preserve"> ruling appears to strengthen the Nez Perce Tribe’s position in regard to Lapwai Creek Watershed management, the Supreme Court’s opinion in </w:t>
      </w:r>
      <w:proofErr w:type="spellStart"/>
      <w:r>
        <w:rPr>
          <w:i/>
        </w:rPr>
        <w:t>Brendale</w:t>
      </w:r>
      <w:proofErr w:type="spellEnd"/>
      <w:r>
        <w:rPr>
          <w:i/>
        </w:rPr>
        <w:t xml:space="preserve"> v. Confederated Bands &amp; Tribes of Yakima Indian Nation</w:t>
      </w:r>
      <w:r w:rsidRPr="007B7C2C">
        <w:rPr>
          <w:rStyle w:val="FootnoteReference"/>
        </w:rPr>
        <w:footnoteReference w:id="27"/>
      </w:r>
      <w:r>
        <w:rPr>
          <w:i/>
        </w:rPr>
        <w:t xml:space="preserve"> </w:t>
      </w:r>
      <w:r>
        <w:t xml:space="preserve">marginalizes it. The Court held that tribal authority over non-Indian property owners could be exerted only when activity on fee land </w:t>
      </w:r>
      <w:r w:rsidR="00BB129F">
        <w:t xml:space="preserve">within a reservation’s boundaries </w:t>
      </w:r>
      <w:r>
        <w:t>threatened “the political integrity, economic security, or the health and welfare of the tribe.”</w:t>
      </w:r>
      <w:r>
        <w:rPr>
          <w:rStyle w:val="FootnoteReference"/>
        </w:rPr>
        <w:footnoteReference w:id="28"/>
      </w:r>
      <w:r>
        <w:t xml:space="preserve">  So unless some materially adverse effect can be shown, the </w:t>
      </w:r>
      <w:r>
        <w:lastRenderedPageBreak/>
        <w:t xml:space="preserve">Nez Perce Tribe holds no sway over zoning decisions exercised by the three counties in which the watershed is located, </w:t>
      </w:r>
      <w:r w:rsidR="00651985">
        <w:t>or</w:t>
      </w:r>
      <w:r>
        <w:t xml:space="preserve"> the three municipalities found within it.</w:t>
      </w:r>
      <w:r>
        <w:rPr>
          <w:rStyle w:val="FootnoteReference"/>
        </w:rPr>
        <w:footnoteReference w:id="29"/>
      </w:r>
    </w:p>
    <w:p w:rsidR="001963E9" w:rsidRDefault="001963E9" w:rsidP="007139EC">
      <w:pPr>
        <w:rPr>
          <w:u w:val="single"/>
        </w:rPr>
      </w:pPr>
    </w:p>
    <w:p w:rsidR="007139EC" w:rsidRPr="001963E9" w:rsidRDefault="00AE6092" w:rsidP="007139EC">
      <w:pPr>
        <w:rPr>
          <w:u w:val="single"/>
        </w:rPr>
      </w:pPr>
      <w:del w:id="209" w:author="allison parker" w:date="2011-11-29T09:56:00Z">
        <w:r w:rsidDel="0081066C">
          <w:rPr>
            <w:u w:val="single"/>
          </w:rPr>
          <w:delText xml:space="preserve">Opportunities for </w:delText>
        </w:r>
        <w:r w:rsidR="007139EC" w:rsidRPr="001963E9" w:rsidDel="0081066C">
          <w:rPr>
            <w:u w:val="single"/>
          </w:rPr>
          <w:delText xml:space="preserve">Adaptive </w:delText>
        </w:r>
        <w:r w:rsidDel="0081066C">
          <w:rPr>
            <w:u w:val="single"/>
          </w:rPr>
          <w:delText>G</w:delText>
        </w:r>
        <w:r w:rsidR="007139EC" w:rsidRPr="001963E9" w:rsidDel="0081066C">
          <w:rPr>
            <w:u w:val="single"/>
          </w:rPr>
          <w:delText>overnance</w:delText>
        </w:r>
      </w:del>
      <w:ins w:id="210" w:author="allison parker" w:date="2011-11-29T09:56:00Z">
        <w:r w:rsidR="0081066C">
          <w:rPr>
            <w:u w:val="single"/>
          </w:rPr>
          <w:t>Contemporary Management Solutions to Historical Problems: Adaptive Governance</w:t>
        </w:r>
      </w:ins>
      <w:del w:id="211" w:author="allison parker" w:date="2011-11-29T09:56:00Z">
        <w:r w:rsidR="001963E9" w:rsidDel="0081066C">
          <w:rPr>
            <w:u w:val="single"/>
          </w:rPr>
          <w:delText>:</w:delText>
        </w:r>
      </w:del>
    </w:p>
    <w:p w:rsidR="007139EC" w:rsidRDefault="007139EC" w:rsidP="007139EC">
      <w:pPr>
        <w:rPr>
          <w:b/>
        </w:rPr>
      </w:pPr>
    </w:p>
    <w:p w:rsidR="00D43B54" w:rsidRDefault="00D43B54" w:rsidP="00D43B54">
      <w:pPr>
        <w:spacing w:line="480" w:lineRule="auto"/>
      </w:pPr>
      <w:r>
        <w:tab/>
        <w:t>Watersheds are not confined by political boundaries. Despite this reality, management decisions are made by entities with piecemeal control over the watershed as a whole.</w:t>
      </w:r>
      <w:ins w:id="212" w:author="allison parker" w:date="2011-11-29T09:48:00Z">
        <w:r w:rsidR="00CB311C">
          <w:t xml:space="preserve"> </w:t>
        </w:r>
      </w:ins>
      <w:r>
        <w:t>Additionally, decisions made by one governmental entity may affect the management plan of another. Indeed, in a watershed like Lapwai</w:t>
      </w:r>
      <w:r w:rsidR="00651985">
        <w:t xml:space="preserve"> Creek</w:t>
      </w:r>
      <w:r>
        <w:t xml:space="preserve">, where multiple governments assert jurisdiction, management becomes challenging for several reasons. Not only is there uncertainty about which government even has authority to take action, but uncertainty </w:t>
      </w:r>
      <w:r w:rsidR="00BB129F">
        <w:t>also surrounds</w:t>
      </w:r>
      <w:r w:rsidR="00AE6092">
        <w:t xml:space="preserve"> </w:t>
      </w:r>
      <w:r>
        <w:t>the effects of one government’s management plan on th</w:t>
      </w:r>
      <w:r w:rsidR="00BB129F">
        <w:t>ose of other entities</w:t>
      </w:r>
      <w:r>
        <w:t xml:space="preserve">. </w:t>
      </w:r>
    </w:p>
    <w:p w:rsidR="00D43B54" w:rsidRDefault="00D43B54" w:rsidP="00D43B54">
      <w:pPr>
        <w:spacing w:line="480" w:lineRule="auto"/>
      </w:pPr>
      <w:r>
        <w:tab/>
        <w:t>Adaptive governance provides a means of addressing these challenges and managing water resources in the face of uncertainty. The goal of this adaptive governance is to incorporate res</w:t>
      </w:r>
      <w:r w:rsidR="00651985">
        <w:t>i</w:t>
      </w:r>
      <w:r>
        <w:t>li</w:t>
      </w:r>
      <w:r w:rsidR="00651985">
        <w:t>e</w:t>
      </w:r>
      <w:r>
        <w:t>nce into management schemes.</w:t>
      </w:r>
      <w:r w:rsidR="00C47617">
        <w:rPr>
          <w:rStyle w:val="FootnoteReference"/>
        </w:rPr>
        <w:footnoteReference w:id="30"/>
      </w:r>
      <w:r>
        <w:t xml:space="preserve"> “Resilience is the capacity of a system to absorb disturbance and reorganize while undergoing change so as to still retain essentially the same function, structure, identity, and feedbacks . . . .”</w:t>
      </w:r>
      <w:r>
        <w:rPr>
          <w:rStyle w:val="FootnoteReference"/>
        </w:rPr>
        <w:footnoteReference w:id="31"/>
      </w:r>
      <w:r>
        <w:t xml:space="preserve"> Adaptive governance achieves resiliency by making management changes in incremental steps and then monitoring the results.</w:t>
      </w:r>
      <w:r w:rsidR="00C47617">
        <w:rPr>
          <w:rStyle w:val="FootnoteReference"/>
        </w:rPr>
        <w:footnoteReference w:id="32"/>
      </w:r>
      <w:r>
        <w:t xml:space="preserve"> These </w:t>
      </w:r>
      <w:r>
        <w:lastRenderedPageBreak/>
        <w:t>results are incorporated into the next round of incremental management changes.</w:t>
      </w:r>
      <w:r w:rsidR="00C47617">
        <w:rPr>
          <w:rStyle w:val="FootnoteReference"/>
        </w:rPr>
        <w:footnoteReference w:id="33"/>
      </w:r>
      <w:r>
        <w:t xml:space="preserve"> Additionally, adaptive governance also involves management across jurisdictional and agency boundaries.</w:t>
      </w:r>
      <w:r w:rsidR="00C47617">
        <w:rPr>
          <w:rStyle w:val="FootnoteReference"/>
        </w:rPr>
        <w:footnoteReference w:id="34"/>
      </w:r>
      <w:r>
        <w:t xml:space="preserve"> </w:t>
      </w:r>
    </w:p>
    <w:p w:rsidR="00D43B54" w:rsidRDefault="00D43B54" w:rsidP="00D43B54">
      <w:pPr>
        <w:spacing w:line="480" w:lineRule="auto"/>
      </w:pPr>
      <w:r>
        <w:tab/>
        <w:t xml:space="preserve">The complex jurisdictional situation in the Lapwai </w:t>
      </w:r>
      <w:r w:rsidR="00651985">
        <w:t>Creek W</w:t>
      </w:r>
      <w:r>
        <w:t xml:space="preserve">atershed presents challenges to adaptive governance because the presence of multiple governments asserting jurisdiction can result in missed monitoring opportunities and a lack of authority to implement management changes. Here, in the Lapwai </w:t>
      </w:r>
      <w:r w:rsidR="00651985">
        <w:t>Creek W</w:t>
      </w:r>
      <w:r>
        <w:t>atershed, tribal, state and local, and federal governments all have jurisdiction of different areas. If the agencies from these various governments fail to communicate data gathered from monitoring, each agency will lack an understanding of the actual effects of its management changes. Additionally, because each entity has authority over different areas, the authority to implement management plans within the watershed may be varied.  In a watershed like Lapwai</w:t>
      </w:r>
      <w:r w:rsidR="00651985">
        <w:t xml:space="preserve"> Creek</w:t>
      </w:r>
      <w:r>
        <w:t xml:space="preserve">, where multiple governments assert jurisdiction, an agency may lack the authority to actually implement management plans in response to changing data. This inability to implement plans results in inaction. </w:t>
      </w:r>
    </w:p>
    <w:p w:rsidR="00D43B54" w:rsidRPr="00DE6270" w:rsidRDefault="00D43B54" w:rsidP="00D43B54">
      <w:pPr>
        <w:spacing w:line="480" w:lineRule="auto"/>
        <w:ind w:firstLine="720"/>
        <w:rPr>
          <w:rFonts w:cs="Times New Roman"/>
          <w:color w:val="000000"/>
        </w:rPr>
      </w:pPr>
      <w:r>
        <w:t>For example, in Lapwai</w:t>
      </w:r>
      <w:r w:rsidR="00AF12EA">
        <w:t xml:space="preserve"> Creek</w:t>
      </w:r>
      <w:r>
        <w:t xml:space="preserve">, the federal government has acted in ways that affect the watershed as a whole. </w:t>
      </w:r>
      <w:r>
        <w:rPr>
          <w:rFonts w:cs="Times New Roman"/>
          <w:color w:val="000000"/>
        </w:rPr>
        <w:t>Under the Endangered Species Act</w:t>
      </w:r>
      <w:r w:rsidR="0081066C">
        <w:rPr>
          <w:rFonts w:cs="Times New Roman"/>
          <w:color w:val="000000"/>
        </w:rPr>
        <w:t xml:space="preserve"> (ESA)</w:t>
      </w:r>
      <w:r>
        <w:rPr>
          <w:rFonts w:cs="Times New Roman"/>
          <w:color w:val="000000"/>
        </w:rPr>
        <w:t>, the Federal government listed “</w:t>
      </w:r>
      <w:r w:rsidRPr="0012162F">
        <w:rPr>
          <w:rFonts w:cs="Times New Roman"/>
          <w:color w:val="000000"/>
        </w:rPr>
        <w:t xml:space="preserve">five Snake River salmon and steelhead runs </w:t>
      </w:r>
      <w:r>
        <w:rPr>
          <w:rFonts w:cs="Times New Roman"/>
          <w:color w:val="000000"/>
        </w:rPr>
        <w:t>. . .</w:t>
      </w:r>
      <w:r w:rsidRPr="0012162F">
        <w:rPr>
          <w:rFonts w:cs="Times New Roman"/>
          <w:color w:val="000000"/>
        </w:rPr>
        <w:t xml:space="preserve"> as either threatened or endangered</w:t>
      </w:r>
      <w:r>
        <w:rPr>
          <w:rFonts w:cs="Times New Roman"/>
          <w:color w:val="000000"/>
        </w:rPr>
        <w:t>.”</w:t>
      </w:r>
      <w:r>
        <w:rPr>
          <w:rStyle w:val="FootnoteReference"/>
          <w:rFonts w:cs="Times New Roman"/>
          <w:color w:val="000000"/>
        </w:rPr>
        <w:footnoteReference w:id="35"/>
      </w:r>
      <w:r>
        <w:rPr>
          <w:rFonts w:cs="Times New Roman"/>
          <w:color w:val="000000"/>
        </w:rPr>
        <w:t xml:space="preserve"> Later, pursuant to the Act, the National Marine Fisheries Service</w:t>
      </w:r>
      <w:r w:rsidR="00BB129F">
        <w:rPr>
          <w:rFonts w:cs="Times New Roman"/>
          <w:color w:val="000000"/>
        </w:rPr>
        <w:t xml:space="preserve"> </w:t>
      </w:r>
      <w:r w:rsidR="00B54648">
        <w:rPr>
          <w:rFonts w:cs="Times New Roman"/>
          <w:color w:val="000000"/>
        </w:rPr>
        <w:t xml:space="preserve">(NMFS) </w:t>
      </w:r>
      <w:r>
        <w:rPr>
          <w:rFonts w:cs="Times New Roman"/>
          <w:color w:val="000000"/>
        </w:rPr>
        <w:t>designated Lapwai Creek, Sweetwater Creek, and Webb creek as critical steelhead habitat.</w:t>
      </w:r>
      <w:r>
        <w:rPr>
          <w:rStyle w:val="FootnoteReference"/>
          <w:rFonts w:cs="Times New Roman"/>
          <w:color w:val="000000"/>
        </w:rPr>
        <w:footnoteReference w:id="36"/>
      </w:r>
      <w:r>
        <w:rPr>
          <w:rFonts w:cs="Times New Roman"/>
          <w:color w:val="000000"/>
        </w:rPr>
        <w:t xml:space="preserve"> Additionally, </w:t>
      </w:r>
      <w:r w:rsidR="00C47617">
        <w:rPr>
          <w:rFonts w:cs="Times New Roman"/>
          <w:color w:val="000000"/>
        </w:rPr>
        <w:t xml:space="preserve">the </w:t>
      </w:r>
      <w:r w:rsidR="0081066C">
        <w:rPr>
          <w:rFonts w:cs="Times New Roman"/>
          <w:color w:val="000000"/>
        </w:rPr>
        <w:t>Federal Emergency Management Agency (</w:t>
      </w:r>
      <w:r>
        <w:t>FEMA</w:t>
      </w:r>
      <w:r w:rsidR="0081066C">
        <w:t>)</w:t>
      </w:r>
      <w:r>
        <w:t xml:space="preserve"> implements a floodplain management plan that </w:t>
      </w:r>
      <w:r>
        <w:lastRenderedPageBreak/>
        <w:t xml:space="preserve">encourages development within a floodplain. Without agency interaction, the only means to remedy this situation is through lawsuits. For </w:t>
      </w:r>
      <w:r w:rsidR="00BB129F">
        <w:t>instance</w:t>
      </w:r>
      <w:r w:rsidR="00AF12EA">
        <w:t>,</w:t>
      </w:r>
      <w:r>
        <w:t xml:space="preserve"> in </w:t>
      </w:r>
      <w:r w:rsidR="00C4720B" w:rsidRPr="00C4720B">
        <w:rPr>
          <w:i/>
        </w:rPr>
        <w:t>N</w:t>
      </w:r>
      <w:r w:rsidR="00AF12EA">
        <w:rPr>
          <w:i/>
        </w:rPr>
        <w:t>ational Wildlife Federation v. Federal Emergency Management Agency</w:t>
      </w:r>
      <w:r w:rsidR="00AF12EA">
        <w:t>,</w:t>
      </w:r>
      <w:r>
        <w:t xml:space="preserve"> </w:t>
      </w:r>
      <w:r w:rsidR="0081066C">
        <w:rPr>
          <w:rFonts w:eastAsia="Times New Roman" w:cs="Times New Roman"/>
        </w:rPr>
        <w:t>National Wildlife Federation (</w:t>
      </w:r>
      <w:r>
        <w:t>NWF</w:t>
      </w:r>
      <w:r w:rsidR="0081066C">
        <w:t>)</w:t>
      </w:r>
      <w:r>
        <w:t xml:space="preserve"> challenged FEMA’s management plan in the Puget Sound on the grounds that </w:t>
      </w:r>
      <w:r w:rsidRPr="00CE153E">
        <w:t xml:space="preserve">issuing flood insurance without </w:t>
      </w:r>
      <w:r>
        <w:t>meeting consultation requirements</w:t>
      </w:r>
      <w:r w:rsidRPr="00CE153E">
        <w:t xml:space="preserve"> </w:t>
      </w:r>
      <w:r>
        <w:t>violated the ESA because it jeopardized</w:t>
      </w:r>
      <w:r w:rsidRPr="00CE153E">
        <w:t xml:space="preserve"> Chinook </w:t>
      </w:r>
      <w:r w:rsidR="00AF12EA">
        <w:t>s</w:t>
      </w:r>
      <w:r>
        <w:t xml:space="preserve">almon. While local or tribal governments may recognize the problems created by this scheme, they are powerless to address them. </w:t>
      </w:r>
    </w:p>
    <w:p w:rsidR="001963E9" w:rsidRDefault="00D43B54" w:rsidP="001963E9">
      <w:pPr>
        <w:spacing w:line="480" w:lineRule="auto"/>
        <w:rPr>
          <w:u w:val="single"/>
        </w:rPr>
      </w:pPr>
      <w:r>
        <w:tab/>
      </w:r>
    </w:p>
    <w:p w:rsidR="00D43B54" w:rsidRPr="001963E9" w:rsidRDefault="00DC3943" w:rsidP="001963E9">
      <w:pPr>
        <w:spacing w:line="480" w:lineRule="auto"/>
        <w:rPr>
          <w:u w:val="single"/>
        </w:rPr>
      </w:pPr>
      <w:r w:rsidRPr="001963E9">
        <w:rPr>
          <w:u w:val="single"/>
        </w:rPr>
        <w:t xml:space="preserve">Hydrology and </w:t>
      </w:r>
      <w:r w:rsidR="001963E9" w:rsidRPr="001963E9">
        <w:rPr>
          <w:u w:val="single"/>
        </w:rPr>
        <w:t>F</w:t>
      </w:r>
      <w:r w:rsidRPr="001963E9">
        <w:rPr>
          <w:u w:val="single"/>
        </w:rPr>
        <w:t xml:space="preserve">isheries </w:t>
      </w:r>
      <w:r w:rsidR="001963E9" w:rsidRPr="001963E9">
        <w:rPr>
          <w:u w:val="single"/>
        </w:rPr>
        <w:t>H</w:t>
      </w:r>
      <w:r w:rsidRPr="001963E9">
        <w:rPr>
          <w:u w:val="single"/>
        </w:rPr>
        <w:t>abitat</w:t>
      </w:r>
      <w:r w:rsidR="001963E9">
        <w:rPr>
          <w:u w:val="single"/>
        </w:rPr>
        <w:t>:</w:t>
      </w:r>
    </w:p>
    <w:p w:rsidR="00D43B54" w:rsidRPr="00D43B54" w:rsidRDefault="00D43B54" w:rsidP="00D43B54">
      <w:pPr>
        <w:widowControl w:val="0"/>
        <w:autoSpaceDE w:val="0"/>
        <w:autoSpaceDN w:val="0"/>
        <w:adjustRightInd w:val="0"/>
        <w:spacing w:line="480" w:lineRule="auto"/>
        <w:ind w:firstLine="720"/>
        <w:rPr>
          <w:rFonts w:eastAsia="Times New Roman" w:cs="Times New Roman"/>
          <w:iCs/>
        </w:rPr>
      </w:pPr>
      <w:r w:rsidRPr="00D43B54">
        <w:rPr>
          <w:rFonts w:cs="Times New Roman"/>
        </w:rPr>
        <w:t xml:space="preserve">In </w:t>
      </w:r>
      <w:r w:rsidR="006D2472" w:rsidRPr="001963E9">
        <w:rPr>
          <w:rFonts w:cs="Times New Roman"/>
          <w:i/>
        </w:rPr>
        <w:t>FEMA v. NWF</w:t>
      </w:r>
      <w:r w:rsidRPr="00D43B54">
        <w:rPr>
          <w:rFonts w:cs="Times New Roman"/>
        </w:rPr>
        <w:t xml:space="preserve">, </w:t>
      </w:r>
      <w:r w:rsidR="00642F64" w:rsidRPr="00D43B54">
        <w:rPr>
          <w:rFonts w:eastAsia="Times New Roman" w:cs="Times New Roman"/>
        </w:rPr>
        <w:t>NWF</w:t>
      </w:r>
      <w:r w:rsidRPr="00D43B54">
        <w:rPr>
          <w:rFonts w:eastAsia="Times New Roman" w:cs="Times New Roman"/>
        </w:rPr>
        <w:t xml:space="preserve"> argued that </w:t>
      </w:r>
      <w:r w:rsidR="0081066C">
        <w:rPr>
          <w:rFonts w:eastAsia="Times New Roman" w:cs="Times New Roman"/>
        </w:rPr>
        <w:t xml:space="preserve">the </w:t>
      </w:r>
      <w:r w:rsidR="00C4720B" w:rsidRPr="00C4720B">
        <w:rPr>
          <w:rFonts w:eastAsia="Times New Roman" w:cs="Times New Roman"/>
          <w:iCs/>
        </w:rPr>
        <w:t xml:space="preserve">NFIP, as currently implemented by FEMA, </w:t>
      </w:r>
      <w:r w:rsidR="00642F64">
        <w:rPr>
          <w:rFonts w:eastAsia="Times New Roman" w:cs="Times New Roman"/>
          <w:iCs/>
        </w:rPr>
        <w:t>could</w:t>
      </w:r>
      <w:r w:rsidR="00C4720B" w:rsidRPr="00C4720B">
        <w:rPr>
          <w:rFonts w:eastAsia="Times New Roman" w:cs="Times New Roman"/>
          <w:iCs/>
        </w:rPr>
        <w:t xml:space="preserve"> result in increased development in flood-prone areas</w:t>
      </w:r>
      <w:r w:rsidR="00642F64">
        <w:rPr>
          <w:rFonts w:eastAsia="Times New Roman" w:cs="Times New Roman"/>
          <w:iCs/>
        </w:rPr>
        <w:t xml:space="preserve">, resulting in functional floodplain impairment </w:t>
      </w:r>
      <w:r w:rsidR="00C4720B" w:rsidRPr="00C4720B">
        <w:rPr>
          <w:rFonts w:eastAsia="Times New Roman" w:cs="Times New Roman"/>
          <w:iCs/>
        </w:rPr>
        <w:t>of salmon bearing waters</w:t>
      </w:r>
      <w:r w:rsidR="00291EA8">
        <w:rPr>
          <w:rFonts w:eastAsia="Times New Roman" w:cs="Times New Roman"/>
          <w:iCs/>
        </w:rPr>
        <w:t>.</w:t>
      </w:r>
      <w:r w:rsidR="00C133CD" w:rsidRPr="001963E9">
        <w:rPr>
          <w:rFonts w:eastAsia="Times New Roman" w:cs="Times New Roman"/>
          <w:iCs/>
          <w:vertAlign w:val="superscript"/>
        </w:rPr>
        <w:t>22</w:t>
      </w:r>
      <w:r w:rsidRPr="00D43B54">
        <w:rPr>
          <w:rFonts w:eastAsia="Times New Roman" w:cs="Times New Roman"/>
          <w:i/>
          <w:iCs/>
        </w:rPr>
        <w:t>.</w:t>
      </w:r>
      <w:r w:rsidRPr="00D43B54">
        <w:rPr>
          <w:rFonts w:eastAsia="Times New Roman" w:cs="Times New Roman"/>
          <w:iCs/>
        </w:rPr>
        <w:t xml:space="preserve"> A Biological Opinion filed by </w:t>
      </w:r>
      <w:r w:rsidR="0081066C">
        <w:rPr>
          <w:rFonts w:eastAsia="Times New Roman" w:cs="Times New Roman"/>
          <w:iCs/>
        </w:rPr>
        <w:t>National Marine Fisheries Service (</w:t>
      </w:r>
      <w:r w:rsidRPr="00D43B54">
        <w:rPr>
          <w:rFonts w:eastAsia="Times New Roman" w:cs="Times New Roman"/>
          <w:iCs/>
        </w:rPr>
        <w:t>NMFS</w:t>
      </w:r>
      <w:r w:rsidR="0081066C">
        <w:rPr>
          <w:rFonts w:eastAsia="Times New Roman" w:cs="Times New Roman"/>
          <w:iCs/>
        </w:rPr>
        <w:t>)</w:t>
      </w:r>
      <w:r w:rsidR="00B54648">
        <w:rPr>
          <w:rFonts w:eastAsia="Times New Roman" w:cs="Times New Roman"/>
          <w:iCs/>
        </w:rPr>
        <w:t xml:space="preserve"> </w:t>
      </w:r>
      <w:r w:rsidRPr="00D43B54">
        <w:rPr>
          <w:rFonts w:eastAsia="Times New Roman" w:cs="Times New Roman"/>
          <w:iCs/>
        </w:rPr>
        <w:t xml:space="preserve">following the </w:t>
      </w:r>
      <w:r w:rsidR="006D2472" w:rsidRPr="001963E9">
        <w:rPr>
          <w:rFonts w:eastAsia="Times New Roman" w:cs="Times New Roman"/>
          <w:i/>
          <w:iCs/>
        </w:rPr>
        <w:t xml:space="preserve">NWF v. FEMA </w:t>
      </w:r>
      <w:r w:rsidR="00B54648">
        <w:rPr>
          <w:rFonts w:eastAsia="Times New Roman" w:cs="Times New Roman"/>
          <w:iCs/>
        </w:rPr>
        <w:t>decision</w:t>
      </w:r>
      <w:r w:rsidRPr="00D43B54">
        <w:rPr>
          <w:rFonts w:eastAsia="Times New Roman" w:cs="Times New Roman"/>
          <w:iCs/>
        </w:rPr>
        <w:t xml:space="preserve"> f</w:t>
      </w:r>
      <w:r w:rsidR="001963E9">
        <w:rPr>
          <w:rFonts w:eastAsia="Times New Roman" w:cs="Times New Roman"/>
          <w:iCs/>
        </w:rPr>
        <w:t xml:space="preserve">urther supports this argument. </w:t>
      </w:r>
      <w:r w:rsidRPr="00D43B54">
        <w:rPr>
          <w:rFonts w:eastAsia="Times New Roman" w:cs="Times New Roman"/>
          <w:iCs/>
        </w:rPr>
        <w:t>NMFS concluded</w:t>
      </w:r>
      <w:r w:rsidRPr="00D43B54">
        <w:rPr>
          <w:rFonts w:cs="Times New Roman"/>
        </w:rPr>
        <w:t xml:space="preserve"> that the implementation of NFIP is likely to jeopardize the continued existence of the following </w:t>
      </w:r>
      <w:proofErr w:type="spellStart"/>
      <w:r w:rsidR="00DC3943">
        <w:rPr>
          <w:rFonts w:cs="Times New Roman"/>
        </w:rPr>
        <w:t>anadromous</w:t>
      </w:r>
      <w:proofErr w:type="spellEnd"/>
      <w:r w:rsidR="00DC3943">
        <w:rPr>
          <w:rFonts w:cs="Times New Roman"/>
        </w:rPr>
        <w:t xml:space="preserve"> populations</w:t>
      </w:r>
      <w:r w:rsidRPr="00D43B54">
        <w:rPr>
          <w:rFonts w:cs="Times New Roman"/>
        </w:rPr>
        <w:t>: P</w:t>
      </w:r>
      <w:r w:rsidR="00B54648">
        <w:rPr>
          <w:rFonts w:cs="Times New Roman"/>
        </w:rPr>
        <w:t>uget Sound</w:t>
      </w:r>
      <w:r w:rsidRPr="00D43B54">
        <w:rPr>
          <w:rFonts w:cs="Times New Roman"/>
        </w:rPr>
        <w:t xml:space="preserve"> Chinook salmon, Hood Canal summer-chum salmon, and P</w:t>
      </w:r>
      <w:r w:rsidR="00B54648">
        <w:rPr>
          <w:rFonts w:cs="Times New Roman"/>
        </w:rPr>
        <w:t>uget Sound</w:t>
      </w:r>
      <w:r w:rsidRPr="00D43B54">
        <w:rPr>
          <w:rFonts w:cs="Times New Roman"/>
        </w:rPr>
        <w:t xml:space="preserve"> steelhead</w:t>
      </w:r>
      <w:r w:rsidR="00291EA8">
        <w:rPr>
          <w:rFonts w:cs="Times New Roman"/>
        </w:rPr>
        <w:t>.</w:t>
      </w:r>
      <w:r w:rsidR="00291EA8" w:rsidRPr="001963E9">
        <w:rPr>
          <w:rFonts w:cs="Times New Roman"/>
          <w:vertAlign w:val="superscript"/>
        </w:rPr>
        <w:t>23</w:t>
      </w:r>
      <w:r w:rsidRPr="00D43B54">
        <w:rPr>
          <w:rFonts w:cs="Times New Roman"/>
        </w:rPr>
        <w:t xml:space="preserve"> </w:t>
      </w:r>
      <w:proofErr w:type="gramStart"/>
      <w:r w:rsidRPr="00D43B54">
        <w:rPr>
          <w:rFonts w:cs="Times New Roman"/>
        </w:rPr>
        <w:t>Similar</w:t>
      </w:r>
      <w:proofErr w:type="gramEnd"/>
      <w:r w:rsidRPr="00D43B54">
        <w:rPr>
          <w:rFonts w:cs="Times New Roman"/>
        </w:rPr>
        <w:t xml:space="preserve"> issues have appeared in the</w:t>
      </w:r>
      <w:r w:rsidRPr="00D43B54">
        <w:rPr>
          <w:rFonts w:eastAsia="Times New Roman" w:cs="Times New Roman"/>
          <w:iCs/>
        </w:rPr>
        <w:t xml:space="preserve"> Lapwai Creek </w:t>
      </w:r>
      <w:r w:rsidR="00B54648">
        <w:rPr>
          <w:rFonts w:eastAsia="Times New Roman" w:cs="Times New Roman"/>
          <w:iCs/>
        </w:rPr>
        <w:t>W</w:t>
      </w:r>
      <w:r w:rsidRPr="00D43B54">
        <w:rPr>
          <w:rFonts w:eastAsia="Times New Roman" w:cs="Times New Roman"/>
          <w:iCs/>
        </w:rPr>
        <w:t>atershed</w:t>
      </w:r>
      <w:r w:rsidR="00DC3943">
        <w:rPr>
          <w:rFonts w:eastAsia="Times New Roman" w:cs="Times New Roman"/>
          <w:iCs/>
        </w:rPr>
        <w:t>,</w:t>
      </w:r>
      <w:r w:rsidRPr="00D43B54">
        <w:rPr>
          <w:rFonts w:eastAsia="Times New Roman" w:cs="Times New Roman"/>
          <w:iCs/>
        </w:rPr>
        <w:t xml:space="preserve"> presenting the same problems for the steelhead populations that reside there. </w:t>
      </w:r>
    </w:p>
    <w:p w:rsidR="00D43B54" w:rsidRPr="00D43B54" w:rsidRDefault="001E0383" w:rsidP="00D43B54">
      <w:pPr>
        <w:spacing w:line="480" w:lineRule="auto"/>
        <w:ind w:firstLine="720"/>
        <w:rPr>
          <w:rFonts w:cs="Times New Roman"/>
        </w:rPr>
      </w:pPr>
      <w:r w:rsidRPr="00B240E1">
        <w:rPr>
          <w:rFonts w:cs="Times New Roman"/>
        </w:rPr>
        <w:t>Steelhead</w:t>
      </w:r>
      <w:r w:rsidR="00D43B54" w:rsidRPr="00D43B54">
        <w:rPr>
          <w:rFonts w:cs="Times New Roman"/>
        </w:rPr>
        <w:t xml:space="preserve"> </w:t>
      </w:r>
      <w:r w:rsidR="00B240E1">
        <w:rPr>
          <w:rFonts w:cs="Times New Roman"/>
        </w:rPr>
        <w:t>is</w:t>
      </w:r>
      <w:r w:rsidR="00B240E1">
        <w:rPr>
          <w:rFonts w:cs="Times New Roman"/>
        </w:rPr>
        <w:t xml:space="preserve"> </w:t>
      </w:r>
      <w:r w:rsidR="00642F64">
        <w:rPr>
          <w:rFonts w:cs="Times New Roman"/>
        </w:rPr>
        <w:t>a</w:t>
      </w:r>
      <w:r w:rsidR="00D43B54" w:rsidRPr="00D43B54">
        <w:rPr>
          <w:rFonts w:cs="Times New Roman"/>
        </w:rPr>
        <w:t xml:space="preserve"> historic trout population </w:t>
      </w:r>
      <w:r w:rsidR="00972C81">
        <w:rPr>
          <w:rFonts w:cs="Times New Roman"/>
        </w:rPr>
        <w:t>with</w:t>
      </w:r>
      <w:r w:rsidR="00D43B54" w:rsidRPr="00D43B54">
        <w:rPr>
          <w:rFonts w:cs="Times New Roman"/>
        </w:rPr>
        <w:t xml:space="preserve"> important cultural significance to the Nez Perce Tribe. The species is federally listed as part of the Snake River Basin Steelhead distinct population segment (DPS) with Lapwai Creek designated as critical habitat.</w:t>
      </w:r>
      <w:r w:rsidR="002C438F">
        <w:rPr>
          <w:rStyle w:val="FootnoteReference"/>
          <w:rFonts w:cs="Times New Roman"/>
        </w:rPr>
        <w:footnoteReference w:id="37"/>
      </w:r>
      <w:r w:rsidR="00D43B54" w:rsidRPr="00D43B54">
        <w:rPr>
          <w:rFonts w:cs="Times New Roman"/>
        </w:rPr>
        <w:t xml:space="preserve"> </w:t>
      </w:r>
      <w:r w:rsidR="00972C81">
        <w:rPr>
          <w:rFonts w:cs="Times New Roman"/>
        </w:rPr>
        <w:t xml:space="preserve">Because there are </w:t>
      </w:r>
      <w:r w:rsidR="00972C81" w:rsidRPr="00D43B54">
        <w:rPr>
          <w:rFonts w:cs="Times New Roman"/>
        </w:rPr>
        <w:t xml:space="preserve">legal, jurisdictional, and social </w:t>
      </w:r>
      <w:r w:rsidR="00972C81">
        <w:rPr>
          <w:rFonts w:cs="Times New Roman"/>
        </w:rPr>
        <w:t xml:space="preserve">issues </w:t>
      </w:r>
      <w:r w:rsidR="00972C81" w:rsidRPr="00D43B54">
        <w:rPr>
          <w:rFonts w:cs="Times New Roman"/>
        </w:rPr>
        <w:t>affect</w:t>
      </w:r>
      <w:r w:rsidR="00972C81">
        <w:rPr>
          <w:rFonts w:cs="Times New Roman"/>
        </w:rPr>
        <w:t>ing</w:t>
      </w:r>
      <w:r w:rsidR="00972C81" w:rsidRPr="00D43B54">
        <w:rPr>
          <w:rFonts w:cs="Times New Roman"/>
        </w:rPr>
        <w:t xml:space="preserve"> decision-making within the watershed</w:t>
      </w:r>
      <w:r w:rsidR="00972C81">
        <w:rPr>
          <w:rFonts w:cs="Times New Roman"/>
        </w:rPr>
        <w:t>, t</w:t>
      </w:r>
      <w:r w:rsidR="00D43B54" w:rsidRPr="00D43B54">
        <w:rPr>
          <w:rFonts w:cs="Times New Roman"/>
        </w:rPr>
        <w:t xml:space="preserve">he management and protection of </w:t>
      </w:r>
      <w:r w:rsidR="00642F64">
        <w:rPr>
          <w:rFonts w:cs="Times New Roman"/>
        </w:rPr>
        <w:t>s</w:t>
      </w:r>
      <w:r w:rsidR="00642F64" w:rsidRPr="00642F64">
        <w:rPr>
          <w:rFonts w:cs="Times New Roman"/>
        </w:rPr>
        <w:t>teelhead</w:t>
      </w:r>
      <w:r w:rsidR="00D43B54" w:rsidRPr="00D43B54">
        <w:rPr>
          <w:rFonts w:cs="Times New Roman"/>
        </w:rPr>
        <w:t xml:space="preserve"> in the Lapwai </w:t>
      </w:r>
      <w:r w:rsidR="00DC3943">
        <w:rPr>
          <w:rFonts w:cs="Times New Roman"/>
        </w:rPr>
        <w:t xml:space="preserve">Creek </w:t>
      </w:r>
      <w:r w:rsidR="00D43B54" w:rsidRPr="00D43B54">
        <w:rPr>
          <w:rFonts w:cs="Times New Roman"/>
        </w:rPr>
        <w:t xml:space="preserve">basin cannot be based solely on the </w:t>
      </w:r>
      <w:r w:rsidR="00D43B54" w:rsidRPr="00D43B54">
        <w:rPr>
          <w:rFonts w:cs="Times New Roman"/>
        </w:rPr>
        <w:lastRenderedPageBreak/>
        <w:t>identification and fulfillment of the specific hydrological and biological requirements of the</w:t>
      </w:r>
      <w:r w:rsidR="00972C81">
        <w:rPr>
          <w:rFonts w:cs="Times New Roman"/>
        </w:rPr>
        <w:t xml:space="preserve"> fish</w:t>
      </w:r>
      <w:r w:rsidR="00D43B54" w:rsidRPr="00D43B54">
        <w:rPr>
          <w:rFonts w:cs="Times New Roman"/>
        </w:rPr>
        <w:t>. The legal and jurisdictional complexities within the Lapwai Creek Watershed have direct impacts on the habitat provided within the stream network</w:t>
      </w:r>
      <w:r w:rsidR="00B54648">
        <w:rPr>
          <w:rFonts w:cs="Times New Roman"/>
        </w:rPr>
        <w:t>,</w:t>
      </w:r>
      <w:r w:rsidR="00D43B54" w:rsidRPr="00D43B54">
        <w:rPr>
          <w:rFonts w:cs="Times New Roman"/>
        </w:rPr>
        <w:t xml:space="preserve"> thus affecting the viability of the local </w:t>
      </w:r>
      <w:r w:rsidR="00642F64">
        <w:rPr>
          <w:rFonts w:cs="Times New Roman"/>
        </w:rPr>
        <w:t>s</w:t>
      </w:r>
      <w:r w:rsidR="00642F64" w:rsidRPr="00642F64">
        <w:rPr>
          <w:rFonts w:cs="Times New Roman"/>
        </w:rPr>
        <w:t>teelhead</w:t>
      </w:r>
      <w:r w:rsidR="00D43B54" w:rsidRPr="00D43B54">
        <w:rPr>
          <w:rFonts w:cs="Times New Roman"/>
        </w:rPr>
        <w:t xml:space="preserve"> population. As mentioned above, the overlapping jurisdiction between </w:t>
      </w:r>
      <w:r w:rsidR="00B54648">
        <w:rPr>
          <w:rFonts w:cs="Times New Roman"/>
        </w:rPr>
        <w:t xml:space="preserve">the </w:t>
      </w:r>
      <w:r w:rsidR="00D43B54" w:rsidRPr="00D43B54">
        <w:rPr>
          <w:rFonts w:cs="Times New Roman"/>
        </w:rPr>
        <w:t>Nez Perce Tribe and Nez Perce County requires integrated management of the watershed and the fishery through adaptive governance.</w:t>
      </w:r>
      <w:r w:rsidR="00972C81">
        <w:rPr>
          <w:rStyle w:val="FootnoteReference"/>
          <w:rFonts w:cs="Times New Roman"/>
        </w:rPr>
        <w:footnoteReference w:id="38"/>
      </w:r>
      <w:r w:rsidR="00D43B54" w:rsidRPr="00D43B54">
        <w:rPr>
          <w:rFonts w:cs="Times New Roman"/>
        </w:rPr>
        <w:t xml:space="preserve"> </w:t>
      </w:r>
      <w:r w:rsidR="00AE6092">
        <w:rPr>
          <w:rFonts w:cs="Times New Roman"/>
        </w:rPr>
        <w:t xml:space="preserve"> </w:t>
      </w:r>
      <w:r w:rsidR="00D43B54" w:rsidRPr="00D43B54">
        <w:rPr>
          <w:rFonts w:cs="Times New Roman"/>
        </w:rPr>
        <w:t xml:space="preserve">To further complicate management, </w:t>
      </w:r>
      <w:r w:rsidR="00B54648">
        <w:rPr>
          <w:rFonts w:cs="Times New Roman"/>
        </w:rPr>
        <w:t>NMFS</w:t>
      </w:r>
      <w:r w:rsidR="00CD69A3">
        <w:rPr>
          <w:rFonts w:cs="Times New Roman"/>
        </w:rPr>
        <w:t>,</w:t>
      </w:r>
      <w:r w:rsidR="00CD69A3" w:rsidRPr="00D43B54">
        <w:rPr>
          <w:rFonts w:cs="Times New Roman"/>
        </w:rPr>
        <w:t xml:space="preserve"> rather than the U</w:t>
      </w:r>
      <w:r w:rsidR="00CD69A3">
        <w:rPr>
          <w:rFonts w:cs="Times New Roman"/>
        </w:rPr>
        <w:t>.</w:t>
      </w:r>
      <w:r w:rsidR="00CD69A3" w:rsidRPr="00D43B54">
        <w:rPr>
          <w:rFonts w:cs="Times New Roman"/>
        </w:rPr>
        <w:t>S</w:t>
      </w:r>
      <w:r w:rsidR="00CD69A3">
        <w:rPr>
          <w:rFonts w:cs="Times New Roman"/>
        </w:rPr>
        <w:t>.</w:t>
      </w:r>
      <w:r w:rsidR="00CD69A3" w:rsidRPr="00D43B54">
        <w:rPr>
          <w:rFonts w:cs="Times New Roman"/>
        </w:rPr>
        <w:t xml:space="preserve"> Fish and Wildlife Service</w:t>
      </w:r>
      <w:r w:rsidR="00CD69A3">
        <w:rPr>
          <w:rFonts w:cs="Times New Roman"/>
        </w:rPr>
        <w:t>,</w:t>
      </w:r>
      <w:r w:rsidR="00D43B54" w:rsidRPr="00D43B54">
        <w:rPr>
          <w:rFonts w:cs="Times New Roman"/>
        </w:rPr>
        <w:t xml:space="preserve"> is the agency that oversees </w:t>
      </w:r>
      <w:r w:rsidR="00642F64">
        <w:rPr>
          <w:rFonts w:cs="Times New Roman"/>
        </w:rPr>
        <w:t>s</w:t>
      </w:r>
      <w:r w:rsidR="00642F64" w:rsidRPr="00642F64">
        <w:rPr>
          <w:rFonts w:cs="Times New Roman"/>
        </w:rPr>
        <w:t>teelhead</w:t>
      </w:r>
      <w:r w:rsidR="00CD69A3">
        <w:rPr>
          <w:rFonts w:cs="Times New Roman"/>
        </w:rPr>
        <w:t xml:space="preserve"> because it is</w:t>
      </w:r>
      <w:r w:rsidR="00B54648">
        <w:rPr>
          <w:rFonts w:cs="Times New Roman"/>
        </w:rPr>
        <w:t xml:space="preserve"> an </w:t>
      </w:r>
      <w:proofErr w:type="spellStart"/>
      <w:r w:rsidR="00B54648">
        <w:rPr>
          <w:rFonts w:cs="Times New Roman"/>
        </w:rPr>
        <w:t>an</w:t>
      </w:r>
      <w:r w:rsidR="004F4B0D">
        <w:rPr>
          <w:rFonts w:cs="Times New Roman"/>
        </w:rPr>
        <w:t>a</w:t>
      </w:r>
      <w:r w:rsidR="00B54648">
        <w:rPr>
          <w:rFonts w:cs="Times New Roman"/>
        </w:rPr>
        <w:t>dr</w:t>
      </w:r>
      <w:r w:rsidR="004F4B0D">
        <w:rPr>
          <w:rFonts w:cs="Times New Roman"/>
        </w:rPr>
        <w:t>o</w:t>
      </w:r>
      <w:r w:rsidR="00B54648">
        <w:rPr>
          <w:rFonts w:cs="Times New Roman"/>
        </w:rPr>
        <w:t>m</w:t>
      </w:r>
      <w:r w:rsidR="004F4B0D">
        <w:rPr>
          <w:rFonts w:cs="Times New Roman"/>
        </w:rPr>
        <w:t>ou</w:t>
      </w:r>
      <w:r w:rsidR="00B54648">
        <w:rPr>
          <w:rFonts w:cs="Times New Roman"/>
        </w:rPr>
        <w:t>s</w:t>
      </w:r>
      <w:proofErr w:type="spellEnd"/>
      <w:r w:rsidR="00B54648">
        <w:rPr>
          <w:rFonts w:cs="Times New Roman"/>
        </w:rPr>
        <w:t xml:space="preserve"> species</w:t>
      </w:r>
      <w:r w:rsidR="00D43B54" w:rsidRPr="00D43B54">
        <w:rPr>
          <w:rFonts w:cs="Times New Roman"/>
        </w:rPr>
        <w:t xml:space="preserve">. These human-based complexities need to be overcome in order to properly protect the </w:t>
      </w:r>
      <w:r w:rsidR="00642F64">
        <w:rPr>
          <w:rFonts w:cs="Times New Roman"/>
        </w:rPr>
        <w:t>s</w:t>
      </w:r>
      <w:r w:rsidR="00642F64" w:rsidRPr="00642F64">
        <w:rPr>
          <w:rFonts w:cs="Times New Roman"/>
        </w:rPr>
        <w:t>teelhead</w:t>
      </w:r>
      <w:r w:rsidR="00CD69A3" w:rsidRPr="00D43B54">
        <w:rPr>
          <w:rFonts w:cs="Times New Roman"/>
        </w:rPr>
        <w:t xml:space="preserve"> </w:t>
      </w:r>
      <w:r w:rsidR="00D43B54" w:rsidRPr="00D43B54">
        <w:rPr>
          <w:rFonts w:cs="Times New Roman"/>
        </w:rPr>
        <w:t>population in Lapwai Creek.</w:t>
      </w:r>
    </w:p>
    <w:p w:rsidR="00D43B54" w:rsidRPr="00D43B54" w:rsidRDefault="00D43B54" w:rsidP="00D43B54">
      <w:pPr>
        <w:spacing w:line="480" w:lineRule="auto"/>
        <w:ind w:firstLine="720"/>
        <w:rPr>
          <w:rFonts w:cs="Times New Roman"/>
        </w:rPr>
      </w:pPr>
      <w:r w:rsidRPr="00D43B54">
        <w:rPr>
          <w:rFonts w:cs="Times New Roman"/>
        </w:rPr>
        <w:t>The human</w:t>
      </w:r>
      <w:r w:rsidR="00B54648">
        <w:rPr>
          <w:rFonts w:cs="Times New Roman"/>
        </w:rPr>
        <w:t>-</w:t>
      </w:r>
      <w:r w:rsidRPr="00D43B54">
        <w:rPr>
          <w:rFonts w:cs="Times New Roman"/>
        </w:rPr>
        <w:t xml:space="preserve">based complexities </w:t>
      </w:r>
      <w:r w:rsidR="00B54648">
        <w:rPr>
          <w:rFonts w:cs="Times New Roman"/>
        </w:rPr>
        <w:t>make up</w:t>
      </w:r>
      <w:r w:rsidR="00B54648" w:rsidRPr="00D43B54">
        <w:rPr>
          <w:rFonts w:cs="Times New Roman"/>
        </w:rPr>
        <w:t xml:space="preserve"> </w:t>
      </w:r>
      <w:r w:rsidRPr="00D43B54">
        <w:rPr>
          <w:rFonts w:cs="Times New Roman"/>
        </w:rPr>
        <w:t xml:space="preserve">just one page in </w:t>
      </w:r>
      <w:r w:rsidR="00B54648">
        <w:rPr>
          <w:rFonts w:cs="Times New Roman"/>
        </w:rPr>
        <w:t>the</w:t>
      </w:r>
      <w:r w:rsidRPr="00D43B54">
        <w:rPr>
          <w:rFonts w:cs="Times New Roman"/>
        </w:rPr>
        <w:t xml:space="preserve"> book of complex issues </w:t>
      </w:r>
      <w:r w:rsidR="00972C81">
        <w:rPr>
          <w:rFonts w:cs="Times New Roman"/>
        </w:rPr>
        <w:t>in</w:t>
      </w:r>
      <w:r w:rsidR="00B54648">
        <w:rPr>
          <w:rFonts w:cs="Times New Roman"/>
        </w:rPr>
        <w:t xml:space="preserve"> the</w:t>
      </w:r>
      <w:r w:rsidR="00B54648" w:rsidRPr="00D43B54">
        <w:rPr>
          <w:rFonts w:cs="Times New Roman"/>
        </w:rPr>
        <w:t xml:space="preserve"> </w:t>
      </w:r>
      <w:r w:rsidR="00CD69A3">
        <w:rPr>
          <w:rFonts w:cs="Times New Roman"/>
        </w:rPr>
        <w:t>Lapwa</w:t>
      </w:r>
      <w:r w:rsidRPr="00D43B54">
        <w:rPr>
          <w:rFonts w:cs="Times New Roman"/>
        </w:rPr>
        <w:t xml:space="preserve">i </w:t>
      </w:r>
      <w:r w:rsidR="00B54648">
        <w:rPr>
          <w:rFonts w:cs="Times New Roman"/>
        </w:rPr>
        <w:t>C</w:t>
      </w:r>
      <w:r w:rsidRPr="00D43B54">
        <w:rPr>
          <w:rFonts w:cs="Times New Roman"/>
        </w:rPr>
        <w:t xml:space="preserve">reek </w:t>
      </w:r>
      <w:r w:rsidR="00B54648">
        <w:rPr>
          <w:rFonts w:cs="Times New Roman"/>
        </w:rPr>
        <w:t>W</w:t>
      </w:r>
      <w:r w:rsidR="00CD69A3">
        <w:rPr>
          <w:rFonts w:cs="Times New Roman"/>
        </w:rPr>
        <w:t>atershed.</w:t>
      </w:r>
      <w:r w:rsidRPr="00D43B54">
        <w:rPr>
          <w:rFonts w:cs="Times New Roman"/>
        </w:rPr>
        <w:t xml:space="preserve"> The watershed drains an area of 174,600 acres and is comprised of Lapwai Creek, which flows </w:t>
      </w:r>
      <w:r w:rsidR="00B54648">
        <w:rPr>
          <w:rFonts w:cs="Times New Roman"/>
        </w:rPr>
        <w:t>from</w:t>
      </w:r>
      <w:r w:rsidR="00B54648" w:rsidRPr="00D43B54">
        <w:rPr>
          <w:rFonts w:cs="Times New Roman"/>
        </w:rPr>
        <w:t xml:space="preserve"> </w:t>
      </w:r>
      <w:r w:rsidRPr="00D43B54">
        <w:rPr>
          <w:rFonts w:cs="Times New Roman"/>
        </w:rPr>
        <w:t>upland areas dominated by dry land agriculture while grazing and logging activities are prevalent throughout the headwaters and canyons.</w:t>
      </w:r>
      <w:r w:rsidR="00972C81">
        <w:rPr>
          <w:rStyle w:val="FootnoteReference"/>
          <w:rFonts w:cs="Times New Roman"/>
        </w:rPr>
        <w:footnoteReference w:id="39"/>
      </w:r>
      <w:r w:rsidR="00972C81">
        <w:rPr>
          <w:rFonts w:cs="Times New Roman"/>
        </w:rPr>
        <w:t xml:space="preserve"> </w:t>
      </w:r>
      <w:r w:rsidR="00CD69A3">
        <w:rPr>
          <w:rFonts w:cs="Times New Roman"/>
        </w:rPr>
        <w:t>The Lap</w:t>
      </w:r>
      <w:r w:rsidRPr="00D43B54">
        <w:rPr>
          <w:rFonts w:cs="Times New Roman"/>
        </w:rPr>
        <w:t xml:space="preserve">wai Creek </w:t>
      </w:r>
      <w:r w:rsidR="007622BB" w:rsidRPr="00D43B54">
        <w:rPr>
          <w:rFonts w:cs="Times New Roman"/>
        </w:rPr>
        <w:t>main stem</w:t>
      </w:r>
      <w:r w:rsidRPr="00D43B54">
        <w:rPr>
          <w:rFonts w:cs="Times New Roman"/>
        </w:rPr>
        <w:t xml:space="preserve"> is fed by the tributaries of Mission, Sweetwater, Webb, and Tom </w:t>
      </w:r>
      <w:proofErr w:type="spellStart"/>
      <w:r w:rsidRPr="00D43B54">
        <w:rPr>
          <w:rFonts w:cs="Times New Roman"/>
        </w:rPr>
        <w:t>Beall</w:t>
      </w:r>
      <w:proofErr w:type="spellEnd"/>
      <w:r w:rsidRPr="00D43B54">
        <w:rPr>
          <w:rFonts w:cs="Times New Roman"/>
        </w:rPr>
        <w:t xml:space="preserve"> </w:t>
      </w:r>
      <w:r w:rsidR="00B54648">
        <w:rPr>
          <w:rFonts w:cs="Times New Roman"/>
        </w:rPr>
        <w:t>c</w:t>
      </w:r>
      <w:r w:rsidRPr="00D43B54">
        <w:rPr>
          <w:rFonts w:cs="Times New Roman"/>
        </w:rPr>
        <w:t>reeks.</w:t>
      </w:r>
      <w:r w:rsidR="00972C81">
        <w:rPr>
          <w:rStyle w:val="FootnoteReference"/>
          <w:rFonts w:cs="Times New Roman"/>
        </w:rPr>
        <w:footnoteReference w:id="40"/>
      </w:r>
      <w:r w:rsidRPr="00D43B54">
        <w:rPr>
          <w:rFonts w:cs="Times New Roman"/>
        </w:rPr>
        <w:t xml:space="preserve">  </w:t>
      </w:r>
    </w:p>
    <w:p w:rsidR="00D43B54" w:rsidRPr="00D43B54" w:rsidRDefault="00073263" w:rsidP="00D43B54">
      <w:pPr>
        <w:spacing w:line="480" w:lineRule="auto"/>
        <w:ind w:firstLine="720"/>
        <w:rPr>
          <w:rFonts w:cs="Times New Roman"/>
        </w:rPr>
      </w:pPr>
      <w:r>
        <w:rPr>
          <w:rFonts w:cs="Times New Roman"/>
        </w:rPr>
        <w:t>Landscape a</w:t>
      </w:r>
      <w:r w:rsidR="00D43B54" w:rsidRPr="00D43B54">
        <w:rPr>
          <w:rFonts w:cs="Times New Roman"/>
        </w:rPr>
        <w:t>lterations have created problems with water quality,</w:t>
      </w:r>
      <w:r w:rsidR="00AE6092">
        <w:rPr>
          <w:rFonts w:cs="Times New Roman"/>
        </w:rPr>
        <w:t xml:space="preserve"> </w:t>
      </w:r>
      <w:r w:rsidR="007622BB">
        <w:rPr>
          <w:rFonts w:cs="Times New Roman"/>
        </w:rPr>
        <w:t>and quantity</w:t>
      </w:r>
      <w:r w:rsidR="00D43B54" w:rsidRPr="00D43B54">
        <w:rPr>
          <w:rFonts w:cs="Times New Roman"/>
        </w:rPr>
        <w:t xml:space="preserve"> affecting the native and migratory </w:t>
      </w:r>
      <w:r w:rsidR="00642F64">
        <w:rPr>
          <w:rFonts w:cs="Times New Roman"/>
        </w:rPr>
        <w:t>s</w:t>
      </w:r>
      <w:r w:rsidR="00642F64" w:rsidRPr="00642F64">
        <w:rPr>
          <w:rFonts w:cs="Times New Roman"/>
        </w:rPr>
        <w:t>teelhead</w:t>
      </w:r>
      <w:r w:rsidR="00D43B54" w:rsidRPr="00D43B54">
        <w:rPr>
          <w:rFonts w:cs="Times New Roman"/>
        </w:rPr>
        <w:t xml:space="preserve"> populations.  For example</w:t>
      </w:r>
      <w:r w:rsidR="00F207A1">
        <w:rPr>
          <w:rFonts w:cs="Times New Roman"/>
        </w:rPr>
        <w:t>,</w:t>
      </w:r>
      <w:r w:rsidR="00D43B54" w:rsidRPr="00D43B54">
        <w:rPr>
          <w:rFonts w:cs="Times New Roman"/>
        </w:rPr>
        <w:t xml:space="preserve"> paved, gravel</w:t>
      </w:r>
      <w:r w:rsidR="00F207A1">
        <w:rPr>
          <w:rFonts w:cs="Times New Roman"/>
        </w:rPr>
        <w:t>,</w:t>
      </w:r>
      <w:r w:rsidR="00D43B54" w:rsidRPr="00D43B54">
        <w:rPr>
          <w:rFonts w:cs="Times New Roman"/>
        </w:rPr>
        <w:t xml:space="preserve"> and dirt roads constrict many miles of stream throughout the drainages and create numerous fish passage barriers at locations where stream channels are crossed.</w:t>
      </w:r>
      <w:r>
        <w:rPr>
          <w:rStyle w:val="FootnoteReference"/>
          <w:rFonts w:cs="Times New Roman"/>
        </w:rPr>
        <w:footnoteReference w:id="41"/>
      </w:r>
      <w:r w:rsidR="00D43B54" w:rsidRPr="00D43B54">
        <w:rPr>
          <w:rFonts w:cs="Times New Roman"/>
        </w:rPr>
        <w:t xml:space="preserve"> Irrigation diversion structures such as the L</w:t>
      </w:r>
      <w:r w:rsidR="00F207A1">
        <w:rPr>
          <w:rFonts w:cs="Times New Roman"/>
        </w:rPr>
        <w:t>OID</w:t>
      </w:r>
      <w:r w:rsidR="00D43B54" w:rsidRPr="00D43B54">
        <w:rPr>
          <w:rFonts w:cs="Times New Roman"/>
        </w:rPr>
        <w:t xml:space="preserve"> canal removes water from Sweetwater and Webb creeks. Water reduction can have significant impacts on many abiotic factors (temperature, oxygen, sediment load), in turn altering </w:t>
      </w:r>
      <w:r w:rsidR="00D43B54" w:rsidRPr="00D43B54">
        <w:rPr>
          <w:rFonts w:cs="Times New Roman"/>
        </w:rPr>
        <w:lastRenderedPageBreak/>
        <w:t>the structure and function of stream biotic communities.</w:t>
      </w:r>
      <w:r>
        <w:rPr>
          <w:rStyle w:val="FootnoteReference"/>
          <w:rFonts w:cs="Times New Roman"/>
        </w:rPr>
        <w:footnoteReference w:id="42"/>
      </w:r>
      <w:r w:rsidR="00D43B54" w:rsidRPr="00D43B54">
        <w:rPr>
          <w:rFonts w:cs="Times New Roman"/>
        </w:rPr>
        <w:t xml:space="preserve"> The alterations to the landscape, and various land uses provide a unique set of circumstances, which contributes to highly </w:t>
      </w:r>
      <w:proofErr w:type="gramStart"/>
      <w:r w:rsidR="00D43B54" w:rsidRPr="00D43B54">
        <w:rPr>
          <w:rFonts w:cs="Times New Roman"/>
        </w:rPr>
        <w:t>degrade</w:t>
      </w:r>
      <w:r w:rsidR="00F207A1">
        <w:rPr>
          <w:rFonts w:cs="Times New Roman"/>
        </w:rPr>
        <w:t>d</w:t>
      </w:r>
      <w:proofErr w:type="gramEnd"/>
      <w:r w:rsidR="00D43B54" w:rsidRPr="00D43B54">
        <w:rPr>
          <w:rFonts w:cs="Times New Roman"/>
        </w:rPr>
        <w:t xml:space="preserve"> aquatic conditions throughout the watershed.</w:t>
      </w:r>
      <w:r>
        <w:rPr>
          <w:rStyle w:val="FootnoteReference"/>
          <w:rFonts w:cs="Times New Roman"/>
        </w:rPr>
        <w:footnoteReference w:id="43"/>
      </w:r>
      <w:r w:rsidR="00D43B54" w:rsidRPr="00D43B54">
        <w:rPr>
          <w:rFonts w:cs="Times New Roman"/>
        </w:rPr>
        <w:t xml:space="preserve">  </w:t>
      </w:r>
    </w:p>
    <w:p w:rsidR="00D43B54" w:rsidRPr="00D43B54" w:rsidRDefault="00D43B54" w:rsidP="00D43B54">
      <w:pPr>
        <w:spacing w:line="480" w:lineRule="auto"/>
        <w:ind w:firstLine="720"/>
        <w:rPr>
          <w:rFonts w:cs="Times New Roman"/>
        </w:rPr>
      </w:pPr>
      <w:r w:rsidRPr="00D43B54">
        <w:rPr>
          <w:rFonts w:eastAsia="Times New Roman" w:cs="Times New Roman"/>
          <w:iCs/>
        </w:rPr>
        <w:t xml:space="preserve">Another alteration to the landscape specifically </w:t>
      </w:r>
      <w:r w:rsidR="00F207A1">
        <w:rPr>
          <w:rFonts w:eastAsia="Times New Roman" w:cs="Times New Roman"/>
          <w:iCs/>
        </w:rPr>
        <w:t>a</w:t>
      </w:r>
      <w:r w:rsidRPr="00D43B54">
        <w:rPr>
          <w:rFonts w:eastAsia="Times New Roman" w:cs="Times New Roman"/>
          <w:iCs/>
        </w:rPr>
        <w:t>ffect</w:t>
      </w:r>
      <w:r w:rsidR="00073263">
        <w:rPr>
          <w:rFonts w:eastAsia="Times New Roman" w:cs="Times New Roman"/>
          <w:iCs/>
        </w:rPr>
        <w:t>ing</w:t>
      </w:r>
      <w:r w:rsidRPr="00D43B54">
        <w:rPr>
          <w:rFonts w:eastAsia="Times New Roman" w:cs="Times New Roman"/>
          <w:iCs/>
        </w:rPr>
        <w:t xml:space="preserve"> </w:t>
      </w:r>
      <w:r w:rsidR="00642F64">
        <w:rPr>
          <w:rFonts w:cs="Times New Roman"/>
        </w:rPr>
        <w:t>s</w:t>
      </w:r>
      <w:r w:rsidR="00642F64" w:rsidRPr="00642F64">
        <w:rPr>
          <w:rFonts w:cs="Times New Roman"/>
        </w:rPr>
        <w:t>teelhead</w:t>
      </w:r>
      <w:r w:rsidRPr="00D43B54">
        <w:rPr>
          <w:rFonts w:eastAsia="Times New Roman" w:cs="Times New Roman"/>
          <w:iCs/>
        </w:rPr>
        <w:t xml:space="preserve"> habitat is the development of floodplains. Floodplains are important for steelhead populations</w:t>
      </w:r>
      <w:r w:rsidRPr="00D43B54">
        <w:rPr>
          <w:rFonts w:cs="Times New Roman"/>
        </w:rPr>
        <w:t xml:space="preserve"> because they function as refuge areas with lower velocities during </w:t>
      </w:r>
      <w:r w:rsidR="00F207A1">
        <w:rPr>
          <w:rFonts w:cs="Times New Roman"/>
        </w:rPr>
        <w:t xml:space="preserve">periods of </w:t>
      </w:r>
      <w:r w:rsidRPr="00D43B54">
        <w:rPr>
          <w:rFonts w:cs="Times New Roman"/>
        </w:rPr>
        <w:t>flood</w:t>
      </w:r>
      <w:r w:rsidR="00F207A1">
        <w:rPr>
          <w:rFonts w:cs="Times New Roman"/>
        </w:rPr>
        <w:t xml:space="preserve">ing </w:t>
      </w:r>
      <w:r w:rsidRPr="00D43B54">
        <w:rPr>
          <w:rFonts w:cs="Times New Roman"/>
        </w:rPr>
        <w:t>and provide nutrient and sediment exchanges that are essential to the species.</w:t>
      </w:r>
      <w:r w:rsidR="00073263">
        <w:rPr>
          <w:rStyle w:val="FootnoteReference"/>
          <w:rFonts w:cs="Times New Roman"/>
        </w:rPr>
        <w:footnoteReference w:id="44"/>
      </w:r>
      <w:r w:rsidRPr="00D43B54">
        <w:rPr>
          <w:rFonts w:cs="Times New Roman"/>
        </w:rPr>
        <w:t xml:space="preserve"> It </w:t>
      </w:r>
      <w:r w:rsidR="00073263" w:rsidRPr="00D43B54">
        <w:rPr>
          <w:rFonts w:cs="Times New Roman"/>
        </w:rPr>
        <w:t>c</w:t>
      </w:r>
      <w:r w:rsidR="00073263">
        <w:rPr>
          <w:rFonts w:cs="Times New Roman"/>
        </w:rPr>
        <w:t>an</w:t>
      </w:r>
      <w:r w:rsidR="00073263" w:rsidRPr="00D43B54">
        <w:rPr>
          <w:rFonts w:cs="Times New Roman"/>
        </w:rPr>
        <w:t xml:space="preserve"> </w:t>
      </w:r>
      <w:r w:rsidRPr="00D43B54">
        <w:rPr>
          <w:rFonts w:cs="Times New Roman"/>
        </w:rPr>
        <w:t xml:space="preserve">be deduced that if there is no connection to the floodplain, the fish species that rely on these areas can lose access to these types of refuge and may not survive </w:t>
      </w:r>
      <w:r w:rsidR="00F207A1">
        <w:rPr>
          <w:rFonts w:cs="Times New Roman"/>
        </w:rPr>
        <w:t>a</w:t>
      </w:r>
      <w:r w:rsidRPr="00D43B54">
        <w:rPr>
          <w:rFonts w:cs="Times New Roman"/>
        </w:rPr>
        <w:t xml:space="preserve"> large flood event</w:t>
      </w:r>
      <w:r w:rsidR="00073263">
        <w:rPr>
          <w:rFonts w:cs="Times New Roman"/>
        </w:rPr>
        <w:t>.</w:t>
      </w:r>
      <w:r w:rsidR="00073263">
        <w:rPr>
          <w:rStyle w:val="FootnoteReference"/>
          <w:rFonts w:cs="Times New Roman"/>
        </w:rPr>
        <w:footnoteReference w:id="45"/>
      </w:r>
      <w:r w:rsidRPr="00D43B54">
        <w:rPr>
          <w:rFonts w:cs="Times New Roman"/>
        </w:rPr>
        <w:t xml:space="preserve"> </w:t>
      </w:r>
    </w:p>
    <w:p w:rsidR="00D43B54" w:rsidRPr="00D43B54" w:rsidRDefault="00D43B54" w:rsidP="00D43B54">
      <w:pPr>
        <w:widowControl w:val="0"/>
        <w:autoSpaceDE w:val="0"/>
        <w:autoSpaceDN w:val="0"/>
        <w:adjustRightInd w:val="0"/>
        <w:spacing w:line="480" w:lineRule="auto"/>
        <w:ind w:firstLine="720"/>
        <w:rPr>
          <w:rFonts w:cs="Times New Roman"/>
        </w:rPr>
      </w:pPr>
      <w:r w:rsidRPr="00D43B54">
        <w:rPr>
          <w:rFonts w:cs="Times New Roman"/>
        </w:rPr>
        <w:t xml:space="preserve">The </w:t>
      </w:r>
      <w:r w:rsidR="008B11D2">
        <w:rPr>
          <w:rFonts w:cs="Times New Roman"/>
        </w:rPr>
        <w:t>NFIP</w:t>
      </w:r>
      <w:r w:rsidR="008B11D2" w:rsidRPr="00D43B54">
        <w:rPr>
          <w:rFonts w:cs="Times New Roman"/>
        </w:rPr>
        <w:t xml:space="preserve"> </w:t>
      </w:r>
      <w:r w:rsidRPr="00D43B54">
        <w:rPr>
          <w:rFonts w:cs="Times New Roman"/>
        </w:rPr>
        <w:t>implemented by FEMA has disrupted flood plain connectivity in many ways</w:t>
      </w:r>
      <w:r w:rsidR="00F207A1">
        <w:rPr>
          <w:rFonts w:cs="Times New Roman"/>
        </w:rPr>
        <w:t>,</w:t>
      </w:r>
      <w:r w:rsidRPr="00D43B54">
        <w:rPr>
          <w:rFonts w:cs="Times New Roman"/>
        </w:rPr>
        <w:t xml:space="preserve"> but we will touch on </w:t>
      </w:r>
      <w:r w:rsidR="00F207A1">
        <w:rPr>
          <w:rFonts w:cs="Times New Roman"/>
        </w:rPr>
        <w:t xml:space="preserve">just </w:t>
      </w:r>
      <w:r w:rsidRPr="00D43B54">
        <w:rPr>
          <w:rFonts w:cs="Times New Roman"/>
        </w:rPr>
        <w:t>two here.  First, communities that participate in the NFIP must comply with the NFIP’s minimum floodplain management criteria, which permit development in the floodplain as long as structures are placed on fill or stem walls at or above the base flood elevation, or BFE.</w:t>
      </w:r>
      <w:r w:rsidR="00073263">
        <w:rPr>
          <w:rStyle w:val="FootnoteReference"/>
          <w:rFonts w:cs="Times New Roman"/>
        </w:rPr>
        <w:footnoteReference w:id="46"/>
      </w:r>
      <w:r w:rsidRPr="00D43B54">
        <w:rPr>
          <w:rFonts w:cs="Times New Roman"/>
        </w:rPr>
        <w:t xml:space="preserve">  This is the water surface elevation associated </w:t>
      </w:r>
      <w:r w:rsidR="00F207A1">
        <w:rPr>
          <w:rFonts w:cs="Times New Roman"/>
        </w:rPr>
        <w:t xml:space="preserve">with a </w:t>
      </w:r>
      <w:r w:rsidRPr="00D43B54">
        <w:rPr>
          <w:rFonts w:cs="Times New Roman"/>
        </w:rPr>
        <w:t>100</w:t>
      </w:r>
      <w:r w:rsidR="00F207A1">
        <w:rPr>
          <w:rFonts w:cs="Times New Roman"/>
        </w:rPr>
        <w:t>-</w:t>
      </w:r>
      <w:r w:rsidRPr="00D43B54">
        <w:rPr>
          <w:rFonts w:cs="Times New Roman"/>
        </w:rPr>
        <w:t xml:space="preserve">year flood.  </w:t>
      </w:r>
      <w:r w:rsidR="00F207A1">
        <w:rPr>
          <w:rFonts w:cs="Times New Roman"/>
        </w:rPr>
        <w:t>F</w:t>
      </w:r>
      <w:r w:rsidRPr="00D43B54">
        <w:rPr>
          <w:rFonts w:cs="Times New Roman"/>
        </w:rPr>
        <w:t>illing or building stem walls one foot above the BFE will destroy any existing flood plain connectivity and encroach on the existing stream channel.  The encroachment will increase stream velocities and volumes. In turn</w:t>
      </w:r>
      <w:r w:rsidR="00F207A1">
        <w:rPr>
          <w:rFonts w:cs="Times New Roman"/>
        </w:rPr>
        <w:t xml:space="preserve">, </w:t>
      </w:r>
      <w:r w:rsidRPr="00D43B54">
        <w:rPr>
          <w:rFonts w:cs="Times New Roman"/>
        </w:rPr>
        <w:t xml:space="preserve">the refuge that was once present </w:t>
      </w:r>
      <w:r w:rsidR="00F207A1">
        <w:rPr>
          <w:rFonts w:cs="Times New Roman"/>
        </w:rPr>
        <w:t xml:space="preserve">will be fragmented or </w:t>
      </w:r>
      <w:r w:rsidRPr="00D43B54">
        <w:rPr>
          <w:rFonts w:cs="Times New Roman"/>
        </w:rPr>
        <w:t xml:space="preserve">destroyed.  </w:t>
      </w:r>
    </w:p>
    <w:p w:rsidR="00D43B54" w:rsidRPr="00D43B54" w:rsidRDefault="00D43B54" w:rsidP="00D43B54">
      <w:pPr>
        <w:widowControl w:val="0"/>
        <w:autoSpaceDE w:val="0"/>
        <w:autoSpaceDN w:val="0"/>
        <w:adjustRightInd w:val="0"/>
        <w:spacing w:line="480" w:lineRule="auto"/>
        <w:ind w:firstLine="720"/>
        <w:rPr>
          <w:rFonts w:cs="Times New Roman"/>
        </w:rPr>
      </w:pPr>
      <w:r w:rsidRPr="00D43B54">
        <w:rPr>
          <w:rFonts w:cs="Times New Roman"/>
        </w:rPr>
        <w:t>Second</w:t>
      </w:r>
      <w:r w:rsidR="00F207A1">
        <w:rPr>
          <w:rFonts w:cs="Times New Roman"/>
        </w:rPr>
        <w:t>,</w:t>
      </w:r>
      <w:r w:rsidRPr="00D43B54">
        <w:rPr>
          <w:rFonts w:cs="Times New Roman"/>
        </w:rPr>
        <w:t xml:space="preserve"> if levees are constructed to mitigate flood damage, FEMA will not include these </w:t>
      </w:r>
      <w:r w:rsidRPr="00D43B54">
        <w:rPr>
          <w:rFonts w:cs="Times New Roman"/>
        </w:rPr>
        <w:lastRenderedPageBreak/>
        <w:t xml:space="preserve">areas in the mapping process or </w:t>
      </w:r>
      <w:r w:rsidR="0070015E">
        <w:rPr>
          <w:rFonts w:cs="Times New Roman"/>
        </w:rPr>
        <w:t xml:space="preserve">will </w:t>
      </w:r>
      <w:r w:rsidRPr="00D43B54">
        <w:rPr>
          <w:rFonts w:cs="Times New Roman"/>
        </w:rPr>
        <w:t>require the purchase of flood insurance</w:t>
      </w:r>
      <w:r w:rsidR="00F207A1">
        <w:rPr>
          <w:rFonts w:cs="Times New Roman"/>
        </w:rPr>
        <w:t>—</w:t>
      </w:r>
      <w:r w:rsidR="00073263">
        <w:rPr>
          <w:rFonts w:cs="Times New Roman"/>
        </w:rPr>
        <w:t>reasoning that</w:t>
      </w:r>
      <w:r w:rsidRPr="00D43B54">
        <w:rPr>
          <w:rFonts w:cs="Times New Roman"/>
        </w:rPr>
        <w:t xml:space="preserve"> the levees will protect any development in these areas from floods. Levees diminish floodplain storage of water during floods, and confine the </w:t>
      </w:r>
      <w:r w:rsidR="00F207A1">
        <w:rPr>
          <w:rFonts w:cs="Times New Roman"/>
        </w:rPr>
        <w:t>flows</w:t>
      </w:r>
      <w:r w:rsidRPr="00D43B54">
        <w:rPr>
          <w:rFonts w:cs="Times New Roman"/>
        </w:rPr>
        <w:t xml:space="preserve"> within a walled channel, pushing the flooding farther downstream and adding pressure to extend the levee flood.</w:t>
      </w:r>
      <w:r w:rsidR="00073263">
        <w:rPr>
          <w:rStyle w:val="FootnoteReference"/>
          <w:rFonts w:cs="Times New Roman"/>
        </w:rPr>
        <w:footnoteReference w:id="47"/>
      </w:r>
      <w:r w:rsidRPr="00D43B54">
        <w:rPr>
          <w:rFonts w:cs="Times New Roman"/>
        </w:rPr>
        <w:t xml:space="preserve"> This increases stream flow velocities in the channel, sediment loads</w:t>
      </w:r>
      <w:r w:rsidR="00F207A1">
        <w:rPr>
          <w:rFonts w:cs="Times New Roman"/>
        </w:rPr>
        <w:t>,</w:t>
      </w:r>
      <w:r w:rsidRPr="00D43B54">
        <w:rPr>
          <w:rFonts w:cs="Times New Roman"/>
        </w:rPr>
        <w:t xml:space="preserve"> and erosions rates.</w:t>
      </w:r>
    </w:p>
    <w:p w:rsidR="00D43B54" w:rsidRPr="00D43B54" w:rsidRDefault="00D43B54" w:rsidP="00D43B54">
      <w:pPr>
        <w:spacing w:line="480" w:lineRule="auto"/>
        <w:ind w:firstLine="720"/>
        <w:rPr>
          <w:rFonts w:cs="Times New Roman"/>
        </w:rPr>
      </w:pPr>
      <w:r w:rsidRPr="00D43B54">
        <w:rPr>
          <w:rFonts w:cs="Times New Roman"/>
        </w:rPr>
        <w:t xml:space="preserve">In 2007, a significant effort was made toward inter-agency collaboration through the joint writing of the Lapwai Creek Watershed Ecological Restoration Study (LCWERS) by the Nez Perce Tribe Department of Fisheries Resources Management, Watershed Division and the Nez Perce Soil and Water Conservation District. This is an important step toward adaptive governance that could lead to better protection of </w:t>
      </w:r>
      <w:r w:rsidR="00642F64">
        <w:rPr>
          <w:rFonts w:cs="Times New Roman"/>
        </w:rPr>
        <w:t>s</w:t>
      </w:r>
      <w:r w:rsidR="00642F64" w:rsidRPr="00642F64">
        <w:rPr>
          <w:rFonts w:cs="Times New Roman"/>
        </w:rPr>
        <w:t>teelhead</w:t>
      </w:r>
      <w:r w:rsidRPr="00D43B54">
        <w:rPr>
          <w:rFonts w:cs="Times New Roman"/>
        </w:rPr>
        <w:t xml:space="preserve">. Five primary factors that affect the ability to maintain a viable population of </w:t>
      </w:r>
      <w:r w:rsidR="00642F64">
        <w:rPr>
          <w:rFonts w:cs="Times New Roman"/>
        </w:rPr>
        <w:t>s</w:t>
      </w:r>
      <w:r w:rsidR="00642F64" w:rsidRPr="00642F64">
        <w:rPr>
          <w:rFonts w:cs="Times New Roman"/>
        </w:rPr>
        <w:t>teelhead</w:t>
      </w:r>
      <w:r w:rsidRPr="00D43B54">
        <w:rPr>
          <w:rFonts w:cs="Times New Roman"/>
        </w:rPr>
        <w:t xml:space="preserve"> in the Lapwai </w:t>
      </w:r>
      <w:r w:rsidR="00F207A1">
        <w:rPr>
          <w:rFonts w:cs="Times New Roman"/>
        </w:rPr>
        <w:t>Creek W</w:t>
      </w:r>
      <w:r w:rsidRPr="00D43B54">
        <w:rPr>
          <w:rFonts w:cs="Times New Roman"/>
        </w:rPr>
        <w:t xml:space="preserve">atershed were identified in this document: “high summer </w:t>
      </w:r>
      <w:proofErr w:type="spellStart"/>
      <w:r w:rsidRPr="00D43B54">
        <w:rPr>
          <w:rFonts w:cs="Times New Roman"/>
        </w:rPr>
        <w:t>instream</w:t>
      </w:r>
      <w:proofErr w:type="spellEnd"/>
      <w:r w:rsidRPr="00D43B54">
        <w:rPr>
          <w:rFonts w:cs="Times New Roman"/>
        </w:rPr>
        <w:t xml:space="preserve"> temperatures, excessive sedimentation, loss or disturbance of riparian habitats, changes in vegetative structure, and alteration of environmental processes</w:t>
      </w:r>
      <w:r w:rsidR="00073263">
        <w:rPr>
          <w:rFonts w:cs="Times New Roman"/>
        </w:rPr>
        <w:t>.”</w:t>
      </w:r>
      <w:r w:rsidR="00073263">
        <w:rPr>
          <w:rStyle w:val="FootnoteReference"/>
          <w:rFonts w:cs="Times New Roman"/>
        </w:rPr>
        <w:footnoteReference w:id="48"/>
      </w:r>
      <w:r w:rsidRPr="00D43B54">
        <w:rPr>
          <w:rFonts w:cs="Times New Roman"/>
        </w:rPr>
        <w:t xml:space="preserve"> These factors are intertwined and linked to habitat alteration through land use changes and other human-induced modifications that affect streams. Through reversing the social and management actions that have caused those habitat alterations, there is the potential for restoration within the watershed with respect to each of the factors outlined above. LCWERS recommends that restoration activities primarily focus on (</w:t>
      </w:r>
      <w:r w:rsidR="00F207A1">
        <w:rPr>
          <w:rFonts w:cs="Times New Roman"/>
        </w:rPr>
        <w:t>1</w:t>
      </w:r>
      <w:r w:rsidRPr="00D43B54">
        <w:rPr>
          <w:rFonts w:cs="Times New Roman"/>
        </w:rPr>
        <w:t>) watersheds of high fish density and (</w:t>
      </w:r>
      <w:r w:rsidR="00F207A1">
        <w:rPr>
          <w:rFonts w:cs="Times New Roman"/>
        </w:rPr>
        <w:t>2</w:t>
      </w:r>
      <w:r w:rsidRPr="00D43B54">
        <w:rPr>
          <w:rFonts w:cs="Times New Roman"/>
        </w:rPr>
        <w:t>) the reconnection of presently disconnected high quality fish habitat to habitat where fish are currently present.</w:t>
      </w:r>
      <w:r w:rsidR="0052150E">
        <w:rPr>
          <w:rStyle w:val="FootnoteReference"/>
          <w:rFonts w:cs="Times New Roman"/>
        </w:rPr>
        <w:footnoteReference w:id="49"/>
      </w:r>
    </w:p>
    <w:p w:rsidR="00D43B54" w:rsidRDefault="00D43B54" w:rsidP="00D43B54">
      <w:pPr>
        <w:spacing w:line="480" w:lineRule="auto"/>
        <w:ind w:firstLine="720"/>
        <w:rPr>
          <w:rFonts w:cs="Times New Roman"/>
        </w:rPr>
      </w:pPr>
      <w:r w:rsidRPr="00D43B54">
        <w:rPr>
          <w:rFonts w:cs="Times New Roman"/>
        </w:rPr>
        <w:t xml:space="preserve">Reducing the amount of withdrawals from the stream will increase flow and have a positive effect on temperature regime, depth of the stream, and creation of areas of refuge such </w:t>
      </w:r>
      <w:r w:rsidRPr="00D43B54">
        <w:rPr>
          <w:rFonts w:cs="Times New Roman"/>
        </w:rPr>
        <w:lastRenderedPageBreak/>
        <w:t>as pools and riffles because the added water will create a wider, more diverse stream profile</w:t>
      </w:r>
      <w:r w:rsidR="00073263">
        <w:rPr>
          <w:rFonts w:cs="Times New Roman"/>
        </w:rPr>
        <w:t>.</w:t>
      </w:r>
      <w:r w:rsidR="00073263">
        <w:rPr>
          <w:rStyle w:val="FootnoteReference"/>
          <w:rFonts w:cs="Times New Roman"/>
        </w:rPr>
        <w:footnoteReference w:id="50"/>
      </w:r>
      <w:r w:rsidRPr="00D43B54">
        <w:rPr>
          <w:rFonts w:cs="Times New Roman"/>
        </w:rPr>
        <w:t xml:space="preserve"> Decreasing the sediment load in the stream will create better habitat for </w:t>
      </w:r>
      <w:r w:rsidR="00642F64">
        <w:rPr>
          <w:rFonts w:cs="Times New Roman"/>
        </w:rPr>
        <w:t>s</w:t>
      </w:r>
      <w:r w:rsidR="00642F64" w:rsidRPr="00642F64">
        <w:rPr>
          <w:rFonts w:cs="Times New Roman"/>
        </w:rPr>
        <w:t>teelhead</w:t>
      </w:r>
      <w:r w:rsidR="00642F64">
        <w:rPr>
          <w:rFonts w:cs="Times New Roman"/>
        </w:rPr>
        <w:t xml:space="preserve"> </w:t>
      </w:r>
      <w:r w:rsidRPr="00D43B54">
        <w:rPr>
          <w:rFonts w:cs="Times New Roman"/>
        </w:rPr>
        <w:t xml:space="preserve">through reducing turbidity, increasing dissolved oxygen levels, and enhancing </w:t>
      </w:r>
      <w:proofErr w:type="spellStart"/>
      <w:r w:rsidRPr="00D43B54">
        <w:rPr>
          <w:rFonts w:cs="Times New Roman"/>
        </w:rPr>
        <w:t>macroinvertebrate</w:t>
      </w:r>
      <w:proofErr w:type="spellEnd"/>
      <w:r w:rsidRPr="00D43B54">
        <w:rPr>
          <w:rFonts w:cs="Times New Roman"/>
        </w:rPr>
        <w:t xml:space="preserve"> production</w:t>
      </w:r>
      <w:r w:rsidR="00073263">
        <w:rPr>
          <w:rFonts w:cs="Times New Roman"/>
        </w:rPr>
        <w:t>.</w:t>
      </w:r>
      <w:r w:rsidR="00073263">
        <w:rPr>
          <w:rStyle w:val="FootnoteReference"/>
          <w:rFonts w:cs="Times New Roman"/>
        </w:rPr>
        <w:footnoteReference w:id="51"/>
      </w:r>
      <w:r w:rsidR="00073263">
        <w:rPr>
          <w:rFonts w:cs="Times New Roman"/>
        </w:rPr>
        <w:t xml:space="preserve"> </w:t>
      </w:r>
      <w:r w:rsidRPr="00D43B54">
        <w:rPr>
          <w:rFonts w:cs="Times New Roman"/>
        </w:rPr>
        <w:t xml:space="preserve">Decreased sediment load can be achieved through implementing best management </w:t>
      </w:r>
      <w:r w:rsidR="00403998">
        <w:rPr>
          <w:rFonts w:cs="Times New Roman"/>
        </w:rPr>
        <w:t>practices</w:t>
      </w:r>
      <w:r w:rsidR="00403998" w:rsidRPr="00D43B54">
        <w:rPr>
          <w:rFonts w:cs="Times New Roman"/>
        </w:rPr>
        <w:t xml:space="preserve"> </w:t>
      </w:r>
      <w:r w:rsidRPr="00D43B54">
        <w:rPr>
          <w:rFonts w:cs="Times New Roman"/>
        </w:rPr>
        <w:t xml:space="preserve">in agricultural fields </w:t>
      </w:r>
      <w:r w:rsidR="0093064A">
        <w:rPr>
          <w:rFonts w:cs="Times New Roman"/>
        </w:rPr>
        <w:t>and the restoration of</w:t>
      </w:r>
      <w:r w:rsidRPr="00D43B54">
        <w:rPr>
          <w:rFonts w:cs="Times New Roman"/>
        </w:rPr>
        <w:t xml:space="preserve"> vegetation to the riparian zones to reduce erosion. </w:t>
      </w:r>
      <w:r w:rsidR="009A6523">
        <w:rPr>
          <w:rFonts w:cs="Times New Roman"/>
        </w:rPr>
        <w:t xml:space="preserve">Best management practices are soil conservation measures that provide water quality benefits while still being economically viable to the farmer. </w:t>
      </w:r>
      <w:r w:rsidRPr="00D43B54">
        <w:rPr>
          <w:rFonts w:cs="Times New Roman"/>
        </w:rPr>
        <w:t xml:space="preserve">Vegetated riparian zones will also aid in lowering water temperatures </w:t>
      </w:r>
      <w:r w:rsidR="0093064A">
        <w:rPr>
          <w:rFonts w:cs="Times New Roman"/>
        </w:rPr>
        <w:t>while</w:t>
      </w:r>
      <w:r w:rsidRPr="00D43B54">
        <w:rPr>
          <w:rFonts w:cs="Times New Roman"/>
        </w:rPr>
        <w:t xml:space="preserve"> providing a source of large woody debris to the stream</w:t>
      </w:r>
      <w:r w:rsidR="0070015E">
        <w:rPr>
          <w:rFonts w:cs="Times New Roman"/>
        </w:rPr>
        <w:t xml:space="preserve"> thereby </w:t>
      </w:r>
      <w:r w:rsidR="0093064A">
        <w:rPr>
          <w:rFonts w:cs="Times New Roman"/>
        </w:rPr>
        <w:t>increasing</w:t>
      </w:r>
      <w:r w:rsidRPr="00D43B54">
        <w:rPr>
          <w:rFonts w:cs="Times New Roman"/>
        </w:rPr>
        <w:t xml:space="preserve"> habitat diversity. All of these restoration options will also provide better spawning habitat.</w:t>
      </w:r>
    </w:p>
    <w:p w:rsidR="00073263" w:rsidRDefault="00073263" w:rsidP="00073263">
      <w:pPr>
        <w:spacing w:line="480" w:lineRule="auto"/>
        <w:rPr>
          <w:rFonts w:cs="Times New Roman"/>
        </w:rPr>
      </w:pPr>
    </w:p>
    <w:p w:rsidR="00073263" w:rsidRDefault="009B1D59" w:rsidP="00073263">
      <w:pPr>
        <w:spacing w:line="480" w:lineRule="auto"/>
        <w:rPr>
          <w:rFonts w:cs="Times New Roman"/>
          <w:b/>
        </w:rPr>
      </w:pPr>
      <w:r>
        <w:rPr>
          <w:rFonts w:cs="Times New Roman"/>
          <w:b/>
        </w:rPr>
        <w:t xml:space="preserve">Section III: </w:t>
      </w:r>
      <w:r w:rsidR="00073263">
        <w:rPr>
          <w:rFonts w:cs="Times New Roman"/>
          <w:b/>
        </w:rPr>
        <w:t>Solutions</w:t>
      </w:r>
      <w:r>
        <w:rPr>
          <w:rFonts w:cs="Times New Roman"/>
          <w:b/>
        </w:rPr>
        <w:t xml:space="preserve"> to the Lapwai Creek Watershed Problem</w:t>
      </w:r>
    </w:p>
    <w:p w:rsidR="00073263" w:rsidRDefault="00073263" w:rsidP="00073263">
      <w:pPr>
        <w:spacing w:line="480" w:lineRule="auto"/>
        <w:rPr>
          <w:rFonts w:cs="Times New Roman"/>
          <w:b/>
        </w:rPr>
      </w:pPr>
    </w:p>
    <w:p w:rsidR="00073263" w:rsidRPr="006C7817" w:rsidRDefault="00073263" w:rsidP="00073263">
      <w:pPr>
        <w:spacing w:line="480" w:lineRule="auto"/>
      </w:pPr>
      <w:r>
        <w:t>While the complex jurisdictional situation in the Lapwai Creek Watershed can be a challenge to a</w:t>
      </w:r>
      <w:r w:rsidR="00CD7E8D">
        <w:t>daptive governance, it can also enhance</w:t>
      </w:r>
      <w:r>
        <w:t xml:space="preserve"> opportunities for adaptive governance. The presence of multiple governments asserting jurisdiction provides more opportunities for shared knowledge and for increased collaboration. When multiple agencies monitor and then share information about a watershed, each managing entity benefits from increased information. This can result in more sophisticated management changes. Ultimately, the results of these changes are monitored by multiple agencies, culminating in more responsive adaptive management. Additionally, when agencies collaborate on management implementation strategies, they create a more resilient management structure. By allocating resources from multiple agencies to a management plan, the </w:t>
      </w:r>
      <w:r>
        <w:lastRenderedPageBreak/>
        <w:t>implementation is not dependent on any one agency. The presence of multiple agencies helps ensure that the agencies most capable of implementing plans do so and that more than one agency addresses implementation.</w:t>
      </w:r>
    </w:p>
    <w:p w:rsidR="00073263" w:rsidRDefault="00C47617" w:rsidP="00073263">
      <w:pPr>
        <w:spacing w:line="480" w:lineRule="auto"/>
        <w:ind w:firstLine="720"/>
        <w:rPr>
          <w:ins w:id="215" w:author="allison parker" w:date="2011-11-29T10:37:00Z"/>
          <w:rFonts w:cs="Times New Roman"/>
          <w:color w:val="000000"/>
        </w:rPr>
      </w:pPr>
      <w:r>
        <w:rPr>
          <w:rFonts w:cs="Times New Roman"/>
          <w:color w:val="000000"/>
        </w:rPr>
        <w:t>Indeed, i</w:t>
      </w:r>
      <w:r w:rsidR="00073263">
        <w:rPr>
          <w:rFonts w:cs="Times New Roman"/>
          <w:color w:val="000000"/>
        </w:rPr>
        <w:t>n assessments of the Lapwai Creek community, interviewees have expressed their interest in such adaptive management schemes. “According to many of the interviewees, counties and the Nez Perce Tribe have not traditionally partnered on these issues, but several stakeholders, including county government representatives, expressed interest in seeing stronger working relationships.”</w:t>
      </w:r>
      <w:r w:rsidR="00073263">
        <w:rPr>
          <w:rStyle w:val="FootnoteReference"/>
          <w:rFonts w:cs="Times New Roman"/>
          <w:color w:val="000000"/>
        </w:rPr>
        <w:footnoteReference w:id="52"/>
      </w:r>
      <w:ins w:id="216" w:author="allison parker" w:date="2011-11-29T10:32:00Z">
        <w:r>
          <w:rPr>
            <w:rFonts w:cs="Times New Roman"/>
            <w:color w:val="000000"/>
          </w:rPr>
          <w:t xml:space="preserve"> By </w:t>
        </w:r>
      </w:ins>
      <w:ins w:id="217" w:author="allison parker" w:date="2011-11-29T10:35:00Z">
        <w:r>
          <w:rPr>
            <w:rFonts w:cs="Times New Roman"/>
            <w:color w:val="000000"/>
          </w:rPr>
          <w:t xml:space="preserve">fostering stronger working relationships, the stakeholders will work towards </w:t>
        </w:r>
      </w:ins>
      <w:ins w:id="218" w:author="allison parker" w:date="2011-11-29T10:32:00Z">
        <w:r w:rsidR="00000ED3">
          <w:rPr>
            <w:rFonts w:cs="Times New Roman"/>
            <w:color w:val="000000"/>
          </w:rPr>
          <w:t>developing</w:t>
        </w:r>
        <w:r>
          <w:rPr>
            <w:rFonts w:cs="Times New Roman"/>
            <w:color w:val="000000"/>
          </w:rPr>
          <w:t xml:space="preserve"> adaptive governance within </w:t>
        </w:r>
      </w:ins>
      <w:ins w:id="219" w:author="allison parker" w:date="2011-11-29T10:33:00Z">
        <w:r>
          <w:rPr>
            <w:rFonts w:cs="Times New Roman"/>
            <w:color w:val="000000"/>
          </w:rPr>
          <w:t xml:space="preserve">the </w:t>
        </w:r>
      </w:ins>
      <w:ins w:id="220" w:author="allison parker" w:date="2011-11-29T10:32:00Z">
        <w:r>
          <w:rPr>
            <w:rFonts w:cs="Times New Roman"/>
            <w:color w:val="000000"/>
          </w:rPr>
          <w:t>Lapwai Creek watershed</w:t>
        </w:r>
      </w:ins>
      <w:ins w:id="221" w:author="allison parker" w:date="2011-11-29T10:35:00Z">
        <w:r w:rsidR="00F7623D">
          <w:rPr>
            <w:rFonts w:cs="Times New Roman"/>
            <w:color w:val="000000"/>
          </w:rPr>
          <w:t xml:space="preserve">. Ultimately, </w:t>
        </w:r>
      </w:ins>
      <w:ins w:id="222" w:author="allison parker" w:date="2011-11-29T10:44:00Z">
        <w:r w:rsidR="00F7623D">
          <w:rPr>
            <w:rFonts w:cs="Times New Roman"/>
            <w:color w:val="000000"/>
          </w:rPr>
          <w:t>adopting</w:t>
        </w:r>
      </w:ins>
      <w:ins w:id="223" w:author="allison parker" w:date="2011-11-29T10:35:00Z">
        <w:r w:rsidR="00F7623D">
          <w:rPr>
            <w:rFonts w:cs="Times New Roman"/>
            <w:color w:val="000000"/>
          </w:rPr>
          <w:t xml:space="preserve"> adaptive governance will allow the </w:t>
        </w:r>
      </w:ins>
      <w:ins w:id="224" w:author="allison parker" w:date="2011-11-29T10:44:00Z">
        <w:r w:rsidR="00F7623D">
          <w:rPr>
            <w:rFonts w:cs="Times New Roman"/>
            <w:color w:val="000000"/>
          </w:rPr>
          <w:t>stakeholders</w:t>
        </w:r>
      </w:ins>
      <w:ins w:id="225" w:author="allison parker" w:date="2011-11-29T10:35:00Z">
        <w:r w:rsidR="00F7623D">
          <w:rPr>
            <w:rFonts w:cs="Times New Roman"/>
            <w:color w:val="000000"/>
          </w:rPr>
          <w:t xml:space="preserve"> to fully utilize the many </w:t>
        </w:r>
      </w:ins>
      <w:ins w:id="226" w:author="allison parker" w:date="2011-11-29T10:44:00Z">
        <w:r w:rsidR="00F7623D">
          <w:rPr>
            <w:rFonts w:cs="Times New Roman"/>
            <w:color w:val="000000"/>
          </w:rPr>
          <w:t>resources</w:t>
        </w:r>
      </w:ins>
      <w:ins w:id="227" w:author="allison parker" w:date="2011-11-29T10:35:00Z">
        <w:r w:rsidR="00F7623D">
          <w:rPr>
            <w:rFonts w:cs="Times New Roman"/>
            <w:color w:val="000000"/>
          </w:rPr>
          <w:t xml:space="preserve"> within the watershed</w:t>
        </w:r>
      </w:ins>
      <w:ins w:id="228" w:author="Ryan  Boylan" w:date="2011-11-29T21:41:00Z">
        <w:r w:rsidR="00FF76DE">
          <w:rPr>
            <w:rFonts w:cs="Times New Roman"/>
            <w:color w:val="000000"/>
          </w:rPr>
          <w:t xml:space="preserve"> with minimal impact</w:t>
        </w:r>
      </w:ins>
      <w:ins w:id="229" w:author="allison parker" w:date="2011-11-29T10:35:00Z">
        <w:r w:rsidR="00F7623D">
          <w:rPr>
            <w:rFonts w:cs="Times New Roman"/>
            <w:color w:val="000000"/>
          </w:rPr>
          <w:t xml:space="preserve">. </w:t>
        </w:r>
      </w:ins>
      <w:ins w:id="230" w:author="allison parker" w:date="2011-11-29T10:36:00Z">
        <w:r w:rsidR="00F7623D">
          <w:rPr>
            <w:rFonts w:cs="Times New Roman"/>
            <w:color w:val="000000"/>
          </w:rPr>
          <w:t xml:space="preserve">When the </w:t>
        </w:r>
      </w:ins>
      <w:ins w:id="231" w:author="allison parker" w:date="2011-11-29T10:33:00Z">
        <w:r>
          <w:rPr>
            <w:rFonts w:cs="Times New Roman"/>
            <w:color w:val="000000"/>
          </w:rPr>
          <w:t xml:space="preserve">resources are </w:t>
        </w:r>
      </w:ins>
      <w:ins w:id="232" w:author="allison parker" w:date="2011-11-29T10:36:00Z">
        <w:r w:rsidR="00F7623D">
          <w:rPr>
            <w:rFonts w:cs="Times New Roman"/>
            <w:color w:val="000000"/>
          </w:rPr>
          <w:t xml:space="preserve">fully </w:t>
        </w:r>
      </w:ins>
      <w:ins w:id="233" w:author="allison parker" w:date="2011-11-29T10:37:00Z">
        <w:r w:rsidR="00F7623D">
          <w:rPr>
            <w:rFonts w:cs="Times New Roman"/>
            <w:color w:val="000000"/>
          </w:rPr>
          <w:t>utilized</w:t>
        </w:r>
      </w:ins>
      <w:ins w:id="234" w:author="allison parker" w:date="2011-11-29T10:33:00Z">
        <w:r>
          <w:rPr>
            <w:rFonts w:cs="Times New Roman"/>
            <w:color w:val="000000"/>
          </w:rPr>
          <w:t xml:space="preserve">, the overall resilience of watershed </w:t>
        </w:r>
      </w:ins>
      <w:ins w:id="235" w:author="allison parker" w:date="2011-11-29T10:37:00Z">
        <w:r w:rsidR="00F7623D">
          <w:rPr>
            <w:rFonts w:cs="Times New Roman"/>
            <w:color w:val="000000"/>
          </w:rPr>
          <w:t xml:space="preserve">governance will increase. </w:t>
        </w:r>
      </w:ins>
    </w:p>
    <w:p w:rsidR="00F7623D" w:rsidRDefault="00F7623D" w:rsidP="00F7623D">
      <w:pPr>
        <w:numPr>
          <w:ins w:id="236" w:author="allison parker" w:date="2011-11-29T10:37:00Z"/>
        </w:numPr>
        <w:spacing w:line="480" w:lineRule="auto"/>
        <w:rPr>
          <w:ins w:id="237" w:author="allison parker" w:date="2011-11-29T10:37:00Z"/>
          <w:rFonts w:cs="Times New Roman"/>
          <w:color w:val="000000"/>
        </w:rPr>
      </w:pPr>
      <w:commentRangeStart w:id="238"/>
      <w:ins w:id="239" w:author="allison parker" w:date="2011-11-29T10:37:00Z">
        <w:r>
          <w:rPr>
            <w:rFonts w:cs="Times New Roman"/>
            <w:color w:val="000000"/>
          </w:rPr>
          <w:t>Conclusion</w:t>
        </w:r>
      </w:ins>
    </w:p>
    <w:p w:rsidR="00000ED3" w:rsidRDefault="00F7623D" w:rsidP="00F7623D">
      <w:pPr>
        <w:numPr>
          <w:ins w:id="240" w:author="allison parker" w:date="2011-11-29T10:37:00Z"/>
        </w:numPr>
        <w:spacing w:line="480" w:lineRule="auto"/>
        <w:ind w:firstLine="720"/>
        <w:rPr>
          <w:ins w:id="241" w:author="allison parker" w:date="2011-11-29T10:48:00Z"/>
          <w:rFonts w:cs="Times New Roman"/>
          <w:color w:val="000000"/>
        </w:rPr>
      </w:pPr>
      <w:ins w:id="242" w:author="allison parker" w:date="2011-11-29T10:37:00Z">
        <w:r>
          <w:rPr>
            <w:rFonts w:cs="Times New Roman"/>
            <w:color w:val="000000"/>
          </w:rPr>
          <w:t xml:space="preserve">By </w:t>
        </w:r>
      </w:ins>
      <w:ins w:id="243" w:author="allison parker" w:date="2011-11-29T10:38:00Z">
        <w:r>
          <w:rPr>
            <w:rFonts w:cs="Times New Roman"/>
            <w:color w:val="000000"/>
          </w:rPr>
          <w:t>approaching</w:t>
        </w:r>
      </w:ins>
      <w:ins w:id="244" w:author="allison parker" w:date="2011-11-29T10:37:00Z">
        <w:r>
          <w:rPr>
            <w:rFonts w:cs="Times New Roman"/>
            <w:color w:val="000000"/>
          </w:rPr>
          <w:t xml:space="preserve"> the Lapwai Creek watershed problem </w:t>
        </w:r>
      </w:ins>
      <w:ins w:id="245" w:author="allison parker" w:date="2011-11-29T10:38:00Z">
        <w:r>
          <w:rPr>
            <w:rFonts w:cs="Times New Roman"/>
            <w:color w:val="000000"/>
          </w:rPr>
          <w:t xml:space="preserve">from an interdisciplinary perspective, we developed </w:t>
        </w:r>
      </w:ins>
      <w:ins w:id="246" w:author="allison parker" w:date="2011-11-29T10:39:00Z">
        <w:r>
          <w:rPr>
            <w:rFonts w:cs="Times New Roman"/>
            <w:color w:val="000000"/>
          </w:rPr>
          <w:t xml:space="preserve">our individual abilities to work across disciplines and </w:t>
        </w:r>
      </w:ins>
      <w:ins w:id="247" w:author="allison parker" w:date="2011-11-29T10:45:00Z">
        <w:r>
          <w:rPr>
            <w:rFonts w:cs="Times New Roman"/>
            <w:color w:val="000000"/>
          </w:rPr>
          <w:t xml:space="preserve">to work within a multi-disciplinary group. Additionally, by recognizing that we each had certain disciplinary biases, we </w:t>
        </w:r>
      </w:ins>
      <w:ins w:id="248" w:author="allison parker" w:date="2011-11-29T10:46:00Z">
        <w:r w:rsidR="00000ED3">
          <w:rPr>
            <w:rFonts w:cs="Times New Roman"/>
            <w:color w:val="000000"/>
          </w:rPr>
          <w:t>were able to</w:t>
        </w:r>
      </w:ins>
      <w:ins w:id="249" w:author="Ryan  Boylan" w:date="2011-11-29T21:42:00Z">
        <w:r w:rsidR="00FF76DE">
          <w:rPr>
            <w:rFonts w:cs="Times New Roman"/>
            <w:color w:val="000000"/>
          </w:rPr>
          <w:t xml:space="preserve"> put these biases aside and</w:t>
        </w:r>
      </w:ins>
      <w:ins w:id="250" w:author="allison parker" w:date="2011-11-29T10:46:00Z">
        <w:r w:rsidR="00000ED3">
          <w:rPr>
            <w:rFonts w:cs="Times New Roman"/>
            <w:color w:val="000000"/>
          </w:rPr>
          <w:t xml:space="preserve"> work together to develop an interdisciplinary product. Because we regularly communicated verbally and through paper drafts, we taught each other about our disciplines</w:t>
        </w:r>
      </w:ins>
      <w:ins w:id="251" w:author="Ryan  Boylan" w:date="2011-11-29T21:43:00Z">
        <w:r w:rsidR="00FF76DE">
          <w:rPr>
            <w:rFonts w:cs="Times New Roman"/>
            <w:color w:val="000000"/>
          </w:rPr>
          <w:t xml:space="preserve"> and were able</w:t>
        </w:r>
      </w:ins>
      <w:ins w:id="252" w:author="allison parker" w:date="2011-11-29T10:46:00Z">
        <w:r w:rsidR="00000ED3">
          <w:rPr>
            <w:rFonts w:cs="Times New Roman"/>
            <w:color w:val="000000"/>
          </w:rPr>
          <w:t xml:space="preserve"> </w:t>
        </w:r>
      </w:ins>
      <w:ins w:id="253" w:author="allison parker" w:date="2011-11-29T10:47:00Z">
        <w:r w:rsidR="00000ED3">
          <w:rPr>
            <w:rFonts w:cs="Times New Roman"/>
            <w:color w:val="000000"/>
          </w:rPr>
          <w:t xml:space="preserve">to help one another </w:t>
        </w:r>
      </w:ins>
      <w:ins w:id="254" w:author="allison parker" w:date="2011-11-29T10:46:00Z">
        <w:r w:rsidR="00000ED3">
          <w:rPr>
            <w:rFonts w:cs="Times New Roman"/>
            <w:color w:val="000000"/>
          </w:rPr>
          <w:t xml:space="preserve">achieve </w:t>
        </w:r>
      </w:ins>
      <w:ins w:id="255" w:author="allison parker" w:date="2011-11-29T10:48:00Z">
        <w:r w:rsidR="00000ED3">
          <w:rPr>
            <w:rFonts w:cs="Times New Roman"/>
            <w:color w:val="000000"/>
          </w:rPr>
          <w:t>inter</w:t>
        </w:r>
      </w:ins>
      <w:ins w:id="256" w:author="allison parker" w:date="2011-11-29T10:46:00Z">
        <w:r w:rsidR="00000ED3">
          <w:rPr>
            <w:rFonts w:cs="Times New Roman"/>
            <w:color w:val="000000"/>
          </w:rPr>
          <w:t>disciplinary adequacy</w:t>
        </w:r>
      </w:ins>
      <w:ins w:id="257" w:author="allison parker" w:date="2011-11-29T10:48:00Z">
        <w:r w:rsidR="00000ED3">
          <w:rPr>
            <w:rFonts w:cs="Times New Roman"/>
            <w:color w:val="000000"/>
          </w:rPr>
          <w:t xml:space="preserve">. Ultimately, our communication resulted in the ability of any one group member to articulate the entire project and proposed solution. </w:t>
        </w:r>
      </w:ins>
    </w:p>
    <w:p w:rsidR="00F7623D" w:rsidRDefault="00000ED3" w:rsidP="00F7623D">
      <w:pPr>
        <w:numPr>
          <w:ins w:id="258" w:author="allison parker" w:date="2011-11-29T10:49:00Z"/>
        </w:numPr>
        <w:spacing w:line="480" w:lineRule="auto"/>
        <w:ind w:firstLine="720"/>
      </w:pPr>
      <w:ins w:id="259" w:author="allison parker" w:date="2011-11-29T10:49:00Z">
        <w:r>
          <w:rPr>
            <w:rFonts w:cs="Times New Roman"/>
            <w:color w:val="000000"/>
          </w:rPr>
          <w:t>We determined that because of the social, legal, and ecological history of Lapwai Creek, the watershed is managed by stakeholders with many resources but without many relations</w:t>
        </w:r>
      </w:ins>
      <w:ins w:id="260" w:author="allison parker" w:date="2011-11-29T10:50:00Z">
        <w:r>
          <w:rPr>
            <w:rFonts w:cs="Times New Roman"/>
            <w:color w:val="000000"/>
          </w:rPr>
          <w:t xml:space="preserve">hips. </w:t>
        </w:r>
        <w:r>
          <w:rPr>
            <w:rFonts w:cs="Times New Roman"/>
            <w:color w:val="000000"/>
          </w:rPr>
          <w:lastRenderedPageBreak/>
          <w:t xml:space="preserve">By considering this problem through the lens of adaptive governance theory, we decided that an approach to remedy this disconnect </w:t>
        </w:r>
      </w:ins>
      <w:ins w:id="261" w:author="allison parker" w:date="2011-11-29T10:53:00Z">
        <w:r>
          <w:rPr>
            <w:rFonts w:cs="Times New Roman"/>
            <w:color w:val="000000"/>
          </w:rPr>
          <w:t>includes</w:t>
        </w:r>
      </w:ins>
      <w:ins w:id="262" w:author="allison parker" w:date="2011-11-29T10:50:00Z">
        <w:r>
          <w:rPr>
            <w:rFonts w:cs="Times New Roman"/>
            <w:color w:val="000000"/>
          </w:rPr>
          <w:t xml:space="preserve"> </w:t>
        </w:r>
      </w:ins>
      <w:ins w:id="263" w:author="allison parker" w:date="2011-11-29T10:51:00Z">
        <w:r>
          <w:rPr>
            <w:rFonts w:cs="Times New Roman"/>
            <w:color w:val="000000"/>
          </w:rPr>
          <w:t>develop</w:t>
        </w:r>
      </w:ins>
      <w:ins w:id="264" w:author="allison parker" w:date="2011-11-29T10:53:00Z">
        <w:r>
          <w:rPr>
            <w:rFonts w:cs="Times New Roman"/>
            <w:color w:val="000000"/>
          </w:rPr>
          <w:t>ing</w:t>
        </w:r>
      </w:ins>
      <w:ins w:id="265" w:author="allison parker" w:date="2011-11-29T10:50:00Z">
        <w:r>
          <w:rPr>
            <w:rFonts w:cs="Times New Roman"/>
            <w:color w:val="000000"/>
          </w:rPr>
          <w:t xml:space="preserve"> </w:t>
        </w:r>
      </w:ins>
      <w:ins w:id="266" w:author="allison parker" w:date="2011-11-29T10:51:00Z">
        <w:r>
          <w:rPr>
            <w:rFonts w:cs="Times New Roman"/>
            <w:color w:val="000000"/>
          </w:rPr>
          <w:t xml:space="preserve">adaptive management schemes within the watershed, something to which stakeholders are already receptive. </w:t>
        </w:r>
      </w:ins>
      <w:ins w:id="267" w:author="allison parker" w:date="2011-11-29T10:46:00Z">
        <w:r>
          <w:rPr>
            <w:rFonts w:cs="Times New Roman"/>
            <w:color w:val="000000"/>
          </w:rPr>
          <w:t xml:space="preserve"> </w:t>
        </w:r>
      </w:ins>
    </w:p>
    <w:commentRangeEnd w:id="238"/>
    <w:p w:rsidR="00D17432" w:rsidRPr="009B1D59" w:rsidRDefault="00FF76DE" w:rsidP="009B1D59">
      <w:pPr>
        <w:spacing w:line="480" w:lineRule="auto"/>
        <w:rPr>
          <w:rFonts w:cs="Times New Roman"/>
          <w:b/>
        </w:rPr>
      </w:pPr>
      <w:r>
        <w:rPr>
          <w:rStyle w:val="CommentReference"/>
          <w:vanish/>
        </w:rPr>
        <w:commentReference w:id="238"/>
      </w:r>
      <w:bookmarkStart w:id="268" w:name="_GoBack"/>
      <w:bookmarkEnd w:id="268"/>
    </w:p>
    <w:sectPr w:rsidR="00D17432" w:rsidRPr="009B1D59" w:rsidSect="008001A9">
      <w:headerReference w:type="even" r:id="rId10"/>
      <w:headerReference w:type="default" r:id="rId11"/>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allison parker" w:date="2011-11-28T22:55:00Z" w:initials="ap">
    <w:p w:rsidR="00C246CB" w:rsidRDefault="00C246CB">
      <w:pPr>
        <w:pStyle w:val="CommentText"/>
      </w:pPr>
      <w:r>
        <w:rPr>
          <w:rStyle w:val="CommentReference"/>
        </w:rPr>
        <w:annotationRef/>
      </w:r>
      <w:r>
        <w:t xml:space="preserve">I copied Audrey’s suggestion from her comment box. </w:t>
      </w:r>
    </w:p>
  </w:comment>
  <w:comment w:id="51" w:author="Ryan  Boylan" w:date="2011-11-29T19:56:00Z" w:initials="RB">
    <w:p w:rsidR="00C246CB" w:rsidRDefault="00C246CB">
      <w:pPr>
        <w:pStyle w:val="CommentText"/>
      </w:pPr>
      <w:r>
        <w:rPr>
          <w:rStyle w:val="CommentReference"/>
        </w:rPr>
        <w:annotationRef/>
      </w:r>
      <w:r>
        <w:t xml:space="preserve">I think Allison is correct. We start from our separate disciplines and strive towards “common ground” </w:t>
      </w:r>
    </w:p>
  </w:comment>
  <w:comment w:id="52" w:author="Christopher Currie" w:date="2011-11-28T22:55:00Z" w:initials="CC">
    <w:p w:rsidR="00C246CB" w:rsidRDefault="00C246CB">
      <w:pPr>
        <w:pStyle w:val="CommentText"/>
      </w:pPr>
      <w:r>
        <w:rPr>
          <w:rStyle w:val="CommentReference"/>
        </w:rPr>
        <w:annotationRef/>
      </w:r>
      <w:r>
        <w:t>Wasn’t it already interdisciplinary?  Maybe we just figured out how to ‘wade’ through its methods?</w:t>
      </w:r>
    </w:p>
  </w:comment>
  <w:comment w:id="53" w:author="allison parker" w:date="2011-11-28T22:55:00Z" w:initials="ap">
    <w:p w:rsidR="00C246CB" w:rsidRDefault="00C246CB">
      <w:pPr>
        <w:pStyle w:val="CommentText"/>
      </w:pPr>
      <w:r>
        <w:rPr>
          <w:rStyle w:val="CommentReference"/>
        </w:rPr>
        <w:annotationRef/>
      </w:r>
      <w:r>
        <w:t xml:space="preserve">Chris, I’m not sure—I think part of the process identified by </w:t>
      </w:r>
      <w:proofErr w:type="spellStart"/>
      <w:r>
        <w:t>Repko</w:t>
      </w:r>
      <w:proofErr w:type="spellEnd"/>
      <w:r>
        <w:t xml:space="preserve"> is that projects are first multi-disciplinary, then become interdisciplinary. </w:t>
      </w:r>
    </w:p>
  </w:comment>
  <w:comment w:id="54" w:author="Audrey Squires" w:date="2011-11-30T14:45:00Z" w:initials="AS">
    <w:p w:rsidR="00AA73F6" w:rsidRDefault="00AA73F6">
      <w:pPr>
        <w:pStyle w:val="CommentText"/>
      </w:pPr>
      <w:r>
        <w:rPr>
          <w:rStyle w:val="CommentReference"/>
        </w:rPr>
        <w:annotationRef/>
      </w:r>
      <w:r>
        <w:t>Yes, I agree that we work from multi-disciplinary to interdisciplinary.</w:t>
      </w:r>
    </w:p>
  </w:comment>
  <w:comment w:id="70" w:author="Christopher Currie" w:date="2011-11-28T22:55:00Z" w:initials="CC">
    <w:p w:rsidR="00C246CB" w:rsidRDefault="00C246CB">
      <w:pPr>
        <w:pStyle w:val="CommentText"/>
      </w:pPr>
      <w:r>
        <w:rPr>
          <w:rStyle w:val="CommentReference"/>
        </w:rPr>
        <w:annotationRef/>
      </w:r>
      <w:r>
        <w:t>It might look good in an appendix, but it’s pretty valuable here.</w:t>
      </w:r>
    </w:p>
  </w:comment>
  <w:comment w:id="71" w:author="allison parker" w:date="2011-11-28T22:55:00Z" w:initials="ap">
    <w:p w:rsidR="00C246CB" w:rsidRDefault="00C246CB">
      <w:pPr>
        <w:pStyle w:val="CommentText"/>
      </w:pPr>
      <w:r>
        <w:rPr>
          <w:rStyle w:val="CommentReference"/>
        </w:rPr>
        <w:annotationRef/>
      </w:r>
      <w:r>
        <w:t xml:space="preserve">I agree Chris. I like it here, rather than in the appendix. </w:t>
      </w:r>
    </w:p>
  </w:comment>
  <w:comment w:id="72" w:author="Audrey Squires" w:date="2011-11-30T14:57:00Z" w:initials="AS">
    <w:p w:rsidR="00862A1A" w:rsidRDefault="00862A1A">
      <w:pPr>
        <w:pStyle w:val="CommentText"/>
      </w:pPr>
      <w:r>
        <w:rPr>
          <w:rStyle w:val="CommentReference"/>
        </w:rPr>
        <w:annotationRef/>
      </w:r>
      <w:r>
        <w:t>Agreed!</w:t>
      </w:r>
    </w:p>
  </w:comment>
  <w:comment w:id="75" w:author="allison parker" w:date="2011-11-29T09:38:00Z" w:initials="ap">
    <w:p w:rsidR="00C246CB" w:rsidRDefault="00C246CB">
      <w:pPr>
        <w:pStyle w:val="CommentText"/>
      </w:pPr>
      <w:r>
        <w:rPr>
          <w:rStyle w:val="CommentReference"/>
        </w:rPr>
        <w:annotationRef/>
      </w:r>
      <w:r>
        <w:t xml:space="preserve">Provide a cite to the conceptual mapping lecture/readings. </w:t>
      </w:r>
    </w:p>
  </w:comment>
  <w:comment w:id="86" w:author="Audrey Squires" w:date="2011-11-28T22:55:00Z" w:initials="AS">
    <w:p w:rsidR="00C246CB" w:rsidRDefault="00C246CB">
      <w:pPr>
        <w:pStyle w:val="CommentText"/>
      </w:pPr>
      <w:r>
        <w:rPr>
          <w:rStyle w:val="CommentReference"/>
        </w:rPr>
        <w:annotationRef/>
      </w:r>
      <w:r>
        <w:t>Footnote needed</w:t>
      </w:r>
    </w:p>
  </w:comment>
  <w:comment w:id="74" w:author="Audrey Squires" w:date="2011-11-30T15:11:00Z" w:initials="AS">
    <w:p w:rsidR="00767587" w:rsidRDefault="00767587">
      <w:pPr>
        <w:pStyle w:val="CommentText"/>
      </w:pPr>
      <w:r>
        <w:rPr>
          <w:rStyle w:val="CommentReference"/>
        </w:rPr>
        <w:annotationRef/>
      </w:r>
      <w:r>
        <w:t>Chris, I made these changes to concept/conceptual map/model because I looked back at the syllabus to verify the terminology and it is concept map vs. conceptual model. We thought we had the conceptual model but Jan pointed out that it was the concept map!</w:t>
      </w:r>
    </w:p>
  </w:comment>
  <w:comment w:id="95" w:author="Audrey Squires" w:date="2011-11-30T15:09:00Z" w:initials="AS">
    <w:p w:rsidR="00767587" w:rsidRDefault="00767587">
      <w:pPr>
        <w:pStyle w:val="CommentText"/>
      </w:pPr>
      <w:r>
        <w:rPr>
          <w:rStyle w:val="CommentReference"/>
        </w:rPr>
        <w:annotationRef/>
      </w:r>
      <w:r>
        <w:t>Multi-disciplinary or interdisciplinary?</w:t>
      </w:r>
    </w:p>
  </w:comment>
  <w:comment w:id="96" w:author="Ryan  Boylan" w:date="2011-11-29T20:35:00Z" w:initials="RB">
    <w:p w:rsidR="00C246CB" w:rsidRDefault="00C246CB">
      <w:pPr>
        <w:pStyle w:val="CommentText"/>
      </w:pPr>
      <w:r>
        <w:rPr>
          <w:rStyle w:val="CommentReference"/>
        </w:rPr>
        <w:annotationRef/>
      </w:r>
      <w:r>
        <w:t>Allison made a comment on the next page about including a quick description about what “decision space” means maybe you could do the same with “policy space</w:t>
      </w:r>
      <w:proofErr w:type="gramStart"/>
      <w:r>
        <w:t>”  unless</w:t>
      </w:r>
      <w:proofErr w:type="gramEnd"/>
      <w:r>
        <w:t xml:space="preserve"> that is a common legal term.  I am just not really familiar with legal terms.</w:t>
      </w:r>
    </w:p>
  </w:comment>
  <w:comment w:id="97" w:author="Ryan  Boylan" w:date="2011-11-29T20:30:00Z" w:initials="RB">
    <w:p w:rsidR="00C246CB" w:rsidRDefault="00C246CB">
      <w:pPr>
        <w:pStyle w:val="CommentText"/>
      </w:pPr>
      <w:r>
        <w:rPr>
          <w:rStyle w:val="CommentReference"/>
        </w:rPr>
        <w:annotationRef/>
      </w:r>
      <w:r>
        <w:t>Do you think we should say that the declining aquifer problem was straight forward?</w:t>
      </w:r>
    </w:p>
  </w:comment>
  <w:comment w:id="98" w:author="Ryan  Boylan" w:date="2011-11-29T21:00:00Z" w:initials="RB">
    <w:p w:rsidR="00C246CB" w:rsidRDefault="00C246CB">
      <w:pPr>
        <w:pStyle w:val="CommentText"/>
      </w:pPr>
      <w:r>
        <w:rPr>
          <w:rStyle w:val="CommentReference"/>
        </w:rPr>
        <w:annotationRef/>
      </w:r>
      <w:r>
        <w:t>Chris and Jim do you want to work on merging your sections?</w:t>
      </w:r>
    </w:p>
  </w:comment>
  <w:comment w:id="109" w:author="Christopher Currie" w:date="2011-11-28T22:55:00Z" w:initials="CC">
    <w:p w:rsidR="00C246CB" w:rsidRDefault="00C246CB">
      <w:pPr>
        <w:pStyle w:val="CommentText"/>
      </w:pPr>
      <w:r>
        <w:rPr>
          <w:rStyle w:val="CommentReference"/>
        </w:rPr>
        <w:annotationRef/>
      </w:r>
      <w:r>
        <w:t>We should just stick with Steelhead</w:t>
      </w:r>
    </w:p>
  </w:comment>
  <w:comment w:id="118" w:author="allison parker" w:date="2011-11-29T08:28:00Z" w:initials="ap">
    <w:p w:rsidR="00C246CB" w:rsidRDefault="00C246CB">
      <w:pPr>
        <w:pStyle w:val="CommentText"/>
      </w:pPr>
      <w:r>
        <w:rPr>
          <w:rStyle w:val="CommentReference"/>
        </w:rPr>
        <w:annotationRef/>
      </w:r>
      <w:r>
        <w:t xml:space="preserve">Chris, I understand what you’re saying about this term. Perhaps you could include a little blurb in the footnote to explain what decision-space means? These blurbs are called parentheticals and are used within footnotes to provide explanation to ambiguous information. </w:t>
      </w:r>
    </w:p>
  </w:comment>
  <w:comment w:id="121" w:author="Ryan  Boylan" w:date="2011-11-28T22:55:00Z" w:initials="RB">
    <w:p w:rsidR="00C246CB" w:rsidRDefault="00C246CB">
      <w:pPr>
        <w:pStyle w:val="CommentText"/>
      </w:pPr>
      <w:r>
        <w:rPr>
          <w:rStyle w:val="CommentReference"/>
        </w:rPr>
        <w:annotationRef/>
      </w:r>
      <w:r>
        <w:t>We should quote barb here.</w:t>
      </w:r>
    </w:p>
  </w:comment>
  <w:comment w:id="126" w:author="allison parker" w:date="2011-11-29T08:30:00Z" w:initials="ap">
    <w:p w:rsidR="00C246CB" w:rsidRDefault="00C246CB">
      <w:pPr>
        <w:pStyle w:val="CommentText"/>
      </w:pPr>
      <w:r>
        <w:rPr>
          <w:rStyle w:val="CommentReference"/>
        </w:rPr>
        <w:annotationRef/>
      </w:r>
      <w:r>
        <w:t xml:space="preserve">What do you mean by “smaller” stakeholders? </w:t>
      </w:r>
    </w:p>
  </w:comment>
  <w:comment w:id="144" w:author="Ryan  Boylan" w:date="2011-11-29T21:04:00Z" w:initials="RB">
    <w:p w:rsidR="00C246CB" w:rsidRDefault="00C246CB">
      <w:pPr>
        <w:pStyle w:val="CommentText"/>
      </w:pPr>
      <w:r>
        <w:rPr>
          <w:rStyle w:val="CommentReference"/>
        </w:rPr>
        <w:annotationRef/>
      </w:r>
      <w:r>
        <w:t>Jims section could fit in really well here.</w:t>
      </w:r>
    </w:p>
  </w:comment>
  <w:comment w:id="150" w:author="allison parker" w:date="2011-11-28T22:55:00Z" w:initials="ap">
    <w:p w:rsidR="00C246CB" w:rsidRDefault="00C246CB">
      <w:pPr>
        <w:pStyle w:val="CommentText"/>
      </w:pPr>
      <w:r>
        <w:rPr>
          <w:rStyle w:val="CommentReference"/>
        </w:rPr>
        <w:annotationRef/>
      </w:r>
      <w:r>
        <w:t xml:space="preserve">My understanding is that Treaty is modifying peoples, so were is the correct verb construction. </w:t>
      </w:r>
    </w:p>
  </w:comment>
  <w:comment w:id="149" w:author="Audrey Squires" w:date="2011-11-28T22:55:00Z" w:initials="AS">
    <w:p w:rsidR="00C246CB" w:rsidRDefault="00C246CB">
      <w:pPr>
        <w:pStyle w:val="CommentText"/>
      </w:pPr>
      <w:r>
        <w:rPr>
          <w:rStyle w:val="CommentReference"/>
        </w:rPr>
        <w:annotationRef/>
      </w:r>
      <w:r>
        <w:t>I’m unclear on how the subject/verb agreement should work here. Does ‘treaty’ Nez Perce refer to one group or to several people?</w:t>
      </w:r>
    </w:p>
  </w:comment>
  <w:comment w:id="158" w:author="Ryan  Boylan" w:date="2011-11-28T22:55:00Z" w:initials="RB">
    <w:p w:rsidR="00C246CB" w:rsidRDefault="00C246CB">
      <w:pPr>
        <w:pStyle w:val="CommentText"/>
      </w:pPr>
      <w:r>
        <w:rPr>
          <w:rStyle w:val="CommentReference"/>
        </w:rPr>
        <w:annotationRef/>
      </w:r>
      <w:r>
        <w:t xml:space="preserve">Jim mentions this below we should mention this once to avoid redundancy.  </w:t>
      </w:r>
    </w:p>
  </w:comment>
  <w:comment w:id="168" w:author="Christopher Currie" w:date="2011-11-28T22:55:00Z" w:initials="CC">
    <w:p w:rsidR="00C246CB" w:rsidRDefault="00C246CB">
      <w:pPr>
        <w:pStyle w:val="CommentText"/>
      </w:pPr>
      <w:r>
        <w:rPr>
          <w:rStyle w:val="CommentReference"/>
        </w:rPr>
        <w:annotationRef/>
      </w:r>
      <w:r>
        <w:t>Either I suppose</w:t>
      </w:r>
    </w:p>
  </w:comment>
  <w:comment w:id="170" w:author="Christopher Currie" w:date="2011-11-28T22:55:00Z" w:initials="CC">
    <w:p w:rsidR="00C246CB" w:rsidRDefault="00C246CB">
      <w:pPr>
        <w:pStyle w:val="CommentText"/>
      </w:pPr>
      <w:r>
        <w:rPr>
          <w:rStyle w:val="CommentReference"/>
        </w:rPr>
        <w:annotationRef/>
      </w:r>
      <w:proofErr w:type="gramStart"/>
      <w:r>
        <w:t>Yes  I</w:t>
      </w:r>
      <w:proofErr w:type="gramEnd"/>
      <w:r>
        <w:t xml:space="preserve"> think we should </w:t>
      </w:r>
      <w:proofErr w:type="spellStart"/>
      <w:r>
        <w:t>combime</w:t>
      </w:r>
      <w:proofErr w:type="spellEnd"/>
      <w:r>
        <w:t xml:space="preserve"> Jim and my extra half section, just not sure how until we clear up these edits…</w:t>
      </w:r>
    </w:p>
  </w:comment>
  <w:comment w:id="171" w:author="Ryan  Boylan" w:date="2011-11-29T20:55:00Z" w:initials="RB">
    <w:p w:rsidR="00C246CB" w:rsidRDefault="00C246CB">
      <w:pPr>
        <w:pStyle w:val="CommentText"/>
      </w:pPr>
      <w:r>
        <w:rPr>
          <w:rStyle w:val="CommentReference"/>
        </w:rPr>
        <w:annotationRef/>
      </w:r>
      <w:r>
        <w:t>Is this a commonly used ecological term?</w:t>
      </w:r>
    </w:p>
  </w:comment>
  <w:comment w:id="175" w:author="allison parker" w:date="2011-11-29T09:40:00Z" w:initials="ap">
    <w:p w:rsidR="00C246CB" w:rsidRDefault="00C246CB">
      <w:pPr>
        <w:pStyle w:val="CommentText"/>
      </w:pPr>
      <w:r>
        <w:rPr>
          <w:rStyle w:val="CommentReference"/>
        </w:rPr>
        <w:annotationRef/>
      </w:r>
      <w:r>
        <w:t xml:space="preserve">I’m not sure what this means. </w:t>
      </w:r>
    </w:p>
  </w:comment>
  <w:comment w:id="188" w:author="allison parker" w:date="2011-11-29T09:43:00Z" w:initials="ap">
    <w:p w:rsidR="00C246CB" w:rsidRDefault="00C246CB">
      <w:pPr>
        <w:pStyle w:val="CommentText"/>
      </w:pPr>
      <w:r>
        <w:rPr>
          <w:rStyle w:val="CommentReference"/>
        </w:rPr>
        <w:annotationRef/>
      </w:r>
      <w:r>
        <w:t>What is the significance of this? That is, why is it beneficial to take this richer background?</w:t>
      </w:r>
    </w:p>
  </w:comment>
  <w:comment w:id="202" w:author="Christopher Currie" w:date="2011-11-28T22:55:00Z" w:initials="CC">
    <w:p w:rsidR="00C246CB" w:rsidRDefault="00C246CB">
      <w:pPr>
        <w:pStyle w:val="CommentText"/>
      </w:pPr>
      <w:r>
        <w:rPr>
          <w:rStyle w:val="CommentReference"/>
        </w:rPr>
        <w:annotationRef/>
      </w:r>
      <w:r>
        <w:t>Agree, let’s combine.</w:t>
      </w:r>
    </w:p>
  </w:comment>
  <w:comment w:id="203" w:author="allison parker" w:date="2011-11-29T09:41:00Z" w:initials="ap">
    <w:p w:rsidR="00C246CB" w:rsidRDefault="00C246CB">
      <w:pPr>
        <w:pStyle w:val="CommentText"/>
      </w:pPr>
      <w:r>
        <w:rPr>
          <w:rStyle w:val="CommentReference"/>
        </w:rPr>
        <w:annotationRef/>
      </w:r>
      <w:r>
        <w:t xml:space="preserve">Some of this may be encompassed within other sections of the paper. </w:t>
      </w:r>
    </w:p>
  </w:comment>
  <w:comment w:id="204" w:author="allison parker" w:date="2011-11-29T09:46:00Z" w:initials="ap">
    <w:p w:rsidR="00C246CB" w:rsidRDefault="00C246CB">
      <w:pPr>
        <w:pStyle w:val="CommentText"/>
      </w:pPr>
      <w:r>
        <w:rPr>
          <w:rStyle w:val="CommentReference"/>
        </w:rPr>
        <w:annotationRef/>
      </w:r>
      <w:r>
        <w:t xml:space="preserve">I’m not editing this because I’m not sure what you want to do in terms of combining it with Chris’ section. </w:t>
      </w:r>
    </w:p>
  </w:comment>
  <w:comment w:id="205" w:author="Audrey Squires" w:date="2011-11-28T22:55:00Z" w:initials="AS">
    <w:p w:rsidR="00C246CB" w:rsidRDefault="00C246CB">
      <w:pPr>
        <w:pStyle w:val="CommentText"/>
      </w:pPr>
      <w:r>
        <w:rPr>
          <w:rStyle w:val="CommentReference"/>
        </w:rPr>
        <w:annotationRef/>
      </w:r>
      <w:r>
        <w:t>This needs to be merged with Chris’ section. Many assertions are repeated between the two.</w:t>
      </w:r>
    </w:p>
  </w:comment>
  <w:comment w:id="206" w:author="Christopher Currie" w:date="2011-11-28T22:55:00Z" w:initials="CC">
    <w:p w:rsidR="00C246CB" w:rsidRDefault="00C246CB">
      <w:pPr>
        <w:pStyle w:val="CommentText"/>
      </w:pPr>
      <w:r>
        <w:rPr>
          <w:rStyle w:val="CommentReference"/>
        </w:rPr>
        <w:annotationRef/>
      </w:r>
      <w:r>
        <w:t>I feel like I could set my ‘opening’ for Jim’s more in depth Indian Law.  I’m just not sure how to combine them until we get through this first set of edits</w:t>
      </w:r>
      <w:proofErr w:type="gramStart"/>
      <w:r>
        <w:t>..</w:t>
      </w:r>
      <w:proofErr w:type="gramEnd"/>
    </w:p>
  </w:comment>
  <w:comment w:id="208" w:author="Audrey Squires" w:date="2011-11-28T22:55:00Z" w:initials="AS">
    <w:p w:rsidR="00C246CB" w:rsidRDefault="00C246CB">
      <w:pPr>
        <w:pStyle w:val="CommentText"/>
      </w:pPr>
      <w:r>
        <w:t xml:space="preserve">Should this be </w:t>
      </w:r>
      <w:r>
        <w:rPr>
          <w:rStyle w:val="CommentReference"/>
        </w:rPr>
        <w:annotationRef/>
      </w:r>
      <w:r>
        <w:t>capitalized since Act is?</w:t>
      </w:r>
    </w:p>
  </w:comment>
  <w:comment w:id="207" w:author="Audrey Squires" w:date="2011-11-28T22:55:00Z" w:initials="AS">
    <w:p w:rsidR="00C246CB" w:rsidRDefault="00C246CB">
      <w:pPr>
        <w:pStyle w:val="CommentText"/>
      </w:pPr>
      <w:r>
        <w:rPr>
          <w:rStyle w:val="CommentReference"/>
        </w:rPr>
        <w:annotationRef/>
      </w:r>
      <w:r>
        <w:t>Does this need a quotation mark at the beginning since there’s one at the end? I don’t know how law cites work!!</w:t>
      </w:r>
    </w:p>
  </w:comment>
  <w:comment w:id="238" w:author="Ryan  Boylan" w:date="2011-11-29T21:44:00Z" w:initials="RB">
    <w:p w:rsidR="00C246CB" w:rsidRDefault="00C246CB">
      <w:pPr>
        <w:pStyle w:val="CommentText"/>
      </w:pPr>
      <w:r>
        <w:rPr>
          <w:rStyle w:val="CommentReference"/>
        </w:rPr>
        <w:annotationRef/>
      </w:r>
      <w:r>
        <w:t>Allison this is great good work.</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093" w:rsidRDefault="00B06093" w:rsidP="00DD0CFD">
      <w:r>
        <w:separator/>
      </w:r>
    </w:p>
  </w:endnote>
  <w:endnote w:type="continuationSeparator" w:id="0">
    <w:p w:rsidR="00B06093" w:rsidRDefault="00B06093" w:rsidP="00DD0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093" w:rsidRDefault="00B06093" w:rsidP="00DD0CFD">
      <w:r>
        <w:separator/>
      </w:r>
    </w:p>
  </w:footnote>
  <w:footnote w:type="continuationSeparator" w:id="0">
    <w:p w:rsidR="00B06093" w:rsidRDefault="00B06093" w:rsidP="00DD0CFD">
      <w:r>
        <w:continuationSeparator/>
      </w:r>
    </w:p>
  </w:footnote>
  <w:footnote w:id="1">
    <w:p w:rsidR="00C246CB" w:rsidRDefault="00C246CB">
      <w:pPr>
        <w:pStyle w:val="FootnoteText"/>
        <w:rPr>
          <w:rFonts w:ascii="TimesNewRomanPSMT" w:hAnsi="TimesNewRomanPSMT" w:cs="TimesNewRomanPSMT"/>
          <w:color w:val="231F20"/>
        </w:rPr>
      </w:pPr>
      <w:r>
        <w:rPr>
          <w:rStyle w:val="FootnoteReference"/>
        </w:rPr>
        <w:footnoteRef/>
      </w:r>
      <w:r>
        <w:t xml:space="preserve"> </w:t>
      </w:r>
      <w:r w:rsidRPr="009950C3">
        <w:rPr>
          <w:rFonts w:ascii="TimesNewRomanPSMT" w:hAnsi="TimesNewRomanPSMT" w:cs="TimesNewRomanPSMT"/>
          <w:color w:val="231F20"/>
          <w:szCs w:val="18"/>
        </w:rPr>
        <w:t>William H. Newell</w:t>
      </w:r>
      <w:r>
        <w:rPr>
          <w:rFonts w:ascii="TimesNewRomanPSMT" w:hAnsi="TimesNewRomanPSMT" w:cs="TimesNewRomanPSMT"/>
          <w:color w:val="231F20"/>
          <w:szCs w:val="18"/>
        </w:rPr>
        <w:t>,</w:t>
      </w:r>
      <w:r w:rsidR="009A3DF6">
        <w:rPr>
          <w:rFonts w:ascii="TimesNewRomanPSMT" w:hAnsi="TimesNewRomanPSMT" w:cs="TimesNewRomanPSMT"/>
          <w:color w:val="231F20"/>
          <w:szCs w:val="18"/>
        </w:rPr>
        <w:t xml:space="preserve"> Paper Entitled :</w:t>
      </w:r>
      <w:r>
        <w:rPr>
          <w:rFonts w:ascii="TimesNewRomanPSMT" w:hAnsi="TimesNewRomanPSMT" w:cs="TimesNewRomanPSMT"/>
          <w:color w:val="231F20"/>
          <w:szCs w:val="18"/>
        </w:rPr>
        <w:t xml:space="preserve"> </w:t>
      </w:r>
      <w:r w:rsidR="009A3DF6">
        <w:rPr>
          <w:rFonts w:ascii="TimesNewRomanPSMT" w:hAnsi="TimesNewRomanPSMT" w:cs="TimesNewRomanPSMT"/>
          <w:color w:val="231F20"/>
          <w:szCs w:val="18"/>
        </w:rPr>
        <w:t>“</w:t>
      </w:r>
      <w:r>
        <w:rPr>
          <w:rFonts w:ascii="TimesNewRomanPSMT" w:hAnsi="TimesNewRomanPSMT" w:cs="TimesNewRomanPSMT"/>
          <w:color w:val="231F20"/>
          <w:szCs w:val="18"/>
        </w:rPr>
        <w:t>A Theory of Interdisciplinary Studies</w:t>
      </w:r>
      <w:r w:rsidR="009A3DF6">
        <w:rPr>
          <w:rFonts w:ascii="TimesNewRomanPSMT" w:hAnsi="TimesNewRomanPSMT" w:cs="TimesNewRomanPSMT"/>
          <w:color w:val="231F20"/>
          <w:szCs w:val="18"/>
        </w:rPr>
        <w:t xml:space="preserve"> in </w:t>
      </w:r>
      <w:r w:rsidR="009A3DF6">
        <w:rPr>
          <w:rFonts w:ascii="TimesNewRomanPSMT" w:hAnsi="TimesNewRomanPSMT" w:cs="TimesNewRomanPSMT"/>
          <w:color w:val="231F20"/>
        </w:rPr>
        <w:t>Issues In Integrative Studies”; No. 19, (2001) 1</w:t>
      </w:r>
    </w:p>
    <w:p w:rsidR="009A3DF6" w:rsidRDefault="009A3DF6" w:rsidP="009A3DF6">
      <w:pPr>
        <w:pStyle w:val="FootnoteText"/>
        <w:numPr>
          <w:ins w:id="0" w:author="Ryan  Boylan" w:date="2011-11-29T23:52:00Z"/>
        </w:numPr>
      </w:pPr>
    </w:p>
  </w:footnote>
  <w:footnote w:id="2">
    <w:p w:rsidR="00C246CB" w:rsidRPr="00DD0CFD" w:rsidRDefault="00C246CB" w:rsidP="00BB7F1D">
      <w:pPr>
        <w:pStyle w:val="FootnoteText"/>
      </w:pPr>
      <w:r>
        <w:rPr>
          <w:rStyle w:val="FootnoteReference"/>
        </w:rPr>
        <w:footnoteRef/>
      </w:r>
      <w:r>
        <w:t xml:space="preserve"> </w:t>
      </w:r>
      <w:r>
        <w:rPr>
          <w:smallCaps/>
        </w:rPr>
        <w:t xml:space="preserve">Allen F. </w:t>
      </w:r>
      <w:proofErr w:type="spellStart"/>
      <w:r>
        <w:rPr>
          <w:smallCaps/>
        </w:rPr>
        <w:t>Repko</w:t>
      </w:r>
      <w:proofErr w:type="spellEnd"/>
      <w:r>
        <w:rPr>
          <w:smallCaps/>
        </w:rPr>
        <w:t>, Research: Process and Theory 43 (2008).</w:t>
      </w:r>
    </w:p>
  </w:footnote>
  <w:footnote w:id="3">
    <w:p w:rsidR="00C246CB" w:rsidRDefault="00C246CB">
      <w:pPr>
        <w:pStyle w:val="FootnoteText"/>
      </w:pPr>
      <w:r>
        <w:rPr>
          <w:rStyle w:val="FootnoteReference"/>
        </w:rPr>
        <w:footnoteRef/>
      </w:r>
      <w:r>
        <w:t xml:space="preserve"> Dr. Jan Boll, Lecture to Water Resource 506 Class: Integrating Questions (Sep. 8, 2011). </w:t>
      </w:r>
    </w:p>
  </w:footnote>
  <w:footnote w:id="4">
    <w:p w:rsidR="00C246CB" w:rsidRPr="009950C3" w:rsidRDefault="00C246CB">
      <w:pPr>
        <w:pStyle w:val="FootnoteText"/>
        <w:rPr>
          <w:u w:val="single"/>
        </w:rPr>
      </w:pPr>
      <w:r>
        <w:rPr>
          <w:rStyle w:val="FootnoteReference"/>
        </w:rPr>
        <w:footnoteRef/>
      </w:r>
      <w:r>
        <w:t xml:space="preserve"> </w:t>
      </w:r>
      <w:r>
        <w:rPr>
          <w:u w:val="single"/>
        </w:rPr>
        <w:t>Id.</w:t>
      </w:r>
    </w:p>
  </w:footnote>
  <w:footnote w:id="5">
    <w:p w:rsidR="00C246CB" w:rsidRDefault="00C246CB">
      <w:pPr>
        <w:pStyle w:val="FootnoteText"/>
      </w:pPr>
      <w:r>
        <w:rPr>
          <w:rStyle w:val="FootnoteReference"/>
        </w:rPr>
        <w:footnoteRef/>
      </w:r>
      <w:r>
        <w:t xml:space="preserve"> </w:t>
      </w:r>
      <w:r w:rsidRPr="009950C3">
        <w:rPr>
          <w:smallCaps/>
        </w:rPr>
        <w:t xml:space="preserve">Allen F. </w:t>
      </w:r>
      <w:proofErr w:type="spellStart"/>
      <w:r w:rsidRPr="009950C3">
        <w:rPr>
          <w:smallCaps/>
        </w:rPr>
        <w:t>Repko</w:t>
      </w:r>
      <w:proofErr w:type="spellEnd"/>
      <w:r w:rsidRPr="009950C3">
        <w:rPr>
          <w:smallCaps/>
        </w:rPr>
        <w:t>, Interdisciplinary Research</w:t>
      </w:r>
      <w:r>
        <w:t xml:space="preserve"> 161 (2008).</w:t>
      </w:r>
    </w:p>
  </w:footnote>
  <w:footnote w:id="6">
    <w:p w:rsidR="00C246CB" w:rsidRPr="009950C3" w:rsidRDefault="00C246CB">
      <w:pPr>
        <w:pStyle w:val="FootnoteText"/>
        <w:rPr>
          <w:u w:val="single"/>
        </w:rPr>
      </w:pPr>
      <w:r>
        <w:rPr>
          <w:rStyle w:val="FootnoteReference"/>
        </w:rPr>
        <w:footnoteRef/>
      </w:r>
      <w:r>
        <w:t xml:space="preserve"> </w:t>
      </w:r>
      <w:r>
        <w:rPr>
          <w:u w:val="single"/>
        </w:rPr>
        <w:t>Id.</w:t>
      </w:r>
    </w:p>
  </w:footnote>
  <w:footnote w:id="7">
    <w:p w:rsidR="00C246CB" w:rsidRDefault="00C246CB">
      <w:pPr>
        <w:pStyle w:val="FootnoteText"/>
      </w:pPr>
      <w:r>
        <w:rPr>
          <w:rStyle w:val="FootnoteReference"/>
        </w:rPr>
        <w:footnoteRef/>
      </w:r>
      <w:r>
        <w:t xml:space="preserve"> Dr. Jan Boll, Lecture to Water Resource 506 Class: Integrating Questions (Sep. 8, 2011). </w:t>
      </w:r>
    </w:p>
  </w:footnote>
  <w:footnote w:id="8">
    <w:p w:rsidR="00C246CB" w:rsidRPr="009950C3" w:rsidRDefault="00C246CB">
      <w:pPr>
        <w:pStyle w:val="FootnoteText"/>
        <w:rPr>
          <w:u w:val="single"/>
        </w:rPr>
      </w:pPr>
      <w:r>
        <w:rPr>
          <w:rStyle w:val="FootnoteReference"/>
        </w:rPr>
        <w:footnoteRef/>
      </w:r>
      <w:r>
        <w:t xml:space="preserve"> </w:t>
      </w:r>
      <w:r>
        <w:rPr>
          <w:u w:val="single"/>
        </w:rPr>
        <w:t>Id.</w:t>
      </w:r>
    </w:p>
  </w:footnote>
  <w:footnote w:id="9">
    <w:p w:rsidR="00C246CB" w:rsidRDefault="00C246CB">
      <w:pPr>
        <w:pStyle w:val="FootnoteText"/>
      </w:pPr>
      <w:r>
        <w:rPr>
          <w:rStyle w:val="FootnoteReference"/>
        </w:rPr>
        <w:footnoteRef/>
      </w:r>
      <w:r>
        <w:t xml:space="preserve"> </w:t>
      </w:r>
      <w:r>
        <w:rPr>
          <w:smallCaps/>
        </w:rPr>
        <w:t xml:space="preserve">Maureen </w:t>
      </w:r>
      <w:proofErr w:type="spellStart"/>
      <w:r>
        <w:rPr>
          <w:smallCaps/>
        </w:rPr>
        <w:t>Laflin</w:t>
      </w:r>
      <w:proofErr w:type="spellEnd"/>
      <w:r>
        <w:rPr>
          <w:smallCaps/>
        </w:rPr>
        <w:t>, Lecture entitled: “Team Building—Cultivating Cooperation, Collaboration and Communication (Aug. 30, 2011).</w:t>
      </w:r>
    </w:p>
  </w:footnote>
  <w:footnote w:id="10">
    <w:p w:rsidR="00C246CB" w:rsidRPr="004F4B0D" w:rsidRDefault="00C246CB">
      <w:pPr>
        <w:pStyle w:val="FootnoteText"/>
      </w:pPr>
      <w:r>
        <w:rPr>
          <w:rStyle w:val="FootnoteReference"/>
        </w:rPr>
        <w:footnoteRef/>
      </w:r>
      <w:r>
        <w:t xml:space="preserve"> </w:t>
      </w:r>
      <w:proofErr w:type="spellStart"/>
      <w:r>
        <w:rPr>
          <w:smallCaps/>
        </w:rPr>
        <w:t>Repko</w:t>
      </w:r>
      <w:proofErr w:type="spellEnd"/>
      <w:r>
        <w:rPr>
          <w:smallCaps/>
        </w:rPr>
        <w:t xml:space="preserve">, </w:t>
      </w:r>
      <w:r>
        <w:rPr>
          <w:i/>
        </w:rPr>
        <w:t xml:space="preserve">supra </w:t>
      </w:r>
      <w:r>
        <w:t>note 1, at 147.</w:t>
      </w:r>
    </w:p>
  </w:footnote>
  <w:footnote w:id="11">
    <w:p w:rsidR="00C246CB" w:rsidRPr="004F4B0D" w:rsidRDefault="00C246CB">
      <w:pPr>
        <w:pStyle w:val="FootnoteText"/>
      </w:pPr>
      <w:r>
        <w:rPr>
          <w:rStyle w:val="FootnoteReference"/>
        </w:rPr>
        <w:footnoteRef/>
      </w:r>
      <w:r>
        <w:t xml:space="preserve"> </w:t>
      </w:r>
      <w:proofErr w:type="spellStart"/>
      <w:r>
        <w:rPr>
          <w:smallCaps/>
        </w:rPr>
        <w:t>Repko</w:t>
      </w:r>
      <w:proofErr w:type="spellEnd"/>
      <w:r>
        <w:rPr>
          <w:smallCaps/>
        </w:rPr>
        <w:t xml:space="preserve">, </w:t>
      </w:r>
      <w:r>
        <w:rPr>
          <w:i/>
        </w:rPr>
        <w:t xml:space="preserve">supra </w:t>
      </w:r>
      <w:r>
        <w:t>note 1</w:t>
      </w:r>
      <w:proofErr w:type="gramStart"/>
      <w:r>
        <w:t xml:space="preserve">, </w:t>
      </w:r>
      <w:r>
        <w:rPr>
          <w:i/>
        </w:rPr>
        <w:t xml:space="preserve"> </w:t>
      </w:r>
      <w:r>
        <w:t>at</w:t>
      </w:r>
      <w:proofErr w:type="gramEnd"/>
      <w:r>
        <w:t xml:space="preserve"> 145.</w:t>
      </w:r>
    </w:p>
  </w:footnote>
  <w:footnote w:id="12">
    <w:p w:rsidR="00C246CB" w:rsidRDefault="00C246CB">
      <w:pPr>
        <w:pStyle w:val="FootnoteText"/>
      </w:pPr>
      <w:r>
        <w:rPr>
          <w:rStyle w:val="FootnoteReference"/>
        </w:rPr>
        <w:footnoteRef/>
      </w:r>
      <w:r>
        <w:t xml:space="preserve"> </w:t>
      </w:r>
      <w:proofErr w:type="spellStart"/>
      <w:r>
        <w:rPr>
          <w:smallCaps/>
        </w:rPr>
        <w:t>Repko</w:t>
      </w:r>
      <w:proofErr w:type="spellEnd"/>
      <w:r>
        <w:rPr>
          <w:smallCaps/>
        </w:rPr>
        <w:t xml:space="preserve">, </w:t>
      </w:r>
      <w:r>
        <w:rPr>
          <w:i/>
        </w:rPr>
        <w:t xml:space="preserve">supra </w:t>
      </w:r>
      <w:r>
        <w:t xml:space="preserve">note 1, at </w:t>
      </w:r>
      <w:r>
        <w:t>296.</w:t>
      </w:r>
    </w:p>
  </w:footnote>
  <w:footnote w:id="13">
    <w:p w:rsidR="00C246CB" w:rsidRDefault="00C246CB">
      <w:pPr>
        <w:pStyle w:val="FootnoteText"/>
      </w:pPr>
      <w:r>
        <w:rPr>
          <w:rStyle w:val="FootnoteReference"/>
        </w:rPr>
        <w:footnoteRef/>
      </w:r>
      <w:r>
        <w:t xml:space="preserve"> </w:t>
      </w:r>
      <w:proofErr w:type="spellStart"/>
      <w:r>
        <w:rPr>
          <w:smallCaps/>
        </w:rPr>
        <w:t>Repko</w:t>
      </w:r>
      <w:proofErr w:type="spellEnd"/>
      <w:r>
        <w:rPr>
          <w:smallCaps/>
        </w:rPr>
        <w:t xml:space="preserve">, </w:t>
      </w:r>
      <w:r>
        <w:rPr>
          <w:i/>
        </w:rPr>
        <w:t xml:space="preserve">supra </w:t>
      </w:r>
      <w:r>
        <w:t xml:space="preserve">note 1, at </w:t>
      </w:r>
      <w:r>
        <w:t>301</w:t>
      </w:r>
      <w:r>
        <w:t>.</w:t>
      </w:r>
    </w:p>
  </w:footnote>
  <w:footnote w:id="14">
    <w:p w:rsidR="00C246CB" w:rsidRDefault="00C246CB">
      <w:pPr>
        <w:pStyle w:val="FootnoteText"/>
      </w:pPr>
      <w:r>
        <w:rPr>
          <w:rStyle w:val="FootnoteReference"/>
        </w:rPr>
        <w:footnoteRef/>
      </w:r>
      <w:r>
        <w:t xml:space="preserve"> </w:t>
      </w:r>
      <w:proofErr w:type="spellStart"/>
      <w:r>
        <w:t>Heemskerk</w:t>
      </w:r>
      <w:proofErr w:type="spellEnd"/>
    </w:p>
  </w:footnote>
  <w:footnote w:id="15">
    <w:p w:rsidR="00C246CB" w:rsidRDefault="00C246CB" w:rsidP="005E2177">
      <w:pPr>
        <w:pStyle w:val="FootnoteText"/>
      </w:pPr>
      <w:r>
        <w:rPr>
          <w:rStyle w:val="FootnoteReference"/>
        </w:rPr>
        <w:footnoteRef/>
      </w:r>
      <w:r>
        <w:t xml:space="preserve"> Nicole D. Peterson, Paper Entitled : “</w:t>
      </w:r>
      <w:r w:rsidRPr="005E2177">
        <w:t>Choices, Options, and Constraints: Decision Making and Decision Spaces in Natural Resource Management</w:t>
      </w:r>
      <w:r>
        <w:t>”; (Spring 2010)</w:t>
      </w:r>
    </w:p>
  </w:footnote>
  <w:footnote w:id="16">
    <w:p w:rsidR="00C246CB" w:rsidRDefault="00C246CB">
      <w:pPr>
        <w:pStyle w:val="FootnoteText"/>
      </w:pPr>
      <w:r>
        <w:t xml:space="preserve">10 </w:t>
      </w:r>
    </w:p>
  </w:footnote>
  <w:footnote w:id="17">
    <w:p w:rsidR="00C246CB" w:rsidRPr="00781C68" w:rsidRDefault="00C246CB" w:rsidP="007139EC">
      <w:pPr>
        <w:pStyle w:val="FootnoteText"/>
      </w:pPr>
      <w:r>
        <w:rPr>
          <w:rStyle w:val="FootnoteReference"/>
        </w:rPr>
        <w:footnoteRef/>
      </w:r>
      <w:r>
        <w:t xml:space="preserve"> </w:t>
      </w:r>
      <w:r>
        <w:rPr>
          <w:smallCaps/>
        </w:rPr>
        <w:t xml:space="preserve">Idaho Indian Tribes Project, </w:t>
      </w:r>
      <w:r w:rsidRPr="00781C68">
        <w:t xml:space="preserve">http://www.idahogenealogy.com/indian/nez_perce_indian_reservation.htm </w:t>
      </w:r>
      <w:r>
        <w:t>(last visited Nov. 19, 2011).</w:t>
      </w:r>
    </w:p>
  </w:footnote>
  <w:footnote w:id="18">
    <w:p w:rsidR="00C246CB" w:rsidRPr="00DC3642" w:rsidRDefault="00C246CB" w:rsidP="007139EC">
      <w:pPr>
        <w:pStyle w:val="FootnoteText"/>
      </w:pPr>
      <w:r>
        <w:rPr>
          <w:rStyle w:val="FootnoteReference"/>
        </w:rPr>
        <w:footnoteRef/>
      </w:r>
      <w:r>
        <w:t xml:space="preserve"> </w:t>
      </w:r>
      <w:proofErr w:type="spellStart"/>
      <w:r>
        <w:rPr>
          <w:i/>
        </w:rPr>
        <w:t>Id.</w:t>
      </w:r>
      <w:r>
        <w:t>Subtle</w:t>
      </w:r>
      <w:proofErr w:type="spellEnd"/>
      <w:r>
        <w:t xml:space="preserve"> amendments requested by the tribe led to a third treaty, which was signed in 1868. This did not alter the reservation boundaries established by the 1863 treaty.  </w:t>
      </w:r>
    </w:p>
  </w:footnote>
  <w:footnote w:id="19">
    <w:p w:rsidR="00C246CB" w:rsidRDefault="00C246CB" w:rsidP="007139EC">
      <w:pPr>
        <w:pStyle w:val="FootnoteText"/>
      </w:pPr>
      <w:r>
        <w:rPr>
          <w:rStyle w:val="FootnoteReference"/>
        </w:rPr>
        <w:footnoteRef/>
      </w:r>
      <w:r>
        <w:t xml:space="preserve"> </w:t>
      </w:r>
      <w:proofErr w:type="gramStart"/>
      <w:r>
        <w:t>25 U.S.C.A. § 331 (repealed 1934).</w:t>
      </w:r>
      <w:proofErr w:type="gramEnd"/>
      <w:r>
        <w:t xml:space="preserve"> Also known as the General Allotment Act.</w:t>
      </w:r>
    </w:p>
  </w:footnote>
  <w:footnote w:id="20">
    <w:p w:rsidR="00C246CB" w:rsidRPr="0035706C" w:rsidRDefault="00C246CB" w:rsidP="007139EC">
      <w:pPr>
        <w:pStyle w:val="FootnoteText"/>
        <w:rPr>
          <w:i/>
        </w:rPr>
      </w:pPr>
      <w:r>
        <w:rPr>
          <w:rStyle w:val="FootnoteReference"/>
        </w:rPr>
        <w:footnoteRef/>
      </w:r>
      <w:r>
        <w:t xml:space="preserve"> </w:t>
      </w:r>
      <w:r>
        <w:rPr>
          <w:i/>
        </w:rPr>
        <w:t>Id.</w:t>
      </w:r>
    </w:p>
  </w:footnote>
  <w:footnote w:id="21">
    <w:p w:rsidR="00C246CB" w:rsidRPr="00C61158" w:rsidRDefault="00C246CB" w:rsidP="007139EC">
      <w:pPr>
        <w:pStyle w:val="FootnoteText"/>
      </w:pPr>
      <w:r>
        <w:rPr>
          <w:rStyle w:val="FootnoteReference"/>
        </w:rPr>
        <w:footnoteRef/>
      </w:r>
      <w:r>
        <w:t xml:space="preserve"> The Updated 2009 Economic Impact </w:t>
      </w:r>
      <w:proofErr w:type="spellStart"/>
      <w:r>
        <w:t>Analysies</w:t>
      </w:r>
      <w:proofErr w:type="spellEnd"/>
      <w:r>
        <w:t xml:space="preserve"> (sic) of the Nez Perce Tribe, </w:t>
      </w:r>
      <w:r w:rsidRPr="00A47DBF">
        <w:t>http://www.nezperce.org/official/PDF/Updated2009EcominicImpactAnalysisBrochure.pdf</w:t>
      </w:r>
      <w:r>
        <w:t>.</w:t>
      </w:r>
    </w:p>
  </w:footnote>
  <w:footnote w:id="22">
    <w:p w:rsidR="00C246CB" w:rsidRDefault="00C246CB" w:rsidP="007139EC">
      <w:pPr>
        <w:pStyle w:val="FootnoteText"/>
      </w:pPr>
      <w:r>
        <w:rPr>
          <w:rStyle w:val="FootnoteReference"/>
        </w:rPr>
        <w:footnoteRef/>
      </w:r>
      <w:r>
        <w:t xml:space="preserve"> </w:t>
      </w:r>
      <w:proofErr w:type="gramStart"/>
      <w:r>
        <w:t>18 U.S.C.A. § 1151 (West 2011).</w:t>
      </w:r>
      <w:proofErr w:type="gramEnd"/>
      <w:r>
        <w:t xml:space="preserve"> </w:t>
      </w:r>
    </w:p>
  </w:footnote>
  <w:footnote w:id="23">
    <w:p w:rsidR="00C246CB" w:rsidRDefault="00C246CB" w:rsidP="007139EC">
      <w:pPr>
        <w:pStyle w:val="FootnoteText"/>
      </w:pPr>
      <w:r>
        <w:rPr>
          <w:rStyle w:val="FootnoteReference"/>
        </w:rPr>
        <w:footnoteRef/>
      </w:r>
      <w:r>
        <w:t xml:space="preserve"> </w:t>
      </w:r>
      <w:proofErr w:type="spellStart"/>
      <w:proofErr w:type="gramStart"/>
      <w:r>
        <w:t>Solem</w:t>
      </w:r>
      <w:proofErr w:type="spellEnd"/>
      <w:r>
        <w:t xml:space="preserve"> v. </w:t>
      </w:r>
      <w:proofErr w:type="spellStart"/>
      <w:r>
        <w:t>Barlett</w:t>
      </w:r>
      <w:proofErr w:type="spellEnd"/>
      <w:r>
        <w:t>, 465 U.S. 463, 470 (1984) (Court applied a three-tiered analysis in determining if Congress had intended to diminish a reservation through distribution of surplus lands).</w:t>
      </w:r>
      <w:proofErr w:type="gramEnd"/>
    </w:p>
  </w:footnote>
  <w:footnote w:id="24">
    <w:p w:rsidR="00C246CB" w:rsidRPr="001400B3" w:rsidRDefault="00C246CB" w:rsidP="007139EC">
      <w:pPr>
        <w:pStyle w:val="FootnoteText"/>
      </w:pPr>
      <w:r>
        <w:rPr>
          <w:rStyle w:val="FootnoteReference"/>
        </w:rPr>
        <w:footnoteRef/>
      </w:r>
      <w:r>
        <w:t xml:space="preserve"> </w:t>
      </w:r>
      <w:proofErr w:type="gramStart"/>
      <w:r>
        <w:rPr>
          <w:i/>
        </w:rPr>
        <w:t xml:space="preserve">Id. </w:t>
      </w:r>
      <w:r>
        <w:t>at 467.</w:t>
      </w:r>
      <w:proofErr w:type="gramEnd"/>
    </w:p>
  </w:footnote>
  <w:footnote w:id="25">
    <w:p w:rsidR="00C246CB" w:rsidRDefault="00C246CB" w:rsidP="007139EC">
      <w:pPr>
        <w:pStyle w:val="FootnoteText"/>
      </w:pPr>
      <w:r>
        <w:rPr>
          <w:rStyle w:val="FootnoteReference"/>
        </w:rPr>
        <w:footnoteRef/>
      </w:r>
      <w:r>
        <w:t xml:space="preserve"> </w:t>
      </w:r>
      <w:proofErr w:type="gramStart"/>
      <w:r>
        <w:t>United States v. Webb, 219 F.3d 1127 (9</w:t>
      </w:r>
      <w:r w:rsidRPr="009E7255">
        <w:rPr>
          <w:vertAlign w:val="superscript"/>
        </w:rPr>
        <w:t>th</w:t>
      </w:r>
      <w:r>
        <w:t xml:space="preserve"> Cir. 2000).</w:t>
      </w:r>
      <w:proofErr w:type="gramEnd"/>
    </w:p>
  </w:footnote>
  <w:footnote w:id="26">
    <w:p w:rsidR="00C246CB" w:rsidRPr="009E7255" w:rsidRDefault="00C246CB" w:rsidP="007139EC">
      <w:pPr>
        <w:pStyle w:val="FootnoteText"/>
      </w:pPr>
      <w:r>
        <w:rPr>
          <w:rStyle w:val="FootnoteReference"/>
        </w:rPr>
        <w:footnoteRef/>
      </w:r>
      <w:r>
        <w:t xml:space="preserve"> </w:t>
      </w:r>
      <w:proofErr w:type="gramStart"/>
      <w:r>
        <w:rPr>
          <w:i/>
        </w:rPr>
        <w:t xml:space="preserve">Id. </w:t>
      </w:r>
      <w:r>
        <w:t>at 1135.</w:t>
      </w:r>
      <w:proofErr w:type="gramEnd"/>
    </w:p>
  </w:footnote>
  <w:footnote w:id="27">
    <w:p w:rsidR="00C246CB" w:rsidRDefault="00C246CB" w:rsidP="007139EC">
      <w:pPr>
        <w:pStyle w:val="FootnoteText"/>
      </w:pPr>
      <w:r>
        <w:rPr>
          <w:rStyle w:val="FootnoteReference"/>
        </w:rPr>
        <w:footnoteRef/>
      </w:r>
      <w:r>
        <w:t xml:space="preserve"> </w:t>
      </w:r>
      <w:proofErr w:type="spellStart"/>
      <w:proofErr w:type="gramStart"/>
      <w:r>
        <w:t>Brendale</w:t>
      </w:r>
      <w:proofErr w:type="spellEnd"/>
      <w:r>
        <w:t xml:space="preserve"> v. Confederated Bands &amp; Tribes of Yakima Indian Nation, 492 U.S. 408 (1989).</w:t>
      </w:r>
      <w:proofErr w:type="gramEnd"/>
    </w:p>
  </w:footnote>
  <w:footnote w:id="28">
    <w:p w:rsidR="00C246CB" w:rsidRPr="007B7C2C" w:rsidRDefault="00C246CB" w:rsidP="007139EC">
      <w:pPr>
        <w:pStyle w:val="FootnoteText"/>
      </w:pPr>
      <w:r>
        <w:rPr>
          <w:rStyle w:val="FootnoteReference"/>
        </w:rPr>
        <w:footnoteRef/>
      </w:r>
      <w:r>
        <w:t xml:space="preserve"> </w:t>
      </w:r>
      <w:proofErr w:type="gramStart"/>
      <w:r>
        <w:rPr>
          <w:i/>
        </w:rPr>
        <w:t xml:space="preserve">Id. </w:t>
      </w:r>
      <w:r>
        <w:t>at 431.</w:t>
      </w:r>
      <w:proofErr w:type="gramEnd"/>
    </w:p>
  </w:footnote>
  <w:footnote w:id="29">
    <w:p w:rsidR="00C246CB" w:rsidRDefault="00C246CB" w:rsidP="007139EC">
      <w:pPr>
        <w:pStyle w:val="FootnoteText"/>
      </w:pPr>
      <w:r>
        <w:rPr>
          <w:rStyle w:val="FootnoteReference"/>
        </w:rPr>
        <w:footnoteRef/>
      </w:r>
      <w:r>
        <w:t xml:space="preserve"> The Lapwai Creek Watershed lies primarily in Nez Perce County but also reaches into Idaho and Lewis counties. In addition to the cities of Lapwai, </w:t>
      </w:r>
      <w:proofErr w:type="spellStart"/>
      <w:r>
        <w:t>Culdesac</w:t>
      </w:r>
      <w:proofErr w:type="spellEnd"/>
      <w:r>
        <w:t xml:space="preserve"> and Sweetwater, the watershed also includes the unincorporated communities of Spalding, Sweetwater, </w:t>
      </w:r>
      <w:proofErr w:type="spellStart"/>
      <w:r>
        <w:t>Reubens</w:t>
      </w:r>
      <w:proofErr w:type="spellEnd"/>
      <w:r>
        <w:t xml:space="preserve">, and </w:t>
      </w:r>
      <w:proofErr w:type="spellStart"/>
      <w:r>
        <w:t>Slickpoo</w:t>
      </w:r>
      <w:proofErr w:type="spellEnd"/>
      <w:r>
        <w:t>.</w:t>
      </w:r>
    </w:p>
  </w:footnote>
  <w:footnote w:id="30">
    <w:p w:rsidR="00C246CB" w:rsidRDefault="00C246CB">
      <w:pPr>
        <w:pStyle w:val="FootnoteText"/>
        <w:numPr>
          <w:ins w:id="213" w:author="Unknown"/>
        </w:numPr>
      </w:pPr>
      <w:r>
        <w:rPr>
          <w:rStyle w:val="FootnoteReference"/>
        </w:rPr>
        <w:footnoteRef/>
      </w:r>
      <w:r>
        <w:t xml:space="preserve"> Professor Barbara </w:t>
      </w:r>
      <w:proofErr w:type="spellStart"/>
      <w:r>
        <w:t>Cosens</w:t>
      </w:r>
      <w:proofErr w:type="spellEnd"/>
      <w:r>
        <w:t xml:space="preserve">, Lecture to Water Resource 506 Class: Water Governance (Oct. 25, 2011). </w:t>
      </w:r>
    </w:p>
  </w:footnote>
  <w:footnote w:id="31">
    <w:p w:rsidR="00C246CB" w:rsidRPr="00CB311C" w:rsidRDefault="00C246CB" w:rsidP="00D43B54">
      <w:pPr>
        <w:pStyle w:val="FootnoteText"/>
      </w:pPr>
      <w:r w:rsidRPr="00CB311C">
        <w:rPr>
          <w:rStyle w:val="FootnoteReference"/>
        </w:rPr>
        <w:footnoteRef/>
      </w:r>
      <w:r w:rsidRPr="00CB311C">
        <w:t xml:space="preserve"> Walker et al.</w:t>
      </w:r>
      <w:r w:rsidRPr="00CB311C">
        <w:t xml:space="preserve"> </w:t>
      </w:r>
      <w:r w:rsidRPr="00CB311C">
        <w:rPr>
          <w:rFonts w:cs="Verdana"/>
        </w:rPr>
        <w:t xml:space="preserve">Resilience, adaptability and transformability in social–ecological systems. </w:t>
      </w:r>
      <w:proofErr w:type="gramStart"/>
      <w:r w:rsidRPr="00CB311C">
        <w:rPr>
          <w:rFonts w:cs="Verdana"/>
        </w:rPr>
        <w:t>9 Ecology and Society 5</w:t>
      </w:r>
      <w:r w:rsidRPr="00CB311C">
        <w:t xml:space="preserve"> 2004.</w:t>
      </w:r>
      <w:proofErr w:type="gramEnd"/>
      <w:r w:rsidRPr="00CB311C">
        <w:t xml:space="preserve"> </w:t>
      </w:r>
    </w:p>
  </w:footnote>
  <w:footnote w:id="32">
    <w:p w:rsidR="00C246CB" w:rsidRDefault="00C246CB" w:rsidP="00C47617">
      <w:pPr>
        <w:pStyle w:val="FootnoteText"/>
      </w:pPr>
      <w:r>
        <w:rPr>
          <w:rStyle w:val="FootnoteReference"/>
        </w:rPr>
        <w:footnoteRef/>
      </w:r>
      <w:r>
        <w:t xml:space="preserve"> Professor Barbara </w:t>
      </w:r>
      <w:proofErr w:type="spellStart"/>
      <w:r>
        <w:t>Cosens</w:t>
      </w:r>
      <w:proofErr w:type="spellEnd"/>
      <w:r>
        <w:t xml:space="preserve">, Lecture to Water Resource 506 Class: Water Governance (Oct. 25, 2011). </w:t>
      </w:r>
    </w:p>
    <w:p w:rsidR="00C246CB" w:rsidRDefault="00C246CB">
      <w:pPr>
        <w:pStyle w:val="FootnoteText"/>
      </w:pPr>
    </w:p>
  </w:footnote>
  <w:footnote w:id="33">
    <w:p w:rsidR="00C246CB" w:rsidRDefault="00C246CB">
      <w:pPr>
        <w:pStyle w:val="FootnoteText"/>
        <w:numPr>
          <w:ins w:id="214" w:author="Unknown"/>
        </w:numPr>
      </w:pPr>
      <w:r>
        <w:rPr>
          <w:rStyle w:val="FootnoteReference"/>
        </w:rPr>
        <w:footnoteRef/>
      </w:r>
      <w:r>
        <w:t xml:space="preserve"> Professor Barbara </w:t>
      </w:r>
      <w:proofErr w:type="spellStart"/>
      <w:r>
        <w:t>Cosens</w:t>
      </w:r>
      <w:proofErr w:type="spellEnd"/>
      <w:r>
        <w:t xml:space="preserve">, Lecture to Water Resource 506 Class: Water Governance (Oct. 25, 2011). </w:t>
      </w:r>
    </w:p>
  </w:footnote>
  <w:footnote w:id="34">
    <w:p w:rsidR="00C246CB" w:rsidRPr="009950C3" w:rsidRDefault="00C246CB">
      <w:pPr>
        <w:pStyle w:val="FootnoteText"/>
        <w:rPr>
          <w:u w:val="single"/>
        </w:rPr>
      </w:pPr>
      <w:r>
        <w:rPr>
          <w:rStyle w:val="FootnoteReference"/>
        </w:rPr>
        <w:footnoteRef/>
      </w:r>
      <w:r>
        <w:t xml:space="preserve"> </w:t>
      </w:r>
      <w:r>
        <w:rPr>
          <w:u w:val="single"/>
        </w:rPr>
        <w:t>Id.</w:t>
      </w:r>
    </w:p>
  </w:footnote>
  <w:footnote w:id="35">
    <w:p w:rsidR="00C246CB" w:rsidRDefault="00C246CB" w:rsidP="00D43B54">
      <w:pPr>
        <w:pStyle w:val="FootnoteText"/>
      </w:pPr>
      <w:r>
        <w:rPr>
          <w:rStyle w:val="FootnoteReference"/>
        </w:rPr>
        <w:footnoteRef/>
      </w:r>
      <w:r>
        <w:t xml:space="preserve"> </w:t>
      </w:r>
      <w:proofErr w:type="gramStart"/>
      <w:r>
        <w:t>Situational assessment, page 4.</w:t>
      </w:r>
      <w:proofErr w:type="gramEnd"/>
      <w:r>
        <w:t xml:space="preserve"> </w:t>
      </w:r>
    </w:p>
  </w:footnote>
  <w:footnote w:id="36">
    <w:p w:rsidR="00C246CB" w:rsidRDefault="00C246CB" w:rsidP="00D43B54">
      <w:pPr>
        <w:pStyle w:val="FootnoteText"/>
      </w:pPr>
      <w:r>
        <w:rPr>
          <w:rStyle w:val="FootnoteReference"/>
        </w:rPr>
        <w:footnoteRef/>
      </w:r>
      <w:r>
        <w:t xml:space="preserve"> </w:t>
      </w:r>
      <w:proofErr w:type="gramStart"/>
      <w:r>
        <w:t>Situational assessment, page 4.</w:t>
      </w:r>
      <w:proofErr w:type="gramEnd"/>
      <w:r>
        <w:t xml:space="preserve"> </w:t>
      </w:r>
    </w:p>
    <w:p w:rsidR="00C246CB" w:rsidRDefault="00C246CB" w:rsidP="00D43B54">
      <w:pPr>
        <w:pStyle w:val="FootnoteText"/>
      </w:pPr>
      <w:r w:rsidRPr="00C133CD">
        <w:rPr>
          <w:vertAlign w:val="superscript"/>
        </w:rPr>
        <w:t>22</w:t>
      </w:r>
      <w:r>
        <w:rPr>
          <w:vertAlign w:val="superscript"/>
        </w:rPr>
        <w:t xml:space="preserve"> </w:t>
      </w:r>
      <w:r>
        <w:t>Situational assessment, page 26</w:t>
      </w:r>
    </w:p>
    <w:p w:rsidR="00C246CB" w:rsidRPr="00291EA8" w:rsidRDefault="00C246CB" w:rsidP="00D43B54">
      <w:pPr>
        <w:pStyle w:val="FootnoteText"/>
        <w:rPr>
          <w:u w:val="single"/>
          <w:vertAlign w:val="superscript"/>
        </w:rPr>
      </w:pPr>
      <w:r w:rsidRPr="00291EA8">
        <w:rPr>
          <w:vertAlign w:val="superscript"/>
        </w:rPr>
        <w:t>23</w:t>
      </w:r>
      <w:r>
        <w:rPr>
          <w:vertAlign w:val="superscript"/>
        </w:rPr>
        <w:t xml:space="preserve"> </w:t>
      </w:r>
      <w:r w:rsidRPr="00D43B54">
        <w:rPr>
          <w:rFonts w:cs="Times New Roman"/>
        </w:rPr>
        <w:t>(</w:t>
      </w:r>
      <w:sdt>
        <w:sdtPr>
          <w:rPr>
            <w:rFonts w:cs="Times New Roman"/>
          </w:rPr>
          <w:id w:val="21372666"/>
          <w:citation/>
        </w:sdtPr>
        <w:sdtEndPr/>
        <w:sdtContent>
          <w:r w:rsidRPr="00D43B54">
            <w:rPr>
              <w:rFonts w:cs="Times New Roman"/>
            </w:rPr>
            <w:fldChar w:fldCharType="begin"/>
          </w:r>
          <w:r w:rsidRPr="00D43B54">
            <w:rPr>
              <w:rFonts w:cs="Times New Roman"/>
            </w:rPr>
            <w:instrText xml:space="preserve"> CITATION Nat08 \l 1033 </w:instrText>
          </w:r>
          <w:r w:rsidRPr="00D43B54">
            <w:rPr>
              <w:rFonts w:cs="Times New Roman"/>
            </w:rPr>
            <w:fldChar w:fldCharType="separate"/>
          </w:r>
          <w:r>
            <w:rPr>
              <w:rFonts w:cs="Times New Roman"/>
              <w:noProof/>
            </w:rPr>
            <w:t xml:space="preserve"> National Marine Fisheries Service.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Pr="00D43B54">
            <w:rPr>
              <w:rFonts w:cs="Times New Roman"/>
              <w:noProof/>
            </w:rPr>
            <w:fldChar w:fldCharType="end"/>
          </w:r>
        </w:sdtContent>
      </w:sdt>
    </w:p>
    <w:p w:rsidR="00C246CB" w:rsidRPr="00C133CD" w:rsidRDefault="00C246CB" w:rsidP="00D43B54">
      <w:pPr>
        <w:pStyle w:val="FootnoteText"/>
      </w:pPr>
    </w:p>
  </w:footnote>
  <w:footnote w:id="37">
    <w:p w:rsidR="00C246CB" w:rsidRDefault="00C246CB">
      <w:pPr>
        <w:pStyle w:val="FootnoteText"/>
      </w:pPr>
      <w:r>
        <w:rPr>
          <w:rStyle w:val="FootnoteReference"/>
        </w:rPr>
        <w:footnoteRef/>
      </w:r>
      <w:r>
        <w:t xml:space="preserve"> </w:t>
      </w:r>
      <w:proofErr w:type="gramStart"/>
      <w:r>
        <w:rPr>
          <w:smallCaps/>
        </w:rPr>
        <w:t xml:space="preserve">Shannon Richardson and Lynn Rasmussen, Strategy for the Ecological Restoration of Lapwai Creek Watershed </w:t>
      </w:r>
      <w:r>
        <w:rPr>
          <w:rFonts w:cs="Times New Roman"/>
        </w:rPr>
        <w:t>iii</w:t>
      </w:r>
      <w:r>
        <w:rPr>
          <w:smallCaps/>
        </w:rPr>
        <w:t>, 17 (2007).</w:t>
      </w:r>
      <w:proofErr w:type="gramEnd"/>
    </w:p>
  </w:footnote>
  <w:footnote w:id="38">
    <w:p w:rsidR="00C246CB" w:rsidRDefault="00C246CB">
      <w:pPr>
        <w:pStyle w:val="FootnoteText"/>
      </w:pPr>
      <w:r>
        <w:rPr>
          <w:rStyle w:val="FootnoteReference"/>
        </w:rPr>
        <w:footnoteRef/>
      </w:r>
      <w:r>
        <w:t xml:space="preserve"> </w:t>
      </w:r>
      <w:r>
        <w:rPr>
          <w:smallCaps/>
        </w:rPr>
        <w:t xml:space="preserve">Barbara </w:t>
      </w:r>
      <w:proofErr w:type="spellStart"/>
      <w:r>
        <w:rPr>
          <w:smallCaps/>
        </w:rPr>
        <w:t>Cosens</w:t>
      </w:r>
      <w:proofErr w:type="spellEnd"/>
      <w:r>
        <w:rPr>
          <w:smallCaps/>
        </w:rPr>
        <w:t xml:space="preserve"> and Mark Williams, Resilience and Water Governance: Adaptive Governance in the Columbia River Basin 6 (2011).</w:t>
      </w:r>
    </w:p>
  </w:footnote>
  <w:footnote w:id="39">
    <w:p w:rsidR="00C246CB" w:rsidRDefault="00C246CB">
      <w:pPr>
        <w:pStyle w:val="FootnoteText"/>
      </w:pPr>
      <w:r>
        <w:rPr>
          <w:rStyle w:val="FootnoteReference"/>
        </w:rPr>
        <w:footnoteRef/>
      </w:r>
      <w:r>
        <w:t xml:space="preserve"> </w:t>
      </w:r>
      <w:proofErr w:type="gramStart"/>
      <w:r>
        <w:rPr>
          <w:smallCaps/>
        </w:rPr>
        <w:t>Richardson  and</w:t>
      </w:r>
      <w:proofErr w:type="gramEnd"/>
      <w:r>
        <w:rPr>
          <w:smallCaps/>
        </w:rPr>
        <w:t xml:space="preserve"> Rasmussen, </w:t>
      </w:r>
      <w:r>
        <w:rPr>
          <w:i/>
        </w:rPr>
        <w:t xml:space="preserve">supra </w:t>
      </w:r>
      <w:r>
        <w:t>note 26, at 25.</w:t>
      </w:r>
    </w:p>
  </w:footnote>
  <w:footnote w:id="40">
    <w:p w:rsidR="00C246CB" w:rsidRDefault="00C246CB">
      <w:pPr>
        <w:pStyle w:val="FootnoteText"/>
      </w:pPr>
      <w:r>
        <w:rPr>
          <w:rStyle w:val="FootnoteReference"/>
        </w:rPr>
        <w:footnoteRef/>
      </w:r>
      <w:r>
        <w:t xml:space="preserve"> </w:t>
      </w:r>
      <w:proofErr w:type="gramStart"/>
      <w:r>
        <w:rPr>
          <w:smallCaps/>
        </w:rPr>
        <w:t>Richardson  and</w:t>
      </w:r>
      <w:proofErr w:type="gramEnd"/>
      <w:r>
        <w:rPr>
          <w:smallCaps/>
        </w:rPr>
        <w:t xml:space="preserve"> Rasmussen, </w:t>
      </w:r>
      <w:r>
        <w:rPr>
          <w:i/>
        </w:rPr>
        <w:t xml:space="preserve">supra </w:t>
      </w:r>
      <w:r>
        <w:t>note 26, at 23.</w:t>
      </w:r>
    </w:p>
  </w:footnote>
  <w:footnote w:id="41">
    <w:p w:rsidR="00C246CB" w:rsidRDefault="00C246CB">
      <w:pPr>
        <w:pStyle w:val="FootnoteText"/>
      </w:pPr>
      <w:r>
        <w:rPr>
          <w:rStyle w:val="FootnoteReference"/>
        </w:rPr>
        <w:footnoteRef/>
      </w:r>
      <w:r>
        <w:t xml:space="preserve"> </w:t>
      </w:r>
      <w:r>
        <w:rPr>
          <w:smallCaps/>
        </w:rPr>
        <w:t xml:space="preserve">Richardson  and Rasmussen, </w:t>
      </w:r>
      <w:r>
        <w:rPr>
          <w:i/>
        </w:rPr>
        <w:t xml:space="preserve">supra </w:t>
      </w:r>
      <w:r>
        <w:t xml:space="preserve">note 26, at </w:t>
      </w:r>
      <w:r>
        <w:t>25</w:t>
      </w:r>
    </w:p>
  </w:footnote>
  <w:footnote w:id="42">
    <w:p w:rsidR="00C246CB" w:rsidRDefault="00C246CB">
      <w:pPr>
        <w:pStyle w:val="FootnoteText"/>
      </w:pPr>
      <w:r>
        <w:rPr>
          <w:rStyle w:val="FootnoteReference"/>
        </w:rPr>
        <w:footnoteRef/>
      </w:r>
      <w:r>
        <w:t xml:space="preserve"> </w:t>
      </w:r>
      <w:r>
        <w:rPr>
          <w:smallCaps/>
        </w:rPr>
        <w:t xml:space="preserve">Richard B. </w:t>
      </w:r>
      <w:proofErr w:type="spellStart"/>
      <w:r>
        <w:rPr>
          <w:smallCaps/>
        </w:rPr>
        <w:t>Hartson</w:t>
      </w:r>
      <w:proofErr w:type="spellEnd"/>
      <w:r>
        <w:rPr>
          <w:smallCaps/>
        </w:rPr>
        <w:t>, A Comparative Analysis of Habitat and Juvenile Steelhead (</w:t>
      </w:r>
      <w:proofErr w:type="spellStart"/>
      <w:r>
        <w:rPr>
          <w:i/>
          <w:smallCaps/>
        </w:rPr>
        <w:t>Oncorhynchus</w:t>
      </w:r>
      <w:proofErr w:type="spellEnd"/>
      <w:r>
        <w:rPr>
          <w:i/>
          <w:smallCaps/>
        </w:rPr>
        <w:t xml:space="preserve"> </w:t>
      </w:r>
      <w:proofErr w:type="spellStart"/>
      <w:r>
        <w:rPr>
          <w:i/>
          <w:smallCaps/>
        </w:rPr>
        <w:t>mykiss</w:t>
      </w:r>
      <w:proofErr w:type="spellEnd"/>
      <w:r>
        <w:rPr>
          <w:i/>
          <w:smallCaps/>
        </w:rPr>
        <w:t xml:space="preserve">) Demographics in an Altered </w:t>
      </w:r>
      <w:proofErr w:type="gramStart"/>
      <w:r>
        <w:rPr>
          <w:i/>
          <w:smallCaps/>
        </w:rPr>
        <w:t xml:space="preserve">Watershed  </w:t>
      </w:r>
      <w:r>
        <w:rPr>
          <w:smallCaps/>
        </w:rPr>
        <w:t>(</w:t>
      </w:r>
      <w:proofErr w:type="gramEnd"/>
      <w:r>
        <w:rPr>
          <w:smallCaps/>
        </w:rPr>
        <w:t>2010).</w:t>
      </w:r>
    </w:p>
  </w:footnote>
  <w:footnote w:id="43">
    <w:p w:rsidR="00C246CB" w:rsidRDefault="00C246CB">
      <w:pPr>
        <w:pStyle w:val="FootnoteText"/>
      </w:pPr>
      <w:r>
        <w:rPr>
          <w:rStyle w:val="FootnoteReference"/>
        </w:rPr>
        <w:footnoteRef/>
      </w:r>
      <w:r>
        <w:t xml:space="preserve"> </w:t>
      </w:r>
      <w:r>
        <w:rPr>
          <w:smallCaps/>
        </w:rPr>
        <w:t xml:space="preserve">Richardson  and Rasmussen, </w:t>
      </w:r>
      <w:r>
        <w:rPr>
          <w:i/>
        </w:rPr>
        <w:t xml:space="preserve">supra </w:t>
      </w:r>
      <w:r>
        <w:t xml:space="preserve">note 26, at </w:t>
      </w:r>
      <w:r>
        <w:t>27</w:t>
      </w:r>
    </w:p>
  </w:footnote>
  <w:footnote w:id="44">
    <w:p w:rsidR="00C246CB" w:rsidRDefault="00C246CB">
      <w:pPr>
        <w:pStyle w:val="FootnoteText"/>
      </w:pPr>
      <w:r>
        <w:rPr>
          <w:rStyle w:val="FootnoteReference"/>
        </w:rPr>
        <w:footnoteRef/>
      </w:r>
      <w:r>
        <w:t xml:space="preserve"> </w:t>
      </w:r>
      <w:proofErr w:type="gramStart"/>
      <w:r w:rsidRPr="00D43B54">
        <w:rPr>
          <w:rFonts w:cs="Times New Roman"/>
        </w:rPr>
        <w:t>(</w:t>
      </w:r>
      <w:sdt>
        <w:sdtPr>
          <w:rPr>
            <w:rFonts w:cs="Times New Roman"/>
          </w:rPr>
          <w:id w:val="54924759"/>
          <w:citation/>
        </w:sdtPr>
        <w:sdtEndPr/>
        <w:sdtContent>
          <w:r w:rsidRPr="00D43B54">
            <w:rPr>
              <w:rFonts w:cs="Times New Roman"/>
            </w:rPr>
            <w:fldChar w:fldCharType="begin"/>
          </w:r>
          <w:r w:rsidRPr="00D43B54">
            <w:rPr>
              <w:rFonts w:cs="Times New Roman"/>
            </w:rPr>
            <w:instrText xml:space="preserve"> CITATION Nat08 \l 1033 </w:instrText>
          </w:r>
          <w:r w:rsidRPr="00D43B54">
            <w:rPr>
              <w:rFonts w:cs="Times New Roman"/>
            </w:rPr>
            <w:fldChar w:fldCharType="separate"/>
          </w:r>
          <w:r>
            <w:rPr>
              <w:rFonts w:cs="Times New Roman"/>
              <w:noProof/>
            </w:rPr>
            <w:t xml:space="preserve"> National Marine Fisheries Service.</w:t>
          </w:r>
          <w:proofErr w:type="gramEnd"/>
          <w:r>
            <w:rPr>
              <w:rFonts w:cs="Times New Roman"/>
              <w:noProof/>
            </w:rPr>
            <w:t xml:space="preserv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Pr="00D43B54">
            <w:rPr>
              <w:rFonts w:cs="Times New Roman"/>
              <w:noProof/>
            </w:rPr>
            <w:fldChar w:fldCharType="end"/>
          </w:r>
        </w:sdtContent>
      </w:sdt>
    </w:p>
  </w:footnote>
  <w:footnote w:id="45">
    <w:p w:rsidR="00C246CB" w:rsidRDefault="00C246CB">
      <w:pPr>
        <w:pStyle w:val="FootnoteText"/>
      </w:pPr>
      <w:r>
        <w:rPr>
          <w:rStyle w:val="FootnoteReference"/>
        </w:rPr>
        <w:footnoteRef/>
      </w:r>
      <w:r>
        <w:t xml:space="preserve"> </w:t>
      </w:r>
      <w:r>
        <w:rPr>
          <w:smallCaps/>
        </w:rPr>
        <w:t xml:space="preserve">Ashley Williams, Floodplain Delineation Methodology Utilizing </w:t>
      </w:r>
      <w:proofErr w:type="spellStart"/>
      <w:r>
        <w:rPr>
          <w:smallCaps/>
        </w:rPr>
        <w:t>Lidar</w:t>
      </w:r>
      <w:proofErr w:type="spellEnd"/>
      <w:r>
        <w:rPr>
          <w:smallCaps/>
        </w:rPr>
        <w:t xml:space="preserve"> Data with Attention to Urban Effects, Climate Change, And Habitat </w:t>
      </w:r>
      <w:proofErr w:type="spellStart"/>
      <w:r>
        <w:rPr>
          <w:smallCaps/>
        </w:rPr>
        <w:t>COnnectivity</w:t>
      </w:r>
      <w:proofErr w:type="spellEnd"/>
      <w:r>
        <w:rPr>
          <w:smallCaps/>
        </w:rPr>
        <w:t xml:space="preserve"> in Lapwai Creek, Idaho 115 (2011).</w:t>
      </w:r>
      <w:r w:rsidRPr="00D43B54">
        <w:rPr>
          <w:rFonts w:cs="Times New Roman"/>
        </w:rPr>
        <w:t xml:space="preserve">  </w:t>
      </w:r>
    </w:p>
  </w:footnote>
  <w:footnote w:id="46">
    <w:p w:rsidR="00C246CB" w:rsidRDefault="00C246CB">
      <w:pPr>
        <w:pStyle w:val="FootnoteText"/>
      </w:pPr>
      <w:r>
        <w:rPr>
          <w:rStyle w:val="FootnoteReference"/>
        </w:rPr>
        <w:footnoteRef/>
      </w:r>
      <w:r>
        <w:t xml:space="preserve"> </w:t>
      </w:r>
      <w:sdt>
        <w:sdtPr>
          <w:rPr>
            <w:rFonts w:cs="Times New Roman"/>
          </w:rPr>
          <w:id w:val="54924760"/>
          <w:citation/>
        </w:sdtPr>
        <w:sdtEndPr/>
        <w:sdtContent>
          <w:r w:rsidRPr="00D43B54">
            <w:rPr>
              <w:rFonts w:cs="Times New Roman"/>
            </w:rPr>
            <w:fldChar w:fldCharType="begin"/>
          </w:r>
          <w:r w:rsidRPr="00D43B54">
            <w:rPr>
              <w:rFonts w:cs="Times New Roman"/>
            </w:rPr>
            <w:instrText xml:space="preserve"> CITATION Nat08 \l 1033 </w:instrText>
          </w:r>
          <w:r w:rsidRPr="00D43B54">
            <w:rPr>
              <w:rFonts w:cs="Times New Roman"/>
            </w:rPr>
            <w:fldChar w:fldCharType="separate"/>
          </w:r>
          <w:r>
            <w:rPr>
              <w:rFonts w:cs="Times New Roman"/>
              <w:noProof/>
            </w:rPr>
            <w:t xml:space="preserve">National Marine Fisheries Service.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Pr="00D43B54">
            <w:rPr>
              <w:rFonts w:cs="Times New Roman"/>
              <w:noProof/>
            </w:rPr>
            <w:fldChar w:fldCharType="end"/>
          </w:r>
        </w:sdtContent>
      </w:sdt>
    </w:p>
  </w:footnote>
  <w:footnote w:id="47">
    <w:p w:rsidR="00C246CB" w:rsidRDefault="00C246CB">
      <w:pPr>
        <w:pStyle w:val="FootnoteText"/>
      </w:pPr>
      <w:r>
        <w:rPr>
          <w:rStyle w:val="FootnoteReference"/>
        </w:rPr>
        <w:footnoteRef/>
      </w:r>
      <w:r>
        <w:t xml:space="preserve"> </w:t>
      </w:r>
      <w:r w:rsidRPr="00D43B54">
        <w:rPr>
          <w:rFonts w:cs="Times New Roman"/>
        </w:rPr>
        <w:t>(NMFS 2008)</w:t>
      </w:r>
    </w:p>
  </w:footnote>
  <w:footnote w:id="48">
    <w:p w:rsidR="00C246CB" w:rsidRDefault="00C246CB">
      <w:pPr>
        <w:pStyle w:val="FootnoteText"/>
      </w:pPr>
      <w:r>
        <w:rPr>
          <w:rStyle w:val="FootnoteReference"/>
        </w:rPr>
        <w:footnoteRef/>
      </w:r>
      <w:r>
        <w:t xml:space="preserve"> </w:t>
      </w:r>
      <w:proofErr w:type="gramStart"/>
      <w:r>
        <w:rPr>
          <w:smallCaps/>
        </w:rPr>
        <w:t>Richardson  and</w:t>
      </w:r>
      <w:proofErr w:type="gramEnd"/>
      <w:r>
        <w:rPr>
          <w:smallCaps/>
        </w:rPr>
        <w:t xml:space="preserve"> Rasmussen, </w:t>
      </w:r>
      <w:r>
        <w:rPr>
          <w:i/>
        </w:rPr>
        <w:t xml:space="preserve">supra </w:t>
      </w:r>
      <w:r>
        <w:t>note 26, at 6.</w:t>
      </w:r>
    </w:p>
  </w:footnote>
  <w:footnote w:id="49">
    <w:p w:rsidR="00C246CB" w:rsidRDefault="00C246CB">
      <w:pPr>
        <w:pStyle w:val="FootnoteText"/>
      </w:pPr>
      <w:r>
        <w:rPr>
          <w:rStyle w:val="FootnoteReference"/>
        </w:rPr>
        <w:footnoteRef/>
      </w:r>
      <w:r>
        <w:t xml:space="preserve"> </w:t>
      </w:r>
      <w:proofErr w:type="gramStart"/>
      <w:r>
        <w:rPr>
          <w:smallCaps/>
        </w:rPr>
        <w:t>Richardson  and</w:t>
      </w:r>
      <w:proofErr w:type="gramEnd"/>
      <w:r>
        <w:rPr>
          <w:smallCaps/>
        </w:rPr>
        <w:t xml:space="preserve"> Rasmussen, </w:t>
      </w:r>
      <w:r>
        <w:rPr>
          <w:i/>
        </w:rPr>
        <w:t xml:space="preserve">supra </w:t>
      </w:r>
      <w:r>
        <w:t>note 26, at 45.</w:t>
      </w:r>
    </w:p>
  </w:footnote>
  <w:footnote w:id="50">
    <w:p w:rsidR="00C246CB" w:rsidRDefault="00C246CB">
      <w:pPr>
        <w:pStyle w:val="FootnoteText"/>
      </w:pPr>
      <w:r>
        <w:rPr>
          <w:rStyle w:val="FootnoteReference"/>
        </w:rPr>
        <w:footnoteRef/>
      </w:r>
      <w:r>
        <w:t xml:space="preserve"> </w:t>
      </w:r>
      <w:r>
        <w:rPr>
          <w:smallCaps/>
        </w:rPr>
        <w:t>Brian Kennedy, Lecture entitled: “The Ecology of Rivers and Salmon” (Oct. 13, 2011).</w:t>
      </w:r>
    </w:p>
  </w:footnote>
  <w:footnote w:id="51">
    <w:p w:rsidR="00C246CB" w:rsidRDefault="00C246CB">
      <w:pPr>
        <w:pStyle w:val="FootnoteText"/>
      </w:pPr>
      <w:r>
        <w:rPr>
          <w:rStyle w:val="FootnoteReference"/>
        </w:rPr>
        <w:footnoteRef/>
      </w:r>
      <w:r>
        <w:t xml:space="preserve"> T.C. </w:t>
      </w:r>
      <w:proofErr w:type="spellStart"/>
      <w:r>
        <w:rPr>
          <w:smallCaps/>
        </w:rPr>
        <w:t>Bjornn</w:t>
      </w:r>
      <w:proofErr w:type="spellEnd"/>
      <w:r>
        <w:rPr>
          <w:smallCaps/>
        </w:rPr>
        <w:t xml:space="preserve"> and D.W. </w:t>
      </w:r>
      <w:proofErr w:type="spellStart"/>
      <w:r>
        <w:rPr>
          <w:smallCaps/>
        </w:rPr>
        <w:t>Reisner</w:t>
      </w:r>
      <w:proofErr w:type="spellEnd"/>
      <w:r>
        <w:rPr>
          <w:smallCaps/>
        </w:rPr>
        <w:t xml:space="preserve">, </w:t>
      </w:r>
      <w:r w:rsidRPr="00FF696D">
        <w:rPr>
          <w:smallCaps/>
        </w:rPr>
        <w:t xml:space="preserve">Influences of Forest and Rangeland Management on </w:t>
      </w:r>
      <w:proofErr w:type="spellStart"/>
      <w:r w:rsidRPr="00FF696D">
        <w:rPr>
          <w:smallCaps/>
        </w:rPr>
        <w:t>Salmonid</w:t>
      </w:r>
      <w:proofErr w:type="spellEnd"/>
      <w:r w:rsidRPr="00FF696D">
        <w:rPr>
          <w:smallCaps/>
        </w:rPr>
        <w:t xml:space="preserve"> Fishes and Their Habitats</w:t>
      </w:r>
      <w:r>
        <w:rPr>
          <w:smallCaps/>
        </w:rPr>
        <w:t xml:space="preserve"> 85 (</w:t>
      </w:r>
      <w:r w:rsidRPr="00FF696D">
        <w:t>W.R. Meehan ed.</w:t>
      </w:r>
      <w:r>
        <w:t xml:space="preserve"> 1991)</w:t>
      </w:r>
      <w:r w:rsidRPr="00D43B54">
        <w:rPr>
          <w:rFonts w:cs="Times New Roman"/>
        </w:rPr>
        <w:t xml:space="preserve">; </w:t>
      </w:r>
      <w:proofErr w:type="gramStart"/>
      <w:r>
        <w:rPr>
          <w:smallCaps/>
        </w:rPr>
        <w:t>Richardson  and</w:t>
      </w:r>
      <w:proofErr w:type="gramEnd"/>
      <w:r>
        <w:rPr>
          <w:smallCaps/>
        </w:rPr>
        <w:t xml:space="preserve"> Rasmussen, </w:t>
      </w:r>
      <w:r>
        <w:rPr>
          <w:i/>
        </w:rPr>
        <w:t xml:space="preserve">supra </w:t>
      </w:r>
      <w:r>
        <w:t>note 26, at 21.</w:t>
      </w:r>
      <w:r w:rsidRPr="00D43B54">
        <w:rPr>
          <w:rFonts w:cs="Times New Roman"/>
        </w:rPr>
        <w:t xml:space="preserve"> </w:t>
      </w:r>
    </w:p>
  </w:footnote>
  <w:footnote w:id="52">
    <w:p w:rsidR="00C246CB" w:rsidRDefault="00C246CB" w:rsidP="00073263">
      <w:pPr>
        <w:pStyle w:val="FootnoteText"/>
      </w:pPr>
      <w:r>
        <w:rPr>
          <w:rStyle w:val="FootnoteReference"/>
        </w:rPr>
        <w:footnoteRef/>
      </w:r>
      <w:r>
        <w:t xml:space="preserve"> Situational assessment, page 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6CB" w:rsidRDefault="00C246CB" w:rsidP="00164D2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246CB" w:rsidRDefault="00C246CB">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6CB" w:rsidRDefault="00C246CB" w:rsidP="00164D2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A6523">
      <w:rPr>
        <w:rStyle w:val="PageNumber"/>
        <w:noProof/>
      </w:rPr>
      <w:t>23</w:t>
    </w:r>
    <w:r>
      <w:rPr>
        <w:rStyle w:val="PageNumber"/>
      </w:rPr>
      <w:fldChar w:fldCharType="end"/>
    </w:r>
  </w:p>
  <w:p w:rsidR="00C246CB" w:rsidRDefault="00C246CB">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640BD5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0FE2006"/>
    <w:multiLevelType w:val="hybridMultilevel"/>
    <w:tmpl w:val="7DB4E95A"/>
    <w:lvl w:ilvl="0" w:tplc="F0B6089A">
      <w:start w:val="1"/>
      <w:numFmt w:val="upperRoman"/>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embedSystemFonts/>
  <w:proofState w:spelling="clean" w:grammar="clean"/>
  <w:trackRevision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A310E7"/>
    <w:rsid w:val="00000ED3"/>
    <w:rsid w:val="00006242"/>
    <w:rsid w:val="000115A2"/>
    <w:rsid w:val="0002108A"/>
    <w:rsid w:val="00021AA8"/>
    <w:rsid w:val="00053174"/>
    <w:rsid w:val="00073263"/>
    <w:rsid w:val="000874ED"/>
    <w:rsid w:val="0009536E"/>
    <w:rsid w:val="000A6E67"/>
    <w:rsid w:val="000E0657"/>
    <w:rsid w:val="000E50C0"/>
    <w:rsid w:val="00151AC1"/>
    <w:rsid w:val="00164D24"/>
    <w:rsid w:val="001900EA"/>
    <w:rsid w:val="0019576B"/>
    <w:rsid w:val="001963E9"/>
    <w:rsid w:val="001C4FA0"/>
    <w:rsid w:val="001E0383"/>
    <w:rsid w:val="002440EC"/>
    <w:rsid w:val="00247334"/>
    <w:rsid w:val="00280A07"/>
    <w:rsid w:val="0028115B"/>
    <w:rsid w:val="00291EA8"/>
    <w:rsid w:val="002C438F"/>
    <w:rsid w:val="00330376"/>
    <w:rsid w:val="003403AB"/>
    <w:rsid w:val="00341CFF"/>
    <w:rsid w:val="00361E59"/>
    <w:rsid w:val="00386249"/>
    <w:rsid w:val="003967AD"/>
    <w:rsid w:val="003A5274"/>
    <w:rsid w:val="003E0519"/>
    <w:rsid w:val="00403998"/>
    <w:rsid w:val="00435EBD"/>
    <w:rsid w:val="00471951"/>
    <w:rsid w:val="0047310E"/>
    <w:rsid w:val="00493403"/>
    <w:rsid w:val="004A4C35"/>
    <w:rsid w:val="004D6ACE"/>
    <w:rsid w:val="004F4B0D"/>
    <w:rsid w:val="0051208A"/>
    <w:rsid w:val="0052150E"/>
    <w:rsid w:val="0055203D"/>
    <w:rsid w:val="005853D9"/>
    <w:rsid w:val="005A4637"/>
    <w:rsid w:val="005E2177"/>
    <w:rsid w:val="005E7461"/>
    <w:rsid w:val="00607841"/>
    <w:rsid w:val="00616569"/>
    <w:rsid w:val="006175F3"/>
    <w:rsid w:val="00642F64"/>
    <w:rsid w:val="00651985"/>
    <w:rsid w:val="006742BF"/>
    <w:rsid w:val="006C44CA"/>
    <w:rsid w:val="006D2472"/>
    <w:rsid w:val="006E5741"/>
    <w:rsid w:val="0070015E"/>
    <w:rsid w:val="007139EC"/>
    <w:rsid w:val="007449E4"/>
    <w:rsid w:val="00753C6B"/>
    <w:rsid w:val="007622BB"/>
    <w:rsid w:val="00765C3F"/>
    <w:rsid w:val="00767587"/>
    <w:rsid w:val="00770DD4"/>
    <w:rsid w:val="007809EC"/>
    <w:rsid w:val="007F4ECE"/>
    <w:rsid w:val="008001A9"/>
    <w:rsid w:val="0080138D"/>
    <w:rsid w:val="00803520"/>
    <w:rsid w:val="0080433F"/>
    <w:rsid w:val="0081066C"/>
    <w:rsid w:val="00844A84"/>
    <w:rsid w:val="00862A1A"/>
    <w:rsid w:val="00877EAC"/>
    <w:rsid w:val="00881716"/>
    <w:rsid w:val="008B11D2"/>
    <w:rsid w:val="008D1CC0"/>
    <w:rsid w:val="00927CCE"/>
    <w:rsid w:val="0093064A"/>
    <w:rsid w:val="00943724"/>
    <w:rsid w:val="0095423E"/>
    <w:rsid w:val="00966E2F"/>
    <w:rsid w:val="00972C81"/>
    <w:rsid w:val="0099383F"/>
    <w:rsid w:val="009950C3"/>
    <w:rsid w:val="009A3DF6"/>
    <w:rsid w:val="009A6523"/>
    <w:rsid w:val="009B1D59"/>
    <w:rsid w:val="009D610E"/>
    <w:rsid w:val="009E5937"/>
    <w:rsid w:val="00A06D24"/>
    <w:rsid w:val="00A17128"/>
    <w:rsid w:val="00A310E7"/>
    <w:rsid w:val="00A35F74"/>
    <w:rsid w:val="00A72A68"/>
    <w:rsid w:val="00A82431"/>
    <w:rsid w:val="00A844DC"/>
    <w:rsid w:val="00AA73F6"/>
    <w:rsid w:val="00AB10DF"/>
    <w:rsid w:val="00AE6092"/>
    <w:rsid w:val="00AF12EA"/>
    <w:rsid w:val="00B06093"/>
    <w:rsid w:val="00B066D7"/>
    <w:rsid w:val="00B15D9F"/>
    <w:rsid w:val="00B16C2F"/>
    <w:rsid w:val="00B240E1"/>
    <w:rsid w:val="00B54648"/>
    <w:rsid w:val="00B63945"/>
    <w:rsid w:val="00B63AFB"/>
    <w:rsid w:val="00B95085"/>
    <w:rsid w:val="00BB129F"/>
    <w:rsid w:val="00BB7F1D"/>
    <w:rsid w:val="00BC1112"/>
    <w:rsid w:val="00BC24F1"/>
    <w:rsid w:val="00BF25E1"/>
    <w:rsid w:val="00C133CD"/>
    <w:rsid w:val="00C246CB"/>
    <w:rsid w:val="00C4720B"/>
    <w:rsid w:val="00C47617"/>
    <w:rsid w:val="00C62A2B"/>
    <w:rsid w:val="00C661D6"/>
    <w:rsid w:val="00C8586E"/>
    <w:rsid w:val="00CB311C"/>
    <w:rsid w:val="00CC5DA5"/>
    <w:rsid w:val="00CD69A3"/>
    <w:rsid w:val="00CD72C8"/>
    <w:rsid w:val="00CD7E8D"/>
    <w:rsid w:val="00CF424A"/>
    <w:rsid w:val="00D0033E"/>
    <w:rsid w:val="00D065E6"/>
    <w:rsid w:val="00D11199"/>
    <w:rsid w:val="00D17432"/>
    <w:rsid w:val="00D17CBB"/>
    <w:rsid w:val="00D437B6"/>
    <w:rsid w:val="00D43B54"/>
    <w:rsid w:val="00D45BA8"/>
    <w:rsid w:val="00D72524"/>
    <w:rsid w:val="00D8068C"/>
    <w:rsid w:val="00D90254"/>
    <w:rsid w:val="00D96C8B"/>
    <w:rsid w:val="00DC3943"/>
    <w:rsid w:val="00DC7DD5"/>
    <w:rsid w:val="00DD0CFD"/>
    <w:rsid w:val="00DD4B30"/>
    <w:rsid w:val="00DE2E5B"/>
    <w:rsid w:val="00E078C4"/>
    <w:rsid w:val="00E15821"/>
    <w:rsid w:val="00E33366"/>
    <w:rsid w:val="00E5551B"/>
    <w:rsid w:val="00ED444E"/>
    <w:rsid w:val="00ED6A2C"/>
    <w:rsid w:val="00EF2E12"/>
    <w:rsid w:val="00F110E3"/>
    <w:rsid w:val="00F207A1"/>
    <w:rsid w:val="00F33D32"/>
    <w:rsid w:val="00F4362B"/>
    <w:rsid w:val="00F47D59"/>
    <w:rsid w:val="00F7623D"/>
    <w:rsid w:val="00F93D97"/>
    <w:rsid w:val="00FA128C"/>
    <w:rsid w:val="00FF76D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A310E7"/>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43B54"/>
    <w:rPr>
      <w:rFonts w:ascii="Tahoma" w:hAnsi="Tahoma" w:cs="Tahoma"/>
      <w:sz w:val="16"/>
      <w:szCs w:val="16"/>
    </w:rPr>
  </w:style>
  <w:style w:type="character" w:customStyle="1" w:styleId="BalloonTextChar">
    <w:name w:val="Balloon Text Char"/>
    <w:basedOn w:val="DefaultParagraphFont"/>
    <w:uiPriority w:val="99"/>
    <w:semiHidden/>
    <w:rsid w:val="000D3CC6"/>
    <w:rPr>
      <w:rFonts w:ascii="Lucida Grande" w:hAnsi="Lucida Grande"/>
      <w:sz w:val="18"/>
      <w:szCs w:val="18"/>
    </w:rPr>
  </w:style>
  <w:style w:type="paragraph" w:styleId="ListParagraph">
    <w:name w:val="List Paragraph"/>
    <w:basedOn w:val="Normal"/>
    <w:uiPriority w:val="34"/>
    <w:qFormat/>
    <w:rsid w:val="00A310E7"/>
    <w:pPr>
      <w:ind w:left="720"/>
      <w:contextualSpacing/>
    </w:pPr>
  </w:style>
  <w:style w:type="table" w:styleId="TableGrid">
    <w:name w:val="Table Grid"/>
    <w:basedOn w:val="TableNormal"/>
    <w:rsid w:val="00A310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DD0CFD"/>
    <w:rPr>
      <w:sz w:val="20"/>
      <w:szCs w:val="20"/>
    </w:rPr>
  </w:style>
  <w:style w:type="character" w:customStyle="1" w:styleId="FootnoteTextChar">
    <w:name w:val="Footnote Text Char"/>
    <w:basedOn w:val="DefaultParagraphFont"/>
    <w:link w:val="FootnoteText"/>
    <w:uiPriority w:val="99"/>
    <w:rsid w:val="00DD0CFD"/>
    <w:rPr>
      <w:rFonts w:ascii="Times New Roman" w:hAnsi="Times New Roman"/>
      <w:sz w:val="20"/>
      <w:szCs w:val="20"/>
    </w:rPr>
  </w:style>
  <w:style w:type="character" w:styleId="FootnoteReference">
    <w:name w:val="footnote reference"/>
    <w:basedOn w:val="DefaultParagraphFont"/>
    <w:uiPriority w:val="99"/>
    <w:unhideWhenUsed/>
    <w:rsid w:val="00DD0CFD"/>
    <w:rPr>
      <w:vertAlign w:val="superscript"/>
    </w:rPr>
  </w:style>
  <w:style w:type="paragraph" w:styleId="ListBullet">
    <w:name w:val="List Bullet"/>
    <w:basedOn w:val="Normal"/>
    <w:uiPriority w:val="99"/>
    <w:unhideWhenUsed/>
    <w:rsid w:val="00DD0CFD"/>
    <w:pPr>
      <w:numPr>
        <w:numId w:val="2"/>
      </w:numPr>
      <w:contextualSpacing/>
    </w:pPr>
  </w:style>
  <w:style w:type="character" w:styleId="CommentReference">
    <w:name w:val="annotation reference"/>
    <w:basedOn w:val="DefaultParagraphFont"/>
    <w:rsid w:val="00D43B54"/>
    <w:rPr>
      <w:sz w:val="18"/>
      <w:szCs w:val="18"/>
    </w:rPr>
  </w:style>
  <w:style w:type="paragraph" w:styleId="CommentText">
    <w:name w:val="annotation text"/>
    <w:basedOn w:val="Normal"/>
    <w:link w:val="CommentTextChar"/>
    <w:rsid w:val="00D43B54"/>
  </w:style>
  <w:style w:type="character" w:customStyle="1" w:styleId="CommentTextChar">
    <w:name w:val="Comment Text Char"/>
    <w:basedOn w:val="DefaultParagraphFont"/>
    <w:link w:val="CommentText"/>
    <w:rsid w:val="00D43B54"/>
    <w:rPr>
      <w:rFonts w:ascii="Times New Roman" w:hAnsi="Times New Roman"/>
    </w:rPr>
  </w:style>
  <w:style w:type="character" w:customStyle="1" w:styleId="BalloonTextChar1">
    <w:name w:val="Balloon Text Char1"/>
    <w:basedOn w:val="DefaultParagraphFont"/>
    <w:link w:val="BalloonText"/>
    <w:uiPriority w:val="99"/>
    <w:semiHidden/>
    <w:rsid w:val="00D43B5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54648"/>
    <w:rPr>
      <w:b/>
      <w:bCs/>
      <w:sz w:val="20"/>
      <w:szCs w:val="20"/>
    </w:rPr>
  </w:style>
  <w:style w:type="character" w:customStyle="1" w:styleId="CommentSubjectChar">
    <w:name w:val="Comment Subject Char"/>
    <w:basedOn w:val="CommentTextChar"/>
    <w:link w:val="CommentSubject"/>
    <w:uiPriority w:val="99"/>
    <w:semiHidden/>
    <w:rsid w:val="00B54648"/>
    <w:rPr>
      <w:rFonts w:ascii="Times New Roman" w:hAnsi="Times New Roman"/>
      <w:b/>
      <w:bCs/>
      <w:sz w:val="20"/>
      <w:szCs w:val="20"/>
    </w:rPr>
  </w:style>
  <w:style w:type="paragraph" w:styleId="NormalWeb">
    <w:name w:val="Normal (Web)"/>
    <w:basedOn w:val="Normal"/>
    <w:uiPriority w:val="99"/>
    <w:unhideWhenUsed/>
    <w:rsid w:val="006E5741"/>
    <w:pPr>
      <w:spacing w:before="100" w:beforeAutospacing="1" w:after="100" w:afterAutospacing="1"/>
    </w:pPr>
    <w:rPr>
      <w:rFonts w:eastAsia="Times New Roman" w:cs="Times New Roman"/>
    </w:rPr>
  </w:style>
  <w:style w:type="paragraph" w:styleId="EndnoteText">
    <w:name w:val="endnote text"/>
    <w:basedOn w:val="Normal"/>
    <w:link w:val="EndnoteTextChar"/>
    <w:uiPriority w:val="99"/>
    <w:semiHidden/>
    <w:unhideWhenUsed/>
    <w:rsid w:val="00877EAC"/>
    <w:rPr>
      <w:sz w:val="20"/>
      <w:szCs w:val="20"/>
    </w:rPr>
  </w:style>
  <w:style w:type="character" w:customStyle="1" w:styleId="EndnoteTextChar">
    <w:name w:val="Endnote Text Char"/>
    <w:basedOn w:val="DefaultParagraphFont"/>
    <w:link w:val="EndnoteText"/>
    <w:uiPriority w:val="99"/>
    <w:semiHidden/>
    <w:rsid w:val="00877EAC"/>
    <w:rPr>
      <w:rFonts w:ascii="Times New Roman" w:hAnsi="Times New Roman"/>
      <w:sz w:val="20"/>
      <w:szCs w:val="20"/>
    </w:rPr>
  </w:style>
  <w:style w:type="character" w:styleId="EndnoteReference">
    <w:name w:val="endnote reference"/>
    <w:basedOn w:val="DefaultParagraphFont"/>
    <w:uiPriority w:val="99"/>
    <w:semiHidden/>
    <w:unhideWhenUsed/>
    <w:rsid w:val="00877EAC"/>
    <w:rPr>
      <w:vertAlign w:val="superscript"/>
    </w:rPr>
  </w:style>
  <w:style w:type="paragraph" w:styleId="Revision">
    <w:name w:val="Revision"/>
    <w:hidden/>
    <w:uiPriority w:val="99"/>
    <w:semiHidden/>
    <w:rsid w:val="004D6ACE"/>
    <w:rPr>
      <w:rFonts w:ascii="Times New Roman" w:hAnsi="Times New Roman"/>
    </w:rPr>
  </w:style>
  <w:style w:type="paragraph" w:styleId="Header">
    <w:name w:val="header"/>
    <w:basedOn w:val="Normal"/>
    <w:link w:val="HeaderChar"/>
    <w:uiPriority w:val="99"/>
    <w:unhideWhenUsed/>
    <w:rsid w:val="00164D24"/>
    <w:pPr>
      <w:tabs>
        <w:tab w:val="center" w:pos="4320"/>
        <w:tab w:val="right" w:pos="8640"/>
      </w:tabs>
    </w:pPr>
  </w:style>
  <w:style w:type="character" w:customStyle="1" w:styleId="HeaderChar">
    <w:name w:val="Header Char"/>
    <w:basedOn w:val="DefaultParagraphFont"/>
    <w:link w:val="Header"/>
    <w:uiPriority w:val="99"/>
    <w:rsid w:val="00164D24"/>
    <w:rPr>
      <w:rFonts w:ascii="Times New Roman" w:hAnsi="Times New Roman"/>
    </w:rPr>
  </w:style>
  <w:style w:type="character" w:styleId="PageNumber">
    <w:name w:val="page number"/>
    <w:basedOn w:val="DefaultParagraphFont"/>
    <w:uiPriority w:val="99"/>
    <w:semiHidden/>
    <w:unhideWhenUsed/>
    <w:rsid w:val="00164D24"/>
  </w:style>
  <w:style w:type="paragraph" w:styleId="Footer">
    <w:name w:val="footer"/>
    <w:basedOn w:val="Normal"/>
    <w:link w:val="FooterChar"/>
    <w:uiPriority w:val="99"/>
    <w:semiHidden/>
    <w:unhideWhenUsed/>
    <w:rsid w:val="00DC7DD5"/>
    <w:pPr>
      <w:tabs>
        <w:tab w:val="center" w:pos="4320"/>
        <w:tab w:val="right" w:pos="8640"/>
      </w:tabs>
    </w:pPr>
  </w:style>
  <w:style w:type="character" w:customStyle="1" w:styleId="FooterChar">
    <w:name w:val="Footer Char"/>
    <w:basedOn w:val="DefaultParagraphFont"/>
    <w:link w:val="Footer"/>
    <w:uiPriority w:val="99"/>
    <w:semiHidden/>
    <w:rsid w:val="00DC7DD5"/>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51F2B-CCEF-4B40-9A7F-5C793E681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24</Pages>
  <Words>5973</Words>
  <Characters>34049</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University of Idaho</Company>
  <LinksUpToDate>false</LinksUpToDate>
  <CharactersWithSpaces>39943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parker</dc:creator>
  <cp:keywords/>
  <cp:lastModifiedBy>Audrey Squires</cp:lastModifiedBy>
  <cp:revision>7</cp:revision>
  <dcterms:created xsi:type="dcterms:W3CDTF">2011-11-30T07:56:00Z</dcterms:created>
  <dcterms:modified xsi:type="dcterms:W3CDTF">2011-11-30T23:35:00Z</dcterms:modified>
</cp:coreProperties>
</file>