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9A" w:rsidRDefault="00AC739A" w:rsidP="00A310E7">
      <w:pPr>
        <w:rPr>
          <w:b/>
        </w:rPr>
      </w:pPr>
    </w:p>
    <w:p w:rsidR="00DC7DD5" w:rsidRPr="00DF07A5" w:rsidRDefault="00DC7DD5" w:rsidP="009950C3">
      <w:pPr>
        <w:jc w:val="center"/>
        <w:rPr>
          <w:b/>
          <w:sz w:val="40"/>
          <w:szCs w:val="40"/>
        </w:rPr>
      </w:pPr>
      <w:r w:rsidRPr="00DF07A5">
        <w:rPr>
          <w:rFonts w:ascii="Impact" w:hAnsi="Impact"/>
          <w:b/>
          <w:sz w:val="40"/>
          <w:szCs w:val="40"/>
        </w:rPr>
        <w:t>Using interdisciplinary research method</w:t>
      </w:r>
      <w:r w:rsidR="00000ED3" w:rsidRPr="00DF07A5">
        <w:rPr>
          <w:rFonts w:ascii="Impact" w:hAnsi="Impact"/>
          <w:b/>
          <w:sz w:val="40"/>
          <w:szCs w:val="40"/>
        </w:rPr>
        <w:t>s</w:t>
      </w:r>
      <w:r w:rsidRPr="00DF07A5">
        <w:rPr>
          <w:rFonts w:ascii="Impact" w:hAnsi="Impact"/>
          <w:b/>
          <w:sz w:val="40"/>
          <w:szCs w:val="40"/>
        </w:rPr>
        <w:t xml:space="preserve"> </w:t>
      </w:r>
      <w:r w:rsidR="00000ED3" w:rsidRPr="00DF07A5">
        <w:rPr>
          <w:rFonts w:ascii="Impact" w:hAnsi="Impact"/>
          <w:b/>
          <w:sz w:val="40"/>
          <w:szCs w:val="40"/>
        </w:rPr>
        <w:t>to</w:t>
      </w:r>
      <w:r w:rsidR="002D26CB" w:rsidRPr="00DF07A5">
        <w:rPr>
          <w:rFonts w:ascii="Impact" w:hAnsi="Impact"/>
          <w:b/>
          <w:sz w:val="40"/>
          <w:szCs w:val="40"/>
        </w:rPr>
        <w:br/>
      </w:r>
      <w:r w:rsidR="00C246CB" w:rsidRPr="00DF07A5">
        <w:rPr>
          <w:rFonts w:ascii="Impact" w:hAnsi="Impact"/>
          <w:b/>
          <w:sz w:val="40"/>
          <w:szCs w:val="40"/>
        </w:rPr>
        <w:t>address</w:t>
      </w:r>
      <w:r w:rsidR="002D26CB" w:rsidRPr="00DF07A5">
        <w:rPr>
          <w:rFonts w:ascii="Impact" w:hAnsi="Impact"/>
          <w:b/>
          <w:sz w:val="40"/>
          <w:szCs w:val="40"/>
        </w:rPr>
        <w:t xml:space="preserve"> </w:t>
      </w:r>
      <w:r w:rsidRPr="00DF07A5">
        <w:rPr>
          <w:rFonts w:ascii="Impact" w:hAnsi="Impact"/>
          <w:b/>
          <w:sz w:val="40"/>
          <w:szCs w:val="40"/>
        </w:rPr>
        <w:t>comp</w:t>
      </w:r>
      <w:r w:rsidR="00000ED3" w:rsidRPr="00DF07A5">
        <w:rPr>
          <w:rFonts w:ascii="Impact" w:hAnsi="Impact"/>
          <w:b/>
          <w:sz w:val="40"/>
          <w:szCs w:val="40"/>
        </w:rPr>
        <w:t>l</w:t>
      </w:r>
      <w:r w:rsidRPr="00DF07A5">
        <w:rPr>
          <w:rFonts w:ascii="Impact" w:hAnsi="Impact"/>
          <w:b/>
          <w:sz w:val="40"/>
          <w:szCs w:val="40"/>
        </w:rPr>
        <w:t>ex</w:t>
      </w:r>
      <w:r w:rsidR="002D26CB" w:rsidRPr="00DF07A5">
        <w:rPr>
          <w:rFonts w:ascii="Impact" w:hAnsi="Impact"/>
          <w:b/>
          <w:sz w:val="40"/>
          <w:szCs w:val="40"/>
        </w:rPr>
        <w:t xml:space="preserve"> </w:t>
      </w:r>
      <w:r w:rsidRPr="00DF07A5">
        <w:rPr>
          <w:rFonts w:ascii="Impact" w:hAnsi="Impact"/>
          <w:b/>
          <w:sz w:val="40"/>
          <w:szCs w:val="40"/>
        </w:rPr>
        <w:t>multi-</w:t>
      </w:r>
      <w:r w:rsidR="00000ED3" w:rsidRPr="00DF07A5">
        <w:rPr>
          <w:rFonts w:ascii="Impact" w:hAnsi="Impact"/>
          <w:b/>
          <w:sz w:val="40"/>
          <w:szCs w:val="40"/>
        </w:rPr>
        <w:t>jurisdictional</w:t>
      </w:r>
      <w:r w:rsidR="00DF07A5" w:rsidRPr="00DF07A5">
        <w:rPr>
          <w:rFonts w:ascii="Impact" w:hAnsi="Impact"/>
          <w:b/>
          <w:sz w:val="40"/>
          <w:szCs w:val="40"/>
        </w:rPr>
        <w:t xml:space="preserve"> r</w:t>
      </w:r>
      <w:r w:rsidRPr="00DF07A5">
        <w:rPr>
          <w:rFonts w:ascii="Impact" w:hAnsi="Impact"/>
          <w:b/>
          <w:sz w:val="40"/>
          <w:szCs w:val="40"/>
        </w:rPr>
        <w:t xml:space="preserve">esource </w:t>
      </w:r>
      <w:r w:rsidR="00B16C2F" w:rsidRPr="00DF07A5">
        <w:rPr>
          <w:rFonts w:ascii="Impact" w:hAnsi="Impact"/>
          <w:b/>
          <w:sz w:val="40"/>
          <w:szCs w:val="40"/>
        </w:rPr>
        <w:t>issues:</w:t>
      </w:r>
      <w:r w:rsidR="002D26CB" w:rsidRPr="00DF07A5">
        <w:rPr>
          <w:rFonts w:ascii="Impact" w:hAnsi="Impact"/>
          <w:b/>
          <w:sz w:val="40"/>
          <w:szCs w:val="40"/>
        </w:rPr>
        <w:br/>
      </w:r>
      <w:r w:rsidR="00B16C2F" w:rsidRPr="00DF07A5">
        <w:rPr>
          <w:rFonts w:ascii="Impact" w:hAnsi="Impact"/>
          <w:b/>
          <w:sz w:val="40"/>
          <w:szCs w:val="40"/>
        </w:rPr>
        <w:t>A case study of Lapwai Creek Watershed</w:t>
      </w:r>
    </w:p>
    <w:p w:rsidR="00DF07A5" w:rsidRDefault="00DF07A5" w:rsidP="009950C3">
      <w:pPr>
        <w:jc w:val="center"/>
        <w:rPr>
          <w:b/>
          <w:sz w:val="32"/>
        </w:rPr>
      </w:pPr>
    </w:p>
    <w:p w:rsidR="00DF07A5" w:rsidRPr="00DF07A5" w:rsidRDefault="00DF07A5" w:rsidP="009950C3">
      <w:pPr>
        <w:jc w:val="center"/>
        <w:rPr>
          <w:b/>
          <w:sz w:val="28"/>
          <w:szCs w:val="28"/>
        </w:rPr>
      </w:pPr>
      <w:r w:rsidRPr="00DF07A5">
        <w:rPr>
          <w:b/>
          <w:sz w:val="28"/>
          <w:szCs w:val="28"/>
        </w:rPr>
        <w:t>By Ryan Boylan, Jim Browitt, Chris Currie,</w:t>
      </w:r>
      <w:r>
        <w:rPr>
          <w:b/>
          <w:sz w:val="28"/>
          <w:szCs w:val="28"/>
        </w:rPr>
        <w:br/>
      </w:r>
      <w:r w:rsidRPr="00DF07A5">
        <w:rPr>
          <w:b/>
          <w:sz w:val="28"/>
          <w:szCs w:val="28"/>
        </w:rPr>
        <w:t xml:space="preserve">Allison Parker and Audrey Squires </w:t>
      </w:r>
    </w:p>
    <w:p w:rsidR="009950C3" w:rsidRDefault="009950C3" w:rsidP="009950C3">
      <w:pPr>
        <w:jc w:val="center"/>
        <w:rPr>
          <w:b/>
          <w:sz w:val="32"/>
        </w:rPr>
      </w:pPr>
    </w:p>
    <w:p w:rsidR="00BF25E1" w:rsidRDefault="00DF07A5" w:rsidP="00A310E7">
      <w:pPr>
        <w:rPr>
          <w:b/>
        </w:rPr>
      </w:pPr>
      <w:r>
        <w:rPr>
          <w:b/>
        </w:rPr>
        <w:t>I</w:t>
      </w:r>
      <w:r w:rsidR="00BF25E1">
        <w:rPr>
          <w:b/>
        </w:rPr>
        <w:t>ntroduction</w:t>
      </w:r>
    </w:p>
    <w:p w:rsidR="00616569" w:rsidRDefault="00616569" w:rsidP="00A310E7">
      <w:pPr>
        <w:rPr>
          <w:b/>
        </w:rPr>
      </w:pPr>
    </w:p>
    <w:p w:rsidR="0009536E" w:rsidRPr="00B066D7" w:rsidRDefault="00616569" w:rsidP="009126C9">
      <w:pPr>
        <w:widowControl w:val="0"/>
        <w:autoSpaceDE w:val="0"/>
        <w:autoSpaceDN w:val="0"/>
        <w:adjustRightInd w:val="0"/>
        <w:spacing w:line="480" w:lineRule="auto"/>
        <w:ind w:firstLine="720"/>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worldwide</w:t>
      </w:r>
      <w:r w:rsidR="00DF07A5">
        <w:t>, and t</w:t>
      </w:r>
      <w:r w:rsidR="005A4637" w:rsidRPr="00361E59">
        <w:t xml:space="preserve">he Lapwai Creek Watershed is </w:t>
      </w:r>
      <w:r w:rsidR="00AF5C36">
        <w:t xml:space="preserve">such </w:t>
      </w:r>
      <w:r w:rsidR="004978AB">
        <w:t xml:space="preserve">an </w:t>
      </w:r>
      <w:r w:rsidR="00AF5C36">
        <w:t>example</w:t>
      </w:r>
      <w:r w:rsidR="007809EC" w:rsidRPr="00361E59">
        <w:t xml:space="preserve">.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r w:rsidR="00B63945" w:rsidRPr="008D1CC0">
        <w:rPr>
          <w:rFonts w:cs="Times New Roman"/>
          <w:i/>
        </w:rPr>
        <w:t>Oncorhynchus mykiss</w:t>
      </w:r>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w:t>
      </w:r>
      <w:r w:rsidR="00AF5C36">
        <w:t>with</w:t>
      </w:r>
      <w:r w:rsidR="00B63945" w:rsidRPr="008D1CC0">
        <w:t xml:space="preserve">in </w:t>
      </w:r>
      <w:r w:rsidR="008D1CC0" w:rsidRPr="008D1CC0">
        <w:t>the watershed</w:t>
      </w:r>
      <w:r w:rsidR="00AF5C36">
        <w:t>’s</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addresses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w:t>
      </w:r>
      <w:r w:rsidR="004D146B">
        <w:rPr>
          <w:rFonts w:ascii="TimesNewRomanPSMT" w:hAnsi="TimesNewRomanPSMT" w:cs="TimesNewRomanPSMT"/>
          <w:color w:val="231F20"/>
          <w:szCs w:val="20"/>
        </w:rPr>
        <w:t>process</w:t>
      </w:r>
      <w:r>
        <w:rPr>
          <w:rFonts w:ascii="TimesNewRomanPSMT" w:hAnsi="TimesNewRomanPSMT" w:cs="TimesNewRomanPSMT"/>
          <w:color w:val="231F20"/>
          <w:szCs w:val="20"/>
        </w:rPr>
        <w:t xml:space="preserve">.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lastRenderedPageBreak/>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represented the first step 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E15821" w:rsidRDefault="00A17128" w:rsidP="00EF2E12">
      <w:pPr>
        <w:spacing w:line="480" w:lineRule="auto"/>
        <w:ind w:firstLine="720"/>
      </w:pPr>
      <w:r>
        <w:t>The field trip was g</w:t>
      </w:r>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D146B">
        <w:t>,</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Barbara Cosens</w:t>
      </w:r>
      <w:r w:rsidR="00FC7ACD">
        <w:t>,</w:t>
      </w:r>
      <w:r w:rsidR="008001A9">
        <w:t xml:space="preserve"> </w:t>
      </w:r>
      <w:r w:rsidR="00471951">
        <w:t>College of Law</w:t>
      </w:r>
      <w:r>
        <w:t>.</w:t>
      </w:r>
      <w:r w:rsidR="008001A9">
        <w:t xml:space="preserve"> Because </w:t>
      </w:r>
      <w:r w:rsidR="00471951">
        <w:t>people from multiple discipl</w:t>
      </w:r>
      <w:r w:rsidR="00350E8A">
        <w:t>in</w:t>
      </w:r>
      <w:r w:rsidR="00471951">
        <w:t xml:space="preserve">es led and attended the trip, </w:t>
      </w:r>
      <w:r w:rsidR="008001A9">
        <w:t xml:space="preserve">it provided an opportunity to ask questions of experts in unfamiliar fields. </w:t>
      </w:r>
      <w:r w:rsidR="00471951">
        <w:t xml:space="preserve">The field trip included </w:t>
      </w:r>
      <w:r w:rsidR="00350E8A">
        <w:t>vi</w:t>
      </w:r>
      <w:r w:rsidR="00471951">
        <w:t xml:space="preserve">sits to </w:t>
      </w:r>
      <w:r w:rsidR="00350E8A">
        <w:t>various</w:t>
      </w:r>
      <w:r w:rsidR="00471951">
        <w:t xml:space="preserve"> </w:t>
      </w:r>
      <w:r w:rsidR="00350E8A">
        <w:t>locations</w:t>
      </w:r>
      <w:r w:rsidR="00471951">
        <w:t xml:space="preserve"> within the Lapwai Creek Watershed</w:t>
      </w:r>
      <w:r w:rsidR="00350E8A">
        <w:t>—</w:t>
      </w:r>
      <w:r w:rsidR="00471951">
        <w:t xml:space="preserve">areas of historical importance, fisheries data collection sites, and the Bureau of Reclamation/Lewiston Orchards Irrigation District diversion </w:t>
      </w:r>
      <w:r w:rsidR="00350E8A">
        <w:t>on Sweetwater Creek</w:t>
      </w:r>
      <w:r w:rsidR="00471951">
        <w:t xml:space="preserve">. Throughout </w:t>
      </w:r>
      <w:r w:rsidR="00350E8A">
        <w:t>the field trip</w:t>
      </w:r>
      <w:r w:rsidR="004F1F03">
        <w:t>,</w:t>
      </w:r>
      <w:r w:rsidR="00471951">
        <w:t xml:space="preserve"> Dr. Kennedy and other participants provided </w:t>
      </w:r>
      <w:r w:rsidR="00350E8A">
        <w:t xml:space="preserve">us with </w:t>
      </w:r>
      <w:r w:rsidR="00471951">
        <w:t>useful information for understanding the intricacies of the watershed and its conflicts. W</w:t>
      </w:r>
      <w:r w:rsidR="00350E8A">
        <w:t>hile we</w:t>
      </w:r>
      <w:r w:rsidR="00471951">
        <w:t xml:space="preserve"> learned about</w:t>
      </w:r>
      <w:r w:rsidR="00BF25E1">
        <w:t xml:space="preserve"> </w:t>
      </w:r>
      <w:r w:rsidR="00471951">
        <w:t xml:space="preserve">historical background,  </w:t>
      </w:r>
      <w:r w:rsidR="00E078C4">
        <w:t>biological surveys</w:t>
      </w:r>
      <w:r w:rsidR="00350E8A">
        <w:t xml:space="preserve"> and</w:t>
      </w:r>
      <w:r w:rsidR="00BF25E1">
        <w:t xml:space="preserve"> hydrologic </w:t>
      </w:r>
      <w:r w:rsidR="00E078C4">
        <w:t>and legal issues</w:t>
      </w:r>
      <w:r w:rsidR="00350E8A">
        <w:t xml:space="preserve">, we were also </w:t>
      </w:r>
      <w:r w:rsidR="004F1F03">
        <w:t>given an up-close view at how human development has impacted steelhead habitat within the basin.</w:t>
      </w:r>
      <w:r w:rsidR="00350E8A">
        <w:t xml:space="preserve"> </w:t>
      </w:r>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w:t>
      </w:r>
      <w:r w:rsidR="004F1F03">
        <w:rPr>
          <w:rFonts w:cs="Tahoma"/>
          <w:color w:val="1F1F1F"/>
          <w:szCs w:val="26"/>
        </w:rPr>
        <w:t>D</w:t>
      </w:r>
      <w:r w:rsidR="00471951">
        <w:rPr>
          <w:rFonts w:cs="Tahoma"/>
          <w:color w:val="1F1F1F"/>
          <w:szCs w:val="26"/>
        </w:rPr>
        <w:t>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r w:rsidR="00AA73F6">
        <w:rPr>
          <w:rFonts w:cs="Tahoma"/>
          <w:color w:val="1F1F1F"/>
          <w:szCs w:val="26"/>
        </w:rPr>
        <w:lastRenderedPageBreak/>
        <w:t xml:space="preserve">schedules of multiple </w:t>
      </w:r>
      <w:r>
        <w:rPr>
          <w:rFonts w:cs="Tahoma"/>
          <w:color w:val="1F1F1F"/>
          <w:szCs w:val="26"/>
        </w:rPr>
        <w:t>people</w:t>
      </w:r>
      <w:r w:rsidR="00AA73F6">
        <w:rPr>
          <w:rFonts w:cs="Tahoma"/>
          <w:color w:val="1F1F1F"/>
          <w:szCs w:val="26"/>
        </w:rPr>
        <w:t xml:space="preserve"> who</w:t>
      </w:r>
      <w:r>
        <w:rPr>
          <w:rFonts w:cs="Tahoma"/>
          <w:color w:val="1F1F1F"/>
          <w:szCs w:val="26"/>
        </w:rPr>
        <w:t xml:space="preserve"> work in different buildings</w:t>
      </w:r>
      <w:r w:rsidR="00642F64">
        <w:rPr>
          <w:rFonts w:cs="Tahoma"/>
          <w:color w:val="1F1F1F"/>
          <w:szCs w:val="26"/>
        </w:rPr>
        <w:t xml:space="preserve"> </w:t>
      </w:r>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w:t>
      </w:r>
      <w:r w:rsidR="004F1F03">
        <w:rPr>
          <w:rFonts w:cs="Tahoma"/>
          <w:color w:val="1F1F1F"/>
          <w:szCs w:val="26"/>
        </w:rPr>
        <w:t xml:space="preserve">we hoped </w:t>
      </w:r>
      <w:r w:rsidR="00A310E7" w:rsidRPr="00A310E7">
        <w:rPr>
          <w:rFonts w:cs="Tahoma"/>
          <w:color w:val="1F1F1F"/>
          <w:szCs w:val="26"/>
        </w:rPr>
        <w:t xml:space="preserve">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Wiki</w:t>
      </w:r>
      <w:r w:rsidR="00943724">
        <w:rPr>
          <w:rFonts w:cs="Tahoma"/>
          <w:color w:val="1F1F1F"/>
          <w:szCs w:val="26"/>
        </w:rPr>
        <w:t>spaces</w:t>
      </w:r>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r w:rsidR="00412978">
        <w:rPr>
          <w:rFonts w:cs="Tahoma"/>
          <w:color w:val="1F1F1F"/>
          <w:szCs w:val="26"/>
        </w:rPr>
        <w:t xml:space="preserve">evolved from multi-disciplinary to </w:t>
      </w:r>
      <w:r w:rsidR="00A310E7"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w:t>
      </w:r>
      <w:r w:rsidR="0051208A">
        <w:rPr>
          <w:rFonts w:cs="Tahoma"/>
          <w:color w:val="1F1F1F"/>
          <w:szCs w:val="26"/>
        </w:rPr>
        <w:lastRenderedPageBreak/>
        <w:t>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w:t>
      </w:r>
      <w:r w:rsidR="00412978">
        <w:rPr>
          <w:rFonts w:cs="Tahoma"/>
          <w:color w:val="1F1F1F"/>
          <w:szCs w:val="26"/>
        </w:rPr>
        <w:t xml:space="preserve">Creek Watershed </w:t>
      </w:r>
      <w:r w:rsidR="003A5274">
        <w:rPr>
          <w:rFonts w:cs="Tahoma"/>
          <w:color w:val="1F1F1F"/>
          <w:szCs w:val="26"/>
        </w:rPr>
        <w:t xml:space="preserve">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 xml:space="preserve">the Lapwai Creek </w:t>
      </w:r>
      <w:r w:rsidR="00412978">
        <w:rPr>
          <w:rFonts w:cs="Tahoma"/>
          <w:color w:val="1F1F1F"/>
          <w:szCs w:val="26"/>
        </w:rPr>
        <w:t>W</w:t>
      </w:r>
      <w:r w:rsidR="00D45BA8">
        <w:rPr>
          <w:rFonts w:cs="Tahoma"/>
          <w:color w:val="1F1F1F"/>
          <w:szCs w:val="26"/>
        </w:rPr>
        <w:t>atershed problem. Before conducting significant 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“undu[e] influenc[e]”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brainstormed 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 xml:space="preserve">discipline </w:t>
      </w:r>
      <w:r w:rsidR="00412978">
        <w:rPr>
          <w:rFonts w:cs="Tahoma"/>
          <w:color w:val="1F1F1F"/>
          <w:szCs w:val="26"/>
        </w:rPr>
        <w:t xml:space="preserve">on which </w:t>
      </w:r>
      <w:r w:rsidR="00A310E7" w:rsidRPr="00A310E7">
        <w:rPr>
          <w:rFonts w:cs="Tahoma"/>
          <w:color w:val="1F1F1F"/>
          <w:szCs w:val="26"/>
        </w:rPr>
        <w:t>he or she had interest in working</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we worked toward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t>
      </w:r>
      <w:r w:rsidR="00412978">
        <w:rPr>
          <w:rFonts w:cs="Tahoma"/>
          <w:color w:val="1F1F1F"/>
          <w:szCs w:val="26"/>
        </w:rPr>
        <w:t xml:space="preserve">from </w:t>
      </w:r>
      <w:r w:rsidRPr="00A310E7">
        <w:rPr>
          <w:rFonts w:cs="Tahoma"/>
          <w:color w:val="1F1F1F"/>
          <w:szCs w:val="26"/>
        </w:rPr>
        <w:t xml:space="preserve">which disciplines to </w:t>
      </w:r>
      <w:r w:rsidR="00AA73F6">
        <w:rPr>
          <w:rFonts w:cs="Tahoma"/>
          <w:color w:val="1F1F1F"/>
          <w:szCs w:val="26"/>
        </w:rPr>
        <w:t>draw</w:t>
      </w:r>
      <w:r w:rsidR="00412978">
        <w:rPr>
          <w:rFonts w:cs="Tahoma"/>
          <w:color w:val="1F1F1F"/>
          <w:szCs w:val="26"/>
        </w:rPr>
        <w:t>.</w:t>
      </w:r>
      <w:r w:rsidRPr="00A310E7">
        <w:rPr>
          <w:rFonts w:cs="Tahoma"/>
          <w:color w:val="1F1F1F"/>
          <w:szCs w:val="26"/>
        </w:rPr>
        <w:t xml:space="preserv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lastRenderedPageBreak/>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w:t>
      </w:r>
      <w:r w:rsidR="002752A9">
        <w:t>an</w:t>
      </w:r>
      <w:r w:rsidRPr="00935E34">
        <w:t xml:space="preserve"> opportunity for the group to overcome it. Since we had already established open lines of communication, the members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Prof. Maureen Laflin</w:t>
      </w:r>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 xml:space="preserve">We chose to begin this process by writing individual integrating questions so each group member could highlight what he or she thought were the most important aspects of the problem. </w:t>
      </w:r>
      <w:r w:rsidRPr="00935E34">
        <w:lastRenderedPageBreak/>
        <w:t>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t>
      </w:r>
      <w:r w:rsidR="0033363B">
        <w:t xml:space="preserve">on which </w:t>
      </w:r>
      <w:r>
        <w:t>we would focus</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t>Week 3</w:t>
      </w:r>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w:t>
      </w:r>
      <w:r w:rsidR="004C5627">
        <w:t>,</w:t>
      </w:r>
      <w:r w:rsidR="000E50C0">
        <w:t xml:space="preserve"> we </w:t>
      </w:r>
      <w:r w:rsidR="000874ED">
        <w:t>wondered</w:t>
      </w:r>
      <w:r w:rsidR="000E50C0">
        <w:t xml:space="preserve"> how the </w:t>
      </w:r>
      <w:r w:rsidR="00A310E7" w:rsidRPr="00A310E7">
        <w:lastRenderedPageBreak/>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r w:rsidR="00862A1A">
        <w:t xml:space="preserve">we addressed </w:t>
      </w:r>
      <w:r w:rsidR="000E50C0">
        <w:t xml:space="preserve">how the complex jurisdictional structure and modern legal trends </w:t>
      </w:r>
      <w:r w:rsidR="00862A1A">
        <w:t>a</w:t>
      </w:r>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4C5627">
        <w:t>,</w:t>
      </w:r>
      <w:r w:rsidR="00862A1A">
        <w:t xml:space="preserve"> and in the subsequent meeting we would</w:t>
      </w:r>
      <w:r w:rsidR="00A310E7" w:rsidRPr="00A310E7">
        <w:t xml:space="preserve"> merge the sections</w:t>
      </w:r>
      <w:r w:rsidR="00ED444E">
        <w:t>,</w:t>
      </w:r>
      <w:r w:rsidR="00A310E7" w:rsidRPr="00A310E7">
        <w:t xml:space="preserve"> </w:t>
      </w:r>
      <w:r w:rsidR="00862A1A">
        <w:t xml:space="preserve">thereby </w:t>
      </w:r>
      <w:r w:rsidR="00A310E7" w:rsidRPr="00A310E7">
        <w:t>creating interdisciplinary understanding.  At that time we would discuss possible solutions</w:t>
      </w:r>
      <w:r w:rsidR="00862A1A">
        <w:t>, which could be physical or process-based.</w:t>
      </w:r>
      <w:r w:rsidR="00A310E7" w:rsidRPr="00A310E7">
        <w:t xml:space="preserve">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p>
    <w:tbl>
      <w:tblPr>
        <w:tblStyle w:val="TableGrid"/>
        <w:tblW w:w="9576" w:type="dxa"/>
        <w:tblLook w:val="00A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lastRenderedPageBreak/>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commentRangeStart w:id="0"/>
      <w:r>
        <w:t xml:space="preserve">At this meeting we began developing a </w:t>
      </w:r>
      <w:commentRangeStart w:id="1"/>
      <w:r>
        <w:t>concept</w:t>
      </w:r>
      <w:r w:rsidR="004D6ACE">
        <w:t>ual</w:t>
      </w:r>
      <w:r>
        <w:t xml:space="preserve"> </w:t>
      </w:r>
      <w:r w:rsidR="00767587">
        <w:t>model</w:t>
      </w:r>
      <w:r>
        <w:t xml:space="preserve">. </w:t>
      </w:r>
      <w:commentRangeEnd w:id="1"/>
      <w:r w:rsidR="003A5274">
        <w:rPr>
          <w:rStyle w:val="CommentReference"/>
          <w:vanish/>
        </w:rPr>
        <w:commentReference w:id="1"/>
      </w:r>
      <w:r w:rsidR="00A310E7" w:rsidRPr="00A310E7">
        <w:t>The development of the concept</w:t>
      </w:r>
      <w:r w:rsidR="004D6ACE">
        <w:t>ual</w:t>
      </w:r>
      <w:r w:rsidR="00A310E7" w:rsidRPr="00A310E7">
        <w:t xml:space="preserve"> </w:t>
      </w:r>
      <w:r w:rsidR="00767587">
        <w:t>model</w:t>
      </w:r>
      <w:r w:rsidR="00767587" w:rsidRPr="00A310E7">
        <w:t xml:space="preserve"> </w:t>
      </w:r>
      <w:r w:rsidR="00A310E7" w:rsidRPr="00A310E7">
        <w:t xml:space="preserve">during the latter half of our research project was a successful attempt to 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r w:rsidR="00767587">
        <w:t>conceptual model</w:t>
      </w:r>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drainage’s socio-ecologic segmentation</w:t>
      </w:r>
      <w:r w:rsidR="00753C6B">
        <w:t>. T</w:t>
      </w:r>
      <w:r w:rsidR="00A310E7" w:rsidRPr="00A310E7">
        <w:t xml:space="preserve">he </w:t>
      </w:r>
      <w:r w:rsidR="00767587">
        <w:t>conceptual model</w:t>
      </w:r>
      <w:r w:rsidR="00A310E7" w:rsidRPr="00A310E7">
        <w:t xml:space="preserve"> highlights the circuital nature of the </w:t>
      </w:r>
      <w:r w:rsidR="004D6ACE">
        <w:t xml:space="preserve">Lapwai Creek’s problems </w:t>
      </w:r>
      <w:r w:rsidR="00966E2F">
        <w:t>and its interdisciplinarity</w:t>
      </w:r>
      <w:r w:rsidR="00A310E7" w:rsidRPr="00A310E7">
        <w:t>. The concept</w:t>
      </w:r>
      <w:r w:rsidR="00966E2F">
        <w:t>ual</w:t>
      </w:r>
      <w:r w:rsidR="00A310E7" w:rsidRPr="00A310E7">
        <w:t xml:space="preserve"> </w:t>
      </w:r>
      <w:r w:rsidR="00767587">
        <w:t>model</w:t>
      </w:r>
      <w:r w:rsidR="00ED444E">
        <w:t>,</w:t>
      </w:r>
      <w:r w:rsidR="00A310E7" w:rsidRPr="00A310E7">
        <w:t xml:space="preserve"> </w:t>
      </w:r>
      <w:r w:rsidR="00ED444E">
        <w:t>al</w:t>
      </w:r>
      <w:r w:rsidR="00A310E7" w:rsidRPr="00A310E7">
        <w:t>though created after our integrating question and individual outlines</w:t>
      </w:r>
      <w:r w:rsidR="00BA36EB">
        <w:t xml:space="preserve"> had been developed</w:t>
      </w:r>
      <w:r w:rsidR="00A310E7" w:rsidRPr="00A310E7">
        <w:t xml:space="preserve">, </w:t>
      </w:r>
      <w:r>
        <w:t xml:space="preserve">reinforced </w:t>
      </w:r>
      <w:r w:rsidR="00A310E7" w:rsidRPr="00A310E7">
        <w:t xml:space="preserve">our findings and solutions.  </w:t>
      </w:r>
      <w:r>
        <w:t>Representing</w:t>
      </w:r>
      <w:r w:rsidR="00A310E7" w:rsidRPr="00A310E7">
        <w:t xml:space="preserve"> an issue in mixed-media is a fun</w:t>
      </w:r>
      <w:bookmarkStart w:id="2" w:name="_GoBack"/>
      <w:bookmarkEnd w:id="2"/>
      <w:r w:rsidR="00A310E7" w:rsidRPr="00A310E7">
        <w:t>ctional and needed part of the solution-equation</w:t>
      </w:r>
      <w:r>
        <w:t xml:space="preserve"> and </w:t>
      </w:r>
      <w:r w:rsidR="00A310E7" w:rsidRPr="00A310E7">
        <w:t>a valuable experience for our group.</w:t>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r w:rsidR="00767587">
        <w:t>model</w:t>
      </w:r>
      <w:r w:rsidR="00767587" w:rsidRPr="00A310E7">
        <w:t xml:space="preserve"> </w:t>
      </w:r>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r w:rsidR="00767587">
        <w:t>concept</w:t>
      </w:r>
      <w:r w:rsidR="00767587" w:rsidRPr="00A310E7">
        <w:t xml:space="preserve"> </w:t>
      </w:r>
      <w:r w:rsidRPr="00A310E7">
        <w:t>map rather than a concept</w:t>
      </w:r>
      <w:r w:rsidR="00767587">
        <w:t>ual</w:t>
      </w:r>
      <w:r w:rsidRPr="00A310E7">
        <w:t xml:space="preserve"> model; a model in this instance </w:t>
      </w:r>
      <w:r w:rsidR="00D0033E">
        <w:t>was</w:t>
      </w:r>
      <w:r w:rsidRPr="00A310E7">
        <w:t xml:space="preserve"> a graphical representation of fact </w:t>
      </w:r>
      <w:commentRangeEnd w:id="0"/>
      <w:r w:rsidR="00767587">
        <w:rPr>
          <w:rStyle w:val="CommentReference"/>
        </w:rPr>
        <w:commentReference w:id="0"/>
      </w:r>
      <w:r w:rsidRPr="00A310E7">
        <w:t xml:space="preserve">rather than a geographic representation of an issue. This led us to realize that this concept map was different than our </w:t>
      </w:r>
      <w:r w:rsidR="00ED444E">
        <w:t>respective</w:t>
      </w:r>
      <w:r w:rsidRPr="00A310E7">
        <w:t xml:space="preserve"> group</w:t>
      </w:r>
      <w:r w:rsidR="00ED444E">
        <w:t>s</w:t>
      </w:r>
      <w:r w:rsidRPr="00A310E7">
        <w:t xml:space="preserve">’ </w:t>
      </w:r>
      <w:r w:rsidR="00767587">
        <w:t>models</w:t>
      </w:r>
      <w:r w:rsidR="00767587" w:rsidRPr="00A310E7">
        <w:t xml:space="preserve"> </w:t>
      </w:r>
      <w:r w:rsidRPr="00A310E7">
        <w:t xml:space="preserve">from the previous </w:t>
      </w:r>
      <w:r w:rsidR="00ED444E">
        <w:t xml:space="preserve">course </w:t>
      </w:r>
      <w:r w:rsidRPr="00A310E7">
        <w:t xml:space="preserve">exercise.  Lapwai Creek’s issues are more </w:t>
      </w:r>
      <w:commentRangeStart w:id="3"/>
      <w:r w:rsidRPr="00A310E7">
        <w:t>multi-disciplinary</w:t>
      </w:r>
      <w:commentRangeEnd w:id="3"/>
      <w:r w:rsidR="00767587">
        <w:rPr>
          <w:rStyle w:val="CommentReference"/>
        </w:rPr>
        <w:commentReference w:id="3"/>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w:t>
      </w:r>
      <w:commentRangeStart w:id="4"/>
      <w:r w:rsidRPr="00A310E7">
        <w:t xml:space="preserve">policy-space </w:t>
      </w:r>
      <w:commentRangeEnd w:id="4"/>
      <w:r w:rsidR="00C62A2B">
        <w:rPr>
          <w:rStyle w:val="CommentReference"/>
          <w:vanish/>
        </w:rPr>
        <w:commentReference w:id="4"/>
      </w:r>
      <w:r w:rsidRPr="00A310E7">
        <w:t xml:space="preserve">unlike </w:t>
      </w:r>
      <w:r w:rsidR="00280A07">
        <w:t xml:space="preserve">that found with </w:t>
      </w:r>
      <w:r w:rsidRPr="00A310E7">
        <w:t xml:space="preserve">the declining Palouse </w:t>
      </w:r>
      <w:r w:rsidR="00D72524">
        <w:t>a</w:t>
      </w:r>
      <w:r w:rsidRPr="00A310E7">
        <w:t xml:space="preserve">quifers.  </w:t>
      </w:r>
      <w:commentRangeStart w:id="5"/>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commentRangeEnd w:id="5"/>
      <w:r w:rsidR="00C62A2B">
        <w:rPr>
          <w:rStyle w:val="CommentReference"/>
          <w:vanish/>
        </w:rPr>
        <w:commentReference w:id="5"/>
      </w:r>
      <w:r w:rsidR="0047310E">
        <w:t xml:space="preserve">, </w:t>
      </w:r>
      <w:r w:rsidR="00B15D9F">
        <w:t xml:space="preserve">the </w:t>
      </w:r>
      <w:r w:rsidR="00280A07">
        <w:t>Lapwai Creek</w:t>
      </w:r>
      <w:r w:rsidRPr="00A310E7">
        <w:t xml:space="preserve"> </w:t>
      </w:r>
      <w:r w:rsidR="00B15D9F">
        <w:t xml:space="preserve">quandary </w:t>
      </w:r>
      <w:r w:rsidR="00B15D9F">
        <w:lastRenderedPageBreak/>
        <w:t>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p>
    <w:p w:rsidR="00D17CBB" w:rsidRDefault="00D17CBB" w:rsidP="007139EC">
      <w:pPr>
        <w:rPr>
          <w:b/>
        </w:rPr>
      </w:pPr>
    </w:p>
    <w:p w:rsidR="006E5741" w:rsidRPr="009F5335" w:rsidRDefault="00FA128C" w:rsidP="00E078C4">
      <w:pPr>
        <w:pStyle w:val="NormalWeb"/>
        <w:spacing w:before="0" w:beforeAutospacing="0" w:after="0" w:afterAutospacing="0" w:line="480" w:lineRule="auto"/>
        <w:ind w:firstLine="720"/>
      </w:pPr>
      <w:r>
        <w:rPr>
          <w:color w:val="000000"/>
        </w:rPr>
        <w:t xml:space="preserve">Historical issues laid the foundation for habitat segmentation and checkerboard jurisdiction in Idaho’s Lapwai Creek </w:t>
      </w:r>
      <w:r w:rsidR="00CF3D7B">
        <w:rPr>
          <w:color w:val="000000"/>
        </w:rPr>
        <w:t>W</w:t>
      </w:r>
      <w:r>
        <w:rPr>
          <w:color w:val="000000"/>
        </w:rPr>
        <w:t>atershed</w:t>
      </w:r>
      <w:r w:rsidR="00CF3D7B">
        <w:rPr>
          <w:color w:val="000000"/>
        </w:rPr>
        <w:t xml:space="preserve">, creating </w:t>
      </w:r>
      <w:r>
        <w:rPr>
          <w:color w:val="000000"/>
        </w:rPr>
        <w:t xml:space="preserve">decision-making problems for contemporary steelhead protection. </w:t>
      </w:r>
      <w:r w:rsidR="006E5741" w:rsidRPr="009F5335">
        <w:rPr>
          <w:color w:val="000000"/>
        </w:rPr>
        <w:t xml:space="preserve"> </w:t>
      </w:r>
      <w:r w:rsidR="00AB10DF">
        <w:rPr>
          <w:color w:val="000000"/>
        </w:rPr>
        <w:t>S</w:t>
      </w:r>
      <w:r w:rsidR="006E5741" w:rsidRPr="009F5335">
        <w:rPr>
          <w:color w:val="000000"/>
        </w:rPr>
        <w:t xml:space="preserve">teelhead use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w:t>
      </w:r>
      <w:r w:rsidR="00CF3D7B">
        <w:rPr>
          <w:color w:val="000000"/>
        </w:rPr>
        <w:t>But</w:t>
      </w:r>
      <w:r w:rsidR="006E5741" w:rsidRPr="009F5335">
        <w:rPr>
          <w:color w:val="000000"/>
        </w:rPr>
        <w:t xml:space="preserve"> the heavy modification and channelization of Lapwai Creek, and the absence of some natural floodplains, makes </w:t>
      </w:r>
      <w:r>
        <w:rPr>
          <w:color w:val="000000"/>
        </w:rPr>
        <w:t xml:space="preserve">the difficult task of spawning in modified Pacific Northwest riverways even more challenging. </w:t>
      </w:r>
      <w:r w:rsidR="006E5741">
        <w:rPr>
          <w:color w:val="000000"/>
        </w:rPr>
        <w:t>The stakeholder/</w:t>
      </w:r>
      <w:r w:rsidR="006E5741" w:rsidRPr="009F5335">
        <w:rPr>
          <w:color w:val="000000"/>
        </w:rPr>
        <w:t xml:space="preserve">managerial </w:t>
      </w:r>
      <w:commentRangeStart w:id="6"/>
      <w:r w:rsidR="006E5741" w:rsidRPr="009F5335">
        <w:rPr>
          <w:color w:val="000000"/>
        </w:rPr>
        <w:t>decision</w:t>
      </w:r>
      <w:r w:rsidR="00CF3D7B">
        <w:rPr>
          <w:color w:val="000000"/>
        </w:rPr>
        <w:t xml:space="preserve"> </w:t>
      </w:r>
      <w:r w:rsidR="006E5741" w:rsidRPr="009F5335">
        <w:rPr>
          <w:color w:val="000000"/>
        </w:rPr>
        <w:t>space</w:t>
      </w:r>
      <w:commentRangeEnd w:id="6"/>
      <w:r>
        <w:rPr>
          <w:rStyle w:val="CommentReference"/>
          <w:rFonts w:eastAsiaTheme="minorHAnsi" w:cstheme="minorBidi"/>
          <w:vanish/>
        </w:rPr>
        <w:commentReference w:id="6"/>
      </w:r>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This diversity </w:t>
      </w:r>
      <w:r w:rsidR="009D610E">
        <w:rPr>
          <w:color w:val="000000"/>
        </w:rPr>
        <w:t xml:space="preserve">of stakeholders </w:t>
      </w:r>
      <w:r w:rsidR="00330376">
        <w:rPr>
          <w:color w:val="000000"/>
        </w:rPr>
        <w:t xml:space="preserve">makes </w:t>
      </w:r>
      <w:r w:rsidR="006E5741" w:rsidRPr="009F5335">
        <w:rPr>
          <w:color w:val="000000"/>
        </w:rPr>
        <w:t xml:space="preserve">the Lapwai </w:t>
      </w:r>
      <w:r w:rsidR="00CF3D7B">
        <w:rPr>
          <w:color w:val="000000"/>
        </w:rPr>
        <w:t xml:space="preserve">Creek Watershed </w:t>
      </w:r>
      <w:r w:rsidR="006E5741" w:rsidRPr="009F5335">
        <w:rPr>
          <w:color w:val="000000"/>
        </w:rPr>
        <w:t xml:space="preserve">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w:t>
      </w:r>
      <w:r w:rsidR="00CF3D7B">
        <w:rPr>
          <w:color w:val="000000"/>
        </w:rPr>
        <w:t xml:space="preserve"> </w:t>
      </w:r>
      <w:r w:rsidR="006E5741" w:rsidRPr="009F5335">
        <w:rPr>
          <w:color w:val="000000"/>
        </w:rPr>
        <w:t>space can be better achieved through managerial pra</w:t>
      </w:r>
      <w:r w:rsidR="006E5741">
        <w:rPr>
          <w:color w:val="000000"/>
        </w:rPr>
        <w:t xml:space="preserve">ctices like </w:t>
      </w:r>
      <w:r w:rsidR="006E5741">
        <w:rPr>
          <w:color w:val="000000"/>
        </w:rPr>
        <w:lastRenderedPageBreak/>
        <w:t>adaptive governance</w:t>
      </w:r>
      <w:r w:rsidR="006E5741" w:rsidRPr="009F5335">
        <w:rPr>
          <w:color w:val="000000"/>
        </w:rPr>
        <w:t xml:space="preserve"> or the ability to understand, expect, and work alongside flux in a system of management.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w:t>
      </w:r>
      <w:r w:rsidR="00E7579F">
        <w:rPr>
          <w:color w:val="000000"/>
        </w:rPr>
        <w:t>require</w:t>
      </w:r>
      <w:r w:rsidR="006E5741" w:rsidRPr="009F5335">
        <w:rPr>
          <w:color w:val="000000"/>
        </w:rPr>
        <w:t xml:space="preserve"> interdisciplinary thought and</w:t>
      </w:r>
      <w:r w:rsidR="006E5741">
        <w:rPr>
          <w:color w:val="000000"/>
        </w:rPr>
        <w:t xml:space="preserve"> </w:t>
      </w:r>
      <w:r w:rsidR="00D96C8B">
        <w:rPr>
          <w:color w:val="000000"/>
        </w:rPr>
        <w:t>integration</w:t>
      </w:r>
      <w:r w:rsidR="006E5741" w:rsidRPr="009F5335">
        <w:rPr>
          <w:color w:val="000000"/>
        </w:rPr>
        <w:t xml:space="preserve"> to find better outcomes for the diverse stakeholders.</w:t>
      </w:r>
      <w:r w:rsidR="00966E2F">
        <w:rPr>
          <w:rStyle w:val="FootnoteReference"/>
          <w:color w:val="000000"/>
        </w:rPr>
        <w:footnoteReference w:id="16"/>
      </w:r>
      <w:r w:rsidR="00E078C4">
        <w:rPr>
          <w:color w:val="000000"/>
        </w:rPr>
        <w:t xml:space="preserve"> </w:t>
      </w:r>
      <w:r w:rsidR="006E5741" w:rsidRPr="009F5335">
        <w:rPr>
          <w:color w:val="000000"/>
        </w:rPr>
        <w:t xml:space="preserve">The largest stakeholders </w:t>
      </w:r>
      <w:r>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w:t>
      </w:r>
      <w:r w:rsidR="00CF3D7B">
        <w:rPr>
          <w:color w:val="000000"/>
        </w:rPr>
        <w:t>/</w:t>
      </w:r>
      <w:r w:rsidR="006E5741" w:rsidRPr="009F5335">
        <w:rPr>
          <w:color w:val="000000"/>
        </w:rPr>
        <w:t xml:space="preserve">Bureau of Reclamation, private landowners, </w:t>
      </w:r>
      <w:r w:rsidR="00CF3D7B">
        <w:rPr>
          <w:color w:val="000000"/>
        </w:rPr>
        <w:t>and</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w:t>
      </w:r>
      <w:r w:rsidR="00CF3D7B">
        <w:rPr>
          <w:color w:val="000000"/>
        </w:rPr>
        <w:t xml:space="preserve"> </w:t>
      </w:r>
      <w:r w:rsidR="006E5741" w:rsidRPr="009F5335">
        <w:rPr>
          <w:color w:val="000000"/>
        </w:rPr>
        <w:t>problems</w:t>
      </w:r>
      <w:r w:rsidR="006175F3">
        <w:rPr>
          <w:color w:val="000000"/>
        </w:rPr>
        <w:t xml:space="preserve">. </w:t>
      </w:r>
      <w:r w:rsidR="006E5741" w:rsidRPr="009F5335">
        <w:rPr>
          <w:color w:val="000000"/>
        </w:rPr>
        <w:t>For example</w:t>
      </w:r>
      <w:r w:rsidR="00E7579F">
        <w:rPr>
          <w:color w:val="000000"/>
        </w:rPr>
        <w:t>,</w:t>
      </w:r>
      <w:r w:rsidR="006E5741" w:rsidRPr="009F5335">
        <w:rPr>
          <w:color w:val="000000"/>
        </w:rPr>
        <w:t xml:space="preserve"> the traditional stewards of this resource were</w:t>
      </w:r>
      <w:r w:rsidR="00330376">
        <w:rPr>
          <w:color w:val="000000"/>
        </w:rPr>
        <w:t xml:space="preserve"> </w:t>
      </w:r>
      <w:r w:rsidR="006E5741" w:rsidRPr="009F5335">
        <w:rPr>
          <w:color w:val="000000"/>
        </w:rPr>
        <w:t>the indigenous Nimipuu</w:t>
      </w:r>
      <w:r w:rsidR="00330376">
        <w:rPr>
          <w:color w:val="000000"/>
        </w:rPr>
        <w:t>, now known 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10B02" w:rsidP="006E5741">
      <w:pPr>
        <w:pStyle w:val="NormalWeb"/>
        <w:spacing w:before="0" w:beforeAutospacing="0" w:after="0" w:afterAutospacing="0" w:line="480" w:lineRule="auto"/>
        <w:ind w:firstLine="720"/>
      </w:pPr>
      <w:r>
        <w:rPr>
          <w:color w:val="000000"/>
        </w:rPr>
        <w:t>When the Nez Perce tribe entered into treaties with the U.S. g</w:t>
      </w:r>
      <w:r w:rsidR="006E5741" w:rsidRPr="009F5335">
        <w:rPr>
          <w:color w:val="000000"/>
        </w:rPr>
        <w:t>overnment</w:t>
      </w:r>
      <w:r>
        <w:rPr>
          <w:color w:val="000000"/>
        </w:rPr>
        <w:t xml:space="preserve">, the process </w:t>
      </w:r>
      <w:r w:rsidR="006E5741" w:rsidRPr="009F5335">
        <w:rPr>
          <w:color w:val="000000"/>
        </w:rPr>
        <w:t xml:space="preserve">essentially divided the </w:t>
      </w:r>
      <w:r w:rsidR="00D4680C">
        <w:rPr>
          <w:color w:val="000000"/>
        </w:rPr>
        <w:t>tribe</w:t>
      </w:r>
      <w:r w:rsidR="006E5741" w:rsidRPr="009F5335">
        <w:rPr>
          <w:color w:val="000000"/>
        </w:rPr>
        <w:t xml:space="preserve"> </w:t>
      </w:r>
      <w:r w:rsidR="005E7461">
        <w:rPr>
          <w:color w:val="000000"/>
        </w:rPr>
        <w:t>into</w:t>
      </w:r>
      <w:r w:rsidR="005E7461" w:rsidRPr="009F5335">
        <w:rPr>
          <w:color w:val="000000"/>
        </w:rPr>
        <w:t xml:space="preserve"> </w:t>
      </w:r>
      <w:r w:rsidR="00D4680C">
        <w:rPr>
          <w:color w:val="000000"/>
        </w:rPr>
        <w:t>“</w:t>
      </w:r>
      <w:r w:rsidR="006E5741" w:rsidRPr="009F5335">
        <w:rPr>
          <w:color w:val="000000"/>
        </w:rPr>
        <w:t>treaty</w:t>
      </w:r>
      <w:r w:rsidR="00D4680C">
        <w:rPr>
          <w:color w:val="000000"/>
        </w:rPr>
        <w:t>”</w:t>
      </w:r>
      <w:r w:rsidR="006E5741" w:rsidRPr="009F5335">
        <w:rPr>
          <w:color w:val="000000"/>
        </w:rPr>
        <w:t xml:space="preserve"> and </w:t>
      </w:r>
      <w:r w:rsidR="00D4680C">
        <w:rPr>
          <w:color w:val="000000"/>
        </w:rPr>
        <w:t>“</w:t>
      </w:r>
      <w:r w:rsidR="006E5741" w:rsidRPr="009F5335">
        <w:rPr>
          <w:color w:val="000000"/>
        </w:rPr>
        <w:t>non-treaty</w:t>
      </w:r>
      <w:r w:rsidR="00D4680C">
        <w:rPr>
          <w:color w:val="000000"/>
        </w:rPr>
        <w:t>”</w:t>
      </w:r>
      <w:r w:rsidR="006E5741" w:rsidRPr="009F5335">
        <w:rPr>
          <w:color w:val="000000"/>
        </w:rPr>
        <w:t xml:space="preserve"> </w:t>
      </w:r>
      <w:r w:rsidR="00D4680C">
        <w:rPr>
          <w:color w:val="000000"/>
        </w:rPr>
        <w:t>factions</w:t>
      </w:r>
      <w:r w:rsidR="006E5741" w:rsidRPr="009F5335">
        <w:rPr>
          <w:color w:val="000000"/>
        </w:rPr>
        <w:t xml:space="preserve">, </w:t>
      </w:r>
      <w:r w:rsidR="006175F3">
        <w:rPr>
          <w:color w:val="000000"/>
        </w:rPr>
        <w:t>which</w:t>
      </w:r>
      <w:r w:rsidR="006E5741" w:rsidRPr="009F5335">
        <w:rPr>
          <w:color w:val="000000"/>
        </w:rPr>
        <w:t xml:space="preserve"> </w:t>
      </w:r>
      <w:r w:rsidR="006E5741">
        <w:rPr>
          <w:color w:val="000000"/>
        </w:rPr>
        <w:t xml:space="preserve">contemporary </w:t>
      </w:r>
      <w:r w:rsidR="006E5741" w:rsidRPr="009F5335">
        <w:rPr>
          <w:color w:val="000000"/>
        </w:rPr>
        <w:t>tribal members still note.</w:t>
      </w:r>
      <w:r w:rsidR="005E2177">
        <w:rPr>
          <w:color w:val="000000"/>
        </w:rPr>
        <w:t xml:space="preserve">  The importance of th</w:t>
      </w:r>
      <w:r w:rsidR="00D4680C">
        <w:rPr>
          <w:color w:val="000000"/>
        </w:rPr>
        <w:t>ese</w:t>
      </w:r>
      <w:r w:rsidR="005E2177">
        <w:rPr>
          <w:color w:val="000000"/>
        </w:rPr>
        <w:t xml:space="preserve"> affiliation</w:t>
      </w:r>
      <w:r w:rsidR="00D4680C">
        <w:rPr>
          <w:color w:val="000000"/>
        </w:rPr>
        <w:t>s</w:t>
      </w:r>
      <w:r w:rsidR="005E2177">
        <w:rPr>
          <w:color w:val="000000"/>
        </w:rPr>
        <w:t xml:space="preserve"> is seen as a cultural status within the </w:t>
      </w:r>
      <w:r w:rsidR="00D4680C">
        <w:rPr>
          <w:color w:val="000000"/>
        </w:rPr>
        <w:t>t</w:t>
      </w:r>
      <w:r w:rsidR="005E2177">
        <w:rPr>
          <w:color w:val="000000"/>
        </w:rPr>
        <w:t xml:space="preserve">ribe and </w:t>
      </w:r>
      <w:r w:rsidR="005E7461">
        <w:rPr>
          <w:color w:val="000000"/>
        </w:rPr>
        <w:t xml:space="preserve">even today is </w:t>
      </w:r>
      <w:r w:rsidR="005E2177">
        <w:rPr>
          <w:color w:val="000000"/>
        </w:rPr>
        <w:t>an important factor in tribal relations.</w:t>
      </w:r>
      <w:r w:rsidR="006E5741" w:rsidRPr="009F5335">
        <w:rPr>
          <w:color w:val="000000"/>
        </w:rPr>
        <w:t xml:space="preserve">  </w:t>
      </w:r>
      <w:r>
        <w:rPr>
          <w:color w:val="000000"/>
        </w:rPr>
        <w:t>“</w:t>
      </w:r>
      <w:r w:rsidR="005E2177">
        <w:rPr>
          <w:color w:val="000000"/>
        </w:rPr>
        <w:t>T</w:t>
      </w:r>
      <w:r w:rsidR="006E5741" w:rsidRPr="009F5335">
        <w:rPr>
          <w:color w:val="000000"/>
        </w:rPr>
        <w:t>reaty</w:t>
      </w:r>
      <w:r>
        <w:rPr>
          <w:color w:val="000000"/>
        </w:rPr>
        <w:t>”</w:t>
      </w:r>
      <w:r w:rsidR="006E5741" w:rsidRPr="009F5335">
        <w:rPr>
          <w:color w:val="000000"/>
        </w:rPr>
        <w:t xml:space="preserve"> Nez Perce were sent to the reservation at Lapwai while the </w:t>
      </w:r>
      <w:r>
        <w:rPr>
          <w:color w:val="000000"/>
        </w:rPr>
        <w:t>“</w:t>
      </w:r>
      <w:r w:rsidR="006E5741" w:rsidRPr="009F5335">
        <w:rPr>
          <w:color w:val="000000"/>
        </w:rPr>
        <w:t>non-treaty</w:t>
      </w:r>
      <w:r>
        <w:rPr>
          <w:color w:val="000000"/>
        </w:rPr>
        <w:t>”</w:t>
      </w:r>
      <w:r w:rsidR="006E5741" w:rsidRPr="009F5335">
        <w:rPr>
          <w:color w:val="000000"/>
        </w:rPr>
        <w:t xml:space="preserve"> </w:t>
      </w:r>
      <w:r>
        <w:rPr>
          <w:color w:val="000000"/>
        </w:rPr>
        <w:t>members</w:t>
      </w:r>
      <w:r w:rsidR="005E2177">
        <w:rPr>
          <w:color w:val="000000"/>
        </w:rPr>
        <w:t xml:space="preserve"> </w:t>
      </w:r>
      <w:r w:rsidR="00D11199">
        <w:rPr>
          <w:color w:val="000000"/>
        </w:rPr>
        <w:t>fled authorities</w:t>
      </w:r>
      <w:r w:rsidR="00BC24F1">
        <w:rPr>
          <w:color w:val="000000"/>
        </w:rPr>
        <w:t>,</w:t>
      </w:r>
      <w:r w:rsidR="00D11199">
        <w:rPr>
          <w:color w:val="000000"/>
        </w:rPr>
        <w:t xml:space="preserve"> </w:t>
      </w:r>
      <w:r>
        <w:rPr>
          <w:color w:val="000000"/>
        </w:rPr>
        <w:t xml:space="preserve">which </w:t>
      </w:r>
      <w:r w:rsidR="00D11199">
        <w:rPr>
          <w:color w:val="000000"/>
        </w:rPr>
        <w:t xml:space="preserve">eventually </w:t>
      </w:r>
      <w:r>
        <w:rPr>
          <w:color w:val="000000"/>
        </w:rPr>
        <w:t xml:space="preserve">led to  </w:t>
      </w:r>
      <w:r w:rsidR="006E5741" w:rsidRPr="009F5335">
        <w:rPr>
          <w:color w:val="000000"/>
        </w:rPr>
        <w:t>the</w:t>
      </w:r>
      <w:r>
        <w:rPr>
          <w:color w:val="000000"/>
        </w:rPr>
        <w:t xml:space="preserve"> Nez Perce War of 1</w:t>
      </w:r>
      <w:r w:rsidR="006E5741">
        <w:rPr>
          <w:color w:val="000000"/>
        </w:rPr>
        <w:t xml:space="preserve">877. </w:t>
      </w:r>
      <w:r w:rsidR="00D4680C">
        <w:rPr>
          <w:color w:val="000000"/>
        </w:rPr>
        <w:t xml:space="preserve">The subsequent process of assimilation, discussed below, </w:t>
      </w:r>
      <w:r w:rsidR="006E5741" w:rsidRPr="009F5335">
        <w:rPr>
          <w:color w:val="000000"/>
        </w:rPr>
        <w:t>f</w:t>
      </w:r>
      <w:r w:rsidR="006E5741">
        <w:rPr>
          <w:color w:val="000000"/>
        </w:rPr>
        <w:t>ragmen</w:t>
      </w:r>
      <w:r w:rsidR="000115A2">
        <w:rPr>
          <w:color w:val="000000"/>
        </w:rPr>
        <w:t>t</w:t>
      </w:r>
      <w:r w:rsidR="005E7461">
        <w:rPr>
          <w:color w:val="000000"/>
        </w:rPr>
        <w:t xml:space="preserve">ed ownership of land </w:t>
      </w:r>
      <w:r w:rsidR="00D4680C">
        <w:rPr>
          <w:color w:val="000000"/>
        </w:rPr>
        <w:t xml:space="preserve">within the reservation and created jurisdictional issues </w:t>
      </w:r>
      <w:r w:rsidR="00606CA7">
        <w:rPr>
          <w:color w:val="000000"/>
        </w:rPr>
        <w:t xml:space="preserve">that continue to hinder management of the </w:t>
      </w:r>
      <w:r w:rsidR="006E5741" w:rsidRPr="009F5335">
        <w:rPr>
          <w:color w:val="000000"/>
        </w:rPr>
        <w:t xml:space="preserve">Lapwai Creek </w:t>
      </w:r>
      <w:r w:rsidR="00D4680C">
        <w:rPr>
          <w:color w:val="000000"/>
        </w:rPr>
        <w:t>W</w:t>
      </w:r>
      <w:r w:rsidR="006E5741" w:rsidRPr="009F5335">
        <w:rPr>
          <w:color w:val="000000"/>
        </w:rPr>
        <w:t>atershed</w:t>
      </w:r>
      <w:r w:rsidR="00606CA7">
        <w:rPr>
          <w:color w:val="000000"/>
        </w:rPr>
        <w:t xml:space="preserve"> to this day</w:t>
      </w:r>
      <w:r w:rsidR="006E5741" w:rsidRPr="009F5335">
        <w:rPr>
          <w:color w:val="000000"/>
        </w:rPr>
        <w:t>.</w:t>
      </w:r>
    </w:p>
    <w:p w:rsidR="006E5741" w:rsidRPr="009F5335" w:rsidRDefault="00606CA7" w:rsidP="006E5741">
      <w:pPr>
        <w:pStyle w:val="NormalWeb"/>
        <w:spacing w:before="0" w:beforeAutospacing="0" w:after="0" w:afterAutospacing="0" w:line="480" w:lineRule="auto"/>
        <w:ind w:firstLine="720"/>
      </w:pPr>
      <w:r>
        <w:rPr>
          <w:color w:val="000000"/>
        </w:rPr>
        <w:lastRenderedPageBreak/>
        <w:t>The basin’s water system has been substantially altered from its historic form.</w:t>
      </w:r>
      <w:r w:rsidR="006E5741" w:rsidRPr="009F5335">
        <w:rPr>
          <w:color w:val="000000"/>
        </w:rPr>
        <w:t xml:space="preserve"> Bureau of Reclamation channelization, Lewiston Orchards Irrigation District </w:t>
      </w:r>
      <w:r>
        <w:rPr>
          <w:color w:val="000000"/>
        </w:rPr>
        <w:t>diversion</w:t>
      </w:r>
      <w:r w:rsidR="006E5741" w:rsidRPr="009F5335">
        <w:rPr>
          <w:color w:val="000000"/>
        </w:rPr>
        <w:t xml:space="preserve">, and floodplain </w:t>
      </w:r>
      <w:r w:rsidR="00B121BC">
        <w:rPr>
          <w:color w:val="000000"/>
        </w:rPr>
        <w:t>development/</w:t>
      </w:r>
      <w:r w:rsidR="006E5741" w:rsidRPr="009F5335">
        <w:rPr>
          <w:color w:val="000000"/>
        </w:rPr>
        <w:t>encroachment ha</w:t>
      </w:r>
      <w:r w:rsidR="00CC5DA5">
        <w:rPr>
          <w:color w:val="000000"/>
        </w:rPr>
        <w:t>ve</w:t>
      </w:r>
      <w:r w:rsidR="006E5741" w:rsidRPr="009F5335">
        <w:rPr>
          <w:color w:val="000000"/>
        </w:rPr>
        <w:t xml:space="preserve"> </w:t>
      </w:r>
      <w:r w:rsidR="00AB10DF">
        <w:rPr>
          <w:color w:val="000000"/>
        </w:rPr>
        <w:t>complicated</w:t>
      </w:r>
      <w:r w:rsidR="006E5741" w:rsidRPr="009F5335">
        <w:rPr>
          <w:color w:val="000000"/>
        </w:rPr>
        <w:t xml:space="preserve"> </w:t>
      </w:r>
      <w:r w:rsidR="00CC5DA5">
        <w:rPr>
          <w:color w:val="000000"/>
        </w:rPr>
        <w:t>s</w:t>
      </w:r>
      <w:r w:rsidR="006E5741" w:rsidRPr="009F5335">
        <w:rPr>
          <w:color w:val="000000"/>
        </w:rPr>
        <w:t>teelhead management</w:t>
      </w:r>
      <w:r w:rsidR="009126C9">
        <w:rPr>
          <w:color w:val="000000"/>
        </w:rPr>
        <w:t xml:space="preserve"> by affecting water quality and flow as well as</w:t>
      </w:r>
      <w:r w:rsidR="006E5741" w:rsidRPr="009F5335">
        <w:rPr>
          <w:color w:val="000000"/>
        </w:rPr>
        <w:t xml:space="preserve"> </w:t>
      </w:r>
      <w:r w:rsidR="00B121BC">
        <w:rPr>
          <w:color w:val="000000"/>
        </w:rPr>
        <w:t xml:space="preserve">the </w:t>
      </w:r>
      <w:r w:rsidR="009126C9">
        <w:rPr>
          <w:color w:val="000000"/>
        </w:rPr>
        <w:t xml:space="preserve">existence of riparian </w:t>
      </w:r>
      <w:r w:rsidR="006E5741" w:rsidRPr="009F5335">
        <w:rPr>
          <w:color w:val="000000"/>
        </w:rPr>
        <w:t>habitat.</w:t>
      </w:r>
    </w:p>
    <w:p w:rsidR="007139EC" w:rsidRPr="001963E9" w:rsidRDefault="007139EC" w:rsidP="007139EC">
      <w:pPr>
        <w:rPr>
          <w:u w:val="single"/>
        </w:rPr>
      </w:pPr>
      <w:r w:rsidRPr="001963E9">
        <w:rPr>
          <w:u w:val="single"/>
        </w:rPr>
        <w:t>Applicable Native American Law</w:t>
      </w:r>
    </w:p>
    <w:p w:rsidR="00610B02" w:rsidRDefault="00610B02" w:rsidP="007139EC">
      <w:pPr>
        <w:spacing w:line="480" w:lineRule="auto"/>
        <w:ind w:firstLine="720"/>
      </w:pPr>
    </w:p>
    <w:p w:rsidR="007139EC" w:rsidRDefault="007139EC" w:rsidP="007139EC">
      <w:pPr>
        <w:spacing w:line="480" w:lineRule="auto"/>
        <w:ind w:firstLine="720"/>
      </w:pPr>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 xml:space="preserve">state itself. As </w:t>
      </w:r>
      <w:r>
        <w:lastRenderedPageBreak/>
        <w:t>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r>
        <w:rPr>
          <w:i/>
        </w:rPr>
        <w:t xml:space="preserve">Solem v. Barlett,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r>
        <w:t>As a doctrinal matter, the States have jurisdiction over unallotted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Agreement,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r>
        <w:rPr>
          <w:i/>
        </w:rPr>
        <w:t>Brendale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w:t>
      </w:r>
      <w:r>
        <w:lastRenderedPageBreak/>
        <w:t xml:space="preserve">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81066C" w:rsidP="007139EC">
      <w:pPr>
        <w:rPr>
          <w:u w:val="single"/>
        </w:rPr>
      </w:pPr>
      <w:r>
        <w:rPr>
          <w:u w:val="single"/>
        </w:rPr>
        <w:t>Contemporary Management Solutions to Historical Problems: Adaptive Governance</w:t>
      </w:r>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r w:rsidR="00CB311C">
        <w:t xml:space="preserve"> </w:t>
      </w:r>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lastRenderedPageBreak/>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rsidR="00BD1224">
        <w:rPr>
          <w:rStyle w:val="FootnoteReference"/>
        </w:rPr>
        <w:footnoteReference w:id="37"/>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lastRenderedPageBreak/>
        <w:t>s</w:t>
      </w:r>
      <w:r>
        <w:t>almon.</w:t>
      </w:r>
      <w:r w:rsidR="00985550">
        <w:rPr>
          <w:rStyle w:val="FootnoteReference"/>
        </w:rPr>
        <w:footnoteReference w:id="38"/>
      </w:r>
      <w:r>
        <w:t xml:space="preserve"> While local or tribal governments may recognize the problems created by this scheme, they are powerless to address them. </w:t>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BD1224">
        <w:rPr>
          <w:rFonts w:cs="Times New Roman"/>
          <w:i/>
        </w:rPr>
        <w:t>NWF v. F</w:t>
      </w:r>
      <w:r w:rsidR="006D2472" w:rsidRPr="001963E9">
        <w:rPr>
          <w:rFonts w:cs="Times New Roman"/>
          <w:i/>
        </w:rPr>
        <w:t>EMA</w:t>
      </w:r>
      <w:r w:rsidR="00BD1224">
        <w:rPr>
          <w:rFonts w:cs="Times New Roman"/>
        </w:rPr>
        <w:t>,</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N</w:t>
      </w:r>
      <w:r w:rsidR="00BD1224">
        <w:rPr>
          <w:rFonts w:eastAsia="Times New Roman" w:cs="Times New Roman"/>
          <w:iCs/>
        </w:rPr>
        <w:t>ational Flood Insura</w:t>
      </w:r>
      <w:r w:rsidR="00241F95">
        <w:rPr>
          <w:rFonts w:eastAsia="Times New Roman" w:cs="Times New Roman"/>
          <w:iCs/>
        </w:rPr>
        <w:t>n</w:t>
      </w:r>
      <w:r w:rsidR="00BD1224">
        <w:rPr>
          <w:rFonts w:eastAsia="Times New Roman" w:cs="Times New Roman"/>
          <w:iCs/>
        </w:rPr>
        <w:t>ce Program (N</w:t>
      </w:r>
      <w:r w:rsidR="00C4720B" w:rsidRPr="00C4720B">
        <w:rPr>
          <w:rFonts w:eastAsia="Times New Roman" w:cs="Times New Roman"/>
          <w:iCs/>
        </w:rPr>
        <w:t>FIP</w:t>
      </w:r>
      <w:r w:rsidR="00BD1224">
        <w:rPr>
          <w:rFonts w:eastAsia="Times New Roman" w:cs="Times New Roman"/>
          <w:iCs/>
        </w:rPr>
        <w:t>)</w:t>
      </w:r>
      <w:r w:rsidR="00C4720B" w:rsidRPr="00C4720B">
        <w:rPr>
          <w:rFonts w:eastAsia="Times New Roman" w:cs="Times New Roman"/>
          <w:iCs/>
        </w:rPr>
        <w:t xml:space="preserve">,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F150DF">
        <w:rPr>
          <w:rStyle w:val="FootnoteReference"/>
          <w:rFonts w:eastAsia="Times New Roman" w:cs="Times New Roman"/>
          <w:iCs/>
        </w:rPr>
        <w:footnoteReference w:id="39"/>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r w:rsidR="00DC3943">
        <w:rPr>
          <w:rFonts w:cs="Times New Roman"/>
        </w:rPr>
        <w:t>anadromous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BD1224">
        <w:rPr>
          <w:rStyle w:val="FootnoteReference"/>
          <w:rFonts w:cs="Times New Roman"/>
        </w:rPr>
        <w:footnoteReference w:id="40"/>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w:t>
      </w:r>
      <w:r w:rsidR="00985550">
        <w:rPr>
          <w:rFonts w:cs="Times New Roman"/>
        </w:rPr>
        <w:t>s</w:t>
      </w:r>
      <w:r w:rsidR="00D43B54" w:rsidRPr="00D43B54">
        <w:rPr>
          <w:rFonts w:cs="Times New Roman"/>
        </w:rPr>
        <w:t>teelhead distinct population segment (DPS) with Lapwai Creek designated as critical habitat.</w:t>
      </w:r>
      <w:r w:rsidR="002C438F">
        <w:rPr>
          <w:rStyle w:val="FootnoteReference"/>
          <w:rFonts w:cs="Times New Roman"/>
        </w:rPr>
        <w:footnoteReference w:id="41"/>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w:t>
      </w:r>
      <w:r w:rsidR="00D43B54" w:rsidRPr="00D43B54">
        <w:rPr>
          <w:rFonts w:cs="Times New Roman"/>
        </w:rPr>
        <w:lastRenderedPageBreak/>
        <w:t xml:space="preserve">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42"/>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43"/>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mainstem</w:t>
      </w:r>
      <w:r w:rsidRPr="00D43B54">
        <w:rPr>
          <w:rFonts w:cs="Times New Roman"/>
        </w:rPr>
        <w:t xml:space="preserve"> is fed by the tributaries of Mission, Sweetwater, Webb, and Tom Beall </w:t>
      </w:r>
      <w:r w:rsidR="00B54648">
        <w:rPr>
          <w:rFonts w:cs="Times New Roman"/>
        </w:rPr>
        <w:t>c</w:t>
      </w:r>
      <w:r w:rsidRPr="00D43B54">
        <w:rPr>
          <w:rFonts w:cs="Times New Roman"/>
        </w:rPr>
        <w:t>reeks.</w:t>
      </w:r>
      <w:r w:rsidR="00972C81">
        <w:rPr>
          <w:rStyle w:val="FootnoteReference"/>
          <w:rFonts w:cs="Times New Roman"/>
        </w:rPr>
        <w:footnoteReference w:id="44"/>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01216D">
        <w:rPr>
          <w:rFonts w:cs="Times New Roman"/>
        </w:rPr>
        <w:t>,</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5"/>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6"/>
      </w:r>
      <w:r w:rsidR="00D43B54" w:rsidRPr="00D43B54">
        <w:rPr>
          <w:rFonts w:cs="Times New Roman"/>
        </w:rPr>
        <w:t xml:space="preserve"> The alterations to the landscape, and </w:t>
      </w:r>
      <w:r w:rsidR="00D43B54" w:rsidRPr="00D43B54">
        <w:rPr>
          <w:rFonts w:cs="Times New Roman"/>
        </w:rPr>
        <w:lastRenderedPageBreak/>
        <w:t>various land uses provide a unique set of circumstances, which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47"/>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8"/>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9"/>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w:t>
      </w:r>
      <w:r w:rsidR="00AD092D">
        <w:rPr>
          <w:rFonts w:cs="Times New Roman"/>
        </w:rPr>
        <w:t xml:space="preserve"> (</w:t>
      </w:r>
      <w:r w:rsidRPr="00D43B54">
        <w:rPr>
          <w:rFonts w:cs="Times New Roman"/>
        </w:rPr>
        <w:t>BFE</w:t>
      </w:r>
      <w:r w:rsidR="00AD092D">
        <w:rPr>
          <w:rFonts w:cs="Times New Roman"/>
        </w:rPr>
        <w:t>)</w:t>
      </w:r>
      <w:r w:rsidRPr="00D43B54">
        <w:rPr>
          <w:rFonts w:cs="Times New Roman"/>
        </w:rPr>
        <w:t>.</w:t>
      </w:r>
      <w:r w:rsidR="00073263">
        <w:rPr>
          <w:rStyle w:val="FootnoteReference"/>
          <w:rFonts w:cs="Times New Roman"/>
        </w:rPr>
        <w:footnoteReference w:id="50"/>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w:t>
      </w:r>
      <w:r w:rsidRPr="00D43B54">
        <w:rPr>
          <w:rFonts w:cs="Times New Roman"/>
        </w:rPr>
        <w:lastRenderedPageBreak/>
        <w:t xml:space="preserve">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51"/>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atershed were identified in this document: “high summer instream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52"/>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3"/>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4"/>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 xml:space="preserve">through </w:t>
      </w:r>
      <w:r w:rsidRPr="00D43B54">
        <w:rPr>
          <w:rFonts w:cs="Times New Roman"/>
        </w:rPr>
        <w:lastRenderedPageBreak/>
        <w:t>reducing turbidity, increasing dissolved oxygen levels, and enhancing macroinvertebrate production</w:t>
      </w:r>
      <w:r w:rsidR="00073263">
        <w:rPr>
          <w:rFonts w:cs="Times New Roman"/>
        </w:rPr>
        <w:t>.</w:t>
      </w:r>
      <w:r w:rsidR="00073263">
        <w:rPr>
          <w:rStyle w:val="FootnoteReference"/>
          <w:rFonts w:cs="Times New Roman"/>
        </w:rPr>
        <w:footnoteReference w:id="55"/>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Lapwai Creek Watershed Problem</w:t>
      </w:r>
    </w:p>
    <w:p w:rsidR="00073263" w:rsidRPr="006C7817" w:rsidRDefault="00073263" w:rsidP="009900C7">
      <w:pPr>
        <w:spacing w:line="480" w:lineRule="auto"/>
        <w:ind w:firstLine="720"/>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rFonts w:cs="Times New Roman"/>
          <w:color w:val="000000"/>
        </w:rPr>
      </w:pPr>
      <w:r>
        <w:rPr>
          <w:rFonts w:cs="Times New Roman"/>
          <w:color w:val="000000"/>
        </w:rPr>
        <w:lastRenderedPageBreak/>
        <w:t>Indeed, i</w:t>
      </w:r>
      <w:r w:rsidR="00073263">
        <w:rPr>
          <w:rFonts w:cs="Times New Roman"/>
          <w:color w:val="000000"/>
        </w:rPr>
        <w:t xml:space="preserve">n assessments of the Lapwai Creek community, interviewees have expressed </w:t>
      </w:r>
      <w:ins w:id="9" w:author="jbrowitt" w:date="2011-11-30T23:11:00Z">
        <w:r w:rsidR="00241F95">
          <w:rPr>
            <w:rFonts w:cs="Times New Roman"/>
            <w:color w:val="000000"/>
          </w:rPr>
          <w:t>i</w:t>
        </w:r>
      </w:ins>
      <w:r w:rsidR="00073263">
        <w:rPr>
          <w:rFonts w:cs="Times New Roman"/>
          <w:color w:val="000000"/>
        </w:rPr>
        <w:t>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6"/>
      </w:r>
      <w:r>
        <w:rPr>
          <w:rFonts w:cs="Times New Roman"/>
          <w:color w:val="000000"/>
        </w:rPr>
        <w:t xml:space="preserve"> By fostering stronger working relationships, the stakeholder will work toward </w:t>
      </w:r>
      <w:r w:rsidR="00000ED3">
        <w:rPr>
          <w:rFonts w:cs="Times New Roman"/>
          <w:color w:val="000000"/>
        </w:rPr>
        <w:t>developing</w:t>
      </w:r>
      <w:r>
        <w:rPr>
          <w:rFonts w:cs="Times New Roman"/>
          <w:color w:val="000000"/>
        </w:rPr>
        <w:t xml:space="preserve"> adaptive governance within the Lapwai Creek </w:t>
      </w:r>
      <w:r w:rsidR="00B0329B">
        <w:rPr>
          <w:rFonts w:cs="Times New Roman"/>
          <w:color w:val="000000"/>
        </w:rPr>
        <w:t>W</w:t>
      </w:r>
      <w:r>
        <w:rPr>
          <w:rFonts w:cs="Times New Roman"/>
          <w:color w:val="000000"/>
        </w:rPr>
        <w:t>atershed</w:t>
      </w:r>
      <w:r w:rsidR="00F7623D">
        <w:rPr>
          <w:rFonts w:cs="Times New Roman"/>
          <w:color w:val="000000"/>
        </w:rPr>
        <w:t xml:space="preserve">. Ultimately, </w:t>
      </w:r>
      <w:r w:rsidR="00B0329B">
        <w:rPr>
          <w:rFonts w:cs="Times New Roman"/>
          <w:color w:val="000000"/>
        </w:rPr>
        <w:t xml:space="preserve">application of </w:t>
      </w:r>
      <w:r w:rsidR="00F7623D">
        <w:rPr>
          <w:rFonts w:cs="Times New Roman"/>
          <w:color w:val="000000"/>
        </w:rPr>
        <w:t>adaptive governance will allow stakeholders to fully utilize the many resources within the watershed</w:t>
      </w:r>
      <w:r w:rsidR="00FF76DE">
        <w:rPr>
          <w:rFonts w:cs="Times New Roman"/>
          <w:color w:val="000000"/>
        </w:rPr>
        <w:t xml:space="preserve"> with minimal impact</w:t>
      </w:r>
      <w:r w:rsidR="00F7623D">
        <w:rPr>
          <w:rFonts w:cs="Times New Roman"/>
          <w:color w:val="000000"/>
        </w:rPr>
        <w:t xml:space="preserve">. When </w:t>
      </w:r>
      <w:r>
        <w:rPr>
          <w:rFonts w:cs="Times New Roman"/>
          <w:color w:val="000000"/>
        </w:rPr>
        <w:t xml:space="preserve">resources are </w:t>
      </w:r>
      <w:r w:rsidR="00F7623D">
        <w:rPr>
          <w:rFonts w:cs="Times New Roman"/>
          <w:color w:val="000000"/>
        </w:rPr>
        <w:t>fully utilized</w:t>
      </w:r>
      <w:r>
        <w:rPr>
          <w:rFonts w:cs="Times New Roman"/>
          <w:color w:val="000000"/>
        </w:rPr>
        <w:t xml:space="preserve">, the overall resilience of watershed </w:t>
      </w:r>
      <w:r w:rsidR="00F7623D">
        <w:rPr>
          <w:rFonts w:cs="Times New Roman"/>
          <w:color w:val="000000"/>
        </w:rPr>
        <w:t xml:space="preserve">governance will increase. </w:t>
      </w:r>
    </w:p>
    <w:p w:rsidR="00F7623D" w:rsidRPr="00241F95" w:rsidRDefault="00F7623D" w:rsidP="00F7623D">
      <w:pPr>
        <w:spacing w:line="480" w:lineRule="auto"/>
        <w:rPr>
          <w:rFonts w:cs="Times New Roman"/>
          <w:color w:val="000000"/>
          <w:u w:val="single"/>
        </w:rPr>
      </w:pPr>
      <w:r w:rsidRPr="00241F95">
        <w:rPr>
          <w:rFonts w:cs="Times New Roman"/>
          <w:color w:val="000000"/>
          <w:u w:val="single"/>
        </w:rPr>
        <w:t>Conclusion</w:t>
      </w:r>
    </w:p>
    <w:p w:rsidR="00000ED3" w:rsidRDefault="00F7623D" w:rsidP="00F7623D">
      <w:pPr>
        <w:spacing w:line="480" w:lineRule="auto"/>
        <w:ind w:firstLine="720"/>
        <w:rPr>
          <w:rFonts w:cs="Times New Roman"/>
          <w:color w:val="000000"/>
        </w:rPr>
      </w:pPr>
      <w:r>
        <w:rPr>
          <w:rFonts w:cs="Times New Roman"/>
          <w:color w:val="000000"/>
        </w:rPr>
        <w:t xml:space="preserve">By approaching the Lapwai Creek </w:t>
      </w:r>
      <w:r w:rsidR="00B0329B">
        <w:rPr>
          <w:rFonts w:cs="Times New Roman"/>
          <w:color w:val="000000"/>
        </w:rPr>
        <w:t>W</w:t>
      </w:r>
      <w:r>
        <w:rPr>
          <w:rFonts w:cs="Times New Roman"/>
          <w:color w:val="000000"/>
        </w:rPr>
        <w:t xml:space="preserve">atershed problem from an interdisciplinary perspective, we developed our individual abilities to work across disciplines and to work within a multi-disciplinary group. Additionally, by recognizing that we each had certain disciplinary biases, we </w:t>
      </w:r>
      <w:r w:rsidR="00000ED3">
        <w:rPr>
          <w:rFonts w:cs="Times New Roman"/>
          <w:color w:val="000000"/>
        </w:rPr>
        <w:t>were able to</w:t>
      </w:r>
      <w:r w:rsidR="00FF76DE">
        <w:rPr>
          <w:rFonts w:cs="Times New Roman"/>
          <w:color w:val="000000"/>
        </w:rPr>
        <w:t xml:space="preserve"> put these biases aside and</w:t>
      </w:r>
      <w:r w:rsidR="00000ED3">
        <w:rPr>
          <w:rFonts w:cs="Times New Roman"/>
          <w:color w:val="000000"/>
        </w:rPr>
        <w:t xml:space="preserve"> work together to develop an interdisciplinary product. Because we regularly communicated verbally and through paper drafts, we taught each other about our disciplines</w:t>
      </w:r>
      <w:r w:rsidR="00FF76DE">
        <w:rPr>
          <w:rFonts w:cs="Times New Roman"/>
          <w:color w:val="000000"/>
        </w:rPr>
        <w:t xml:space="preserve"> and were able</w:t>
      </w:r>
      <w:r w:rsidR="00000ED3">
        <w:rPr>
          <w:rFonts w:cs="Times New Roman"/>
          <w:color w:val="000000"/>
        </w:rPr>
        <w:t xml:space="preserve"> to help one another achieve interdisciplinary adequacy. Ultimately, our communication resulted in the ability of any one group member to articulate the entire project and proposed solution. </w:t>
      </w:r>
    </w:p>
    <w:p w:rsidR="00D17432" w:rsidRPr="009B1D59" w:rsidRDefault="00000ED3" w:rsidP="00AC739A">
      <w:pPr>
        <w:spacing w:line="480" w:lineRule="auto"/>
        <w:ind w:firstLine="720"/>
        <w:rPr>
          <w:rFonts w:cs="Times New Roman"/>
          <w:b/>
        </w:rPr>
      </w:pPr>
      <w:r>
        <w:rPr>
          <w:rFonts w:cs="Times New Roman"/>
          <w:color w:val="000000"/>
        </w:rPr>
        <w:t>We determined that because of the social, legal, and ecological history of Lapwai Creek, the watershed is managed by stakeholders with many resources but without many relationships. By considering this problem through the lens of adaptive governance theory, we decided that an approach to remedy this disconnect includes developing adaptive management schemes within the watershed, something to which stakeholders are already receptive.</w:t>
      </w:r>
    </w:p>
    <w:sectPr w:rsidR="00D17432" w:rsidRPr="009B1D59" w:rsidSect="00AC739A">
      <w:headerReference w:type="even" r:id="rId9"/>
      <w:headerReference w:type="default" r:id="rId10"/>
      <w:pgSz w:w="12240" w:h="15840"/>
      <w:pgMar w:top="1440" w:right="1440" w:bottom="1080" w:left="144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allison parker" w:date="2011-11-29T09:38:00Z" w:initials="ap">
    <w:p w:rsidR="0001216D" w:rsidRDefault="0001216D">
      <w:pPr>
        <w:pStyle w:val="CommentText"/>
      </w:pPr>
      <w:r>
        <w:rPr>
          <w:rStyle w:val="CommentReference"/>
        </w:rPr>
        <w:annotationRef/>
      </w:r>
      <w:r>
        <w:t xml:space="preserve">Provide a cite to the conceptual mapping lecture/readings. </w:t>
      </w:r>
    </w:p>
  </w:comment>
  <w:comment w:id="0" w:author="Audrey Squires" w:date="2011-11-30T15:11:00Z" w:initials="AS">
    <w:p w:rsidR="0001216D" w:rsidRDefault="0001216D">
      <w:pPr>
        <w:pStyle w:val="CommentText"/>
      </w:pPr>
      <w:r>
        <w:rPr>
          <w:rStyle w:val="CommentReference"/>
        </w:rPr>
        <w:annotationRef/>
      </w:r>
      <w:r>
        <w:t>Chris, I made these changes to concept/conceptual map/model because I looked back at the syllabus to verify the terminology and it is concept map vs. conceptual model. We thought we had the conceptual model but Jan pointed out that it was the concept map!</w:t>
      </w:r>
    </w:p>
  </w:comment>
  <w:comment w:id="3" w:author="Audrey Squires" w:date="2011-11-30T15:09:00Z" w:initials="AS">
    <w:p w:rsidR="0001216D" w:rsidRDefault="0001216D">
      <w:pPr>
        <w:pStyle w:val="CommentText"/>
      </w:pPr>
      <w:r>
        <w:rPr>
          <w:rStyle w:val="CommentReference"/>
        </w:rPr>
        <w:annotationRef/>
      </w:r>
      <w:r>
        <w:t>Multi-disciplinary or interdisciplinary?</w:t>
      </w:r>
    </w:p>
  </w:comment>
  <w:comment w:id="4" w:author="Ryan  Boylan" w:date="2011-11-29T20:35:00Z" w:initials="RB">
    <w:p w:rsidR="0001216D" w:rsidRDefault="0001216D">
      <w:pPr>
        <w:pStyle w:val="CommentText"/>
      </w:pPr>
      <w:r>
        <w:rPr>
          <w:rStyle w:val="CommentReference"/>
        </w:rPr>
        <w:annotationRef/>
      </w:r>
      <w:r>
        <w:t>Allison made a comment on the next page about including a quick description about what “decision space” means maybe you could do the same with “policy space”  unless that is a common legal term.  I am just not really familiar with legal terms.</w:t>
      </w:r>
    </w:p>
  </w:comment>
  <w:comment w:id="5" w:author="Ryan  Boylan" w:date="2011-11-29T20:30:00Z" w:initials="RB">
    <w:p w:rsidR="0001216D" w:rsidRDefault="0001216D">
      <w:pPr>
        <w:pStyle w:val="CommentText"/>
      </w:pPr>
      <w:r>
        <w:rPr>
          <w:rStyle w:val="CommentReference"/>
        </w:rPr>
        <w:annotationRef/>
      </w:r>
      <w:r>
        <w:t>Do you think we should say that the declining aquifer problem was straight forward?</w:t>
      </w:r>
    </w:p>
  </w:comment>
  <w:comment w:id="6" w:author="allison parker" w:date="2011-11-29T08:28:00Z" w:initials="ap">
    <w:p w:rsidR="0001216D" w:rsidRDefault="0001216D">
      <w:pPr>
        <w:pStyle w:val="CommentText"/>
      </w:pPr>
      <w:r>
        <w:rPr>
          <w:rStyle w:val="CommentReference"/>
        </w:rPr>
        <w:annotationRef/>
      </w:r>
      <w:r>
        <w:t xml:space="preserve">Chris, I understand what you’re saying about this term. Perhaps you could include a little blurb in the footnote to explain what decision-space means? These blurbs are called parentheticals and are used within footnotes to provide explanation to ambiguous information.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FF3" w:rsidRDefault="00C15FF3" w:rsidP="00DD0CFD">
      <w:r>
        <w:separator/>
      </w:r>
    </w:p>
  </w:endnote>
  <w:endnote w:type="continuationSeparator" w:id="0">
    <w:p w:rsidR="00C15FF3" w:rsidRDefault="00C15FF3"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Lucida Grande">
    <w:charset w:val="00"/>
    <w:family w:val="auto"/>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FF3" w:rsidRDefault="00C15FF3" w:rsidP="00DD0CFD">
      <w:r>
        <w:separator/>
      </w:r>
    </w:p>
  </w:footnote>
  <w:footnote w:type="continuationSeparator" w:id="0">
    <w:p w:rsidR="00C15FF3" w:rsidRDefault="00C15FF3" w:rsidP="00DD0CFD">
      <w:r>
        <w:continuationSeparator/>
      </w:r>
    </w:p>
  </w:footnote>
  <w:footnote w:id="1">
    <w:p w:rsidR="0001216D" w:rsidRDefault="0001216D">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 xml:space="preserve">, </w:t>
      </w:r>
      <w:r w:rsidRPr="004D146B">
        <w:rPr>
          <w:rFonts w:ascii="TimesNewRomanPSMT" w:hAnsi="TimesNewRomanPSMT" w:cs="TimesNewRomanPSMT"/>
          <w:i/>
          <w:color w:val="231F20"/>
          <w:szCs w:val="18"/>
        </w:rPr>
        <w:t xml:space="preserve">A Theory of Interdisciplinary Studies in </w:t>
      </w:r>
      <w:r w:rsidRPr="004D146B">
        <w:rPr>
          <w:rFonts w:ascii="TimesNewRomanPSMT" w:hAnsi="TimesNewRomanPSMT" w:cs="TimesNewRomanPSMT"/>
          <w:i/>
          <w:color w:val="231F20"/>
        </w:rPr>
        <w:t>Issues In Integrative Studies</w:t>
      </w:r>
      <w:r>
        <w:rPr>
          <w:rFonts w:ascii="TimesNewRomanPSMT" w:hAnsi="TimesNewRomanPSMT" w:cs="TimesNewRomanPSMT"/>
          <w:i/>
          <w:color w:val="231F20"/>
        </w:rPr>
        <w:t xml:space="preserve">, </w:t>
      </w:r>
      <w:r>
        <w:rPr>
          <w:rFonts w:ascii="TimesNewRomanPSMT" w:hAnsi="TimesNewRomanPSMT" w:cs="TimesNewRomanPSMT"/>
          <w:color w:val="231F20"/>
        </w:rPr>
        <w:t xml:space="preserve">19 </w:t>
      </w:r>
      <w:r>
        <w:rPr>
          <w:rFonts w:ascii="TimesNewRomanPSMT" w:hAnsi="TimesNewRomanPSMT" w:cs="TimesNewRomanPSMT"/>
          <w:smallCaps/>
          <w:color w:val="231F20"/>
        </w:rPr>
        <w:t xml:space="preserve">Issues In Integrative Studies, </w:t>
      </w:r>
      <w:r>
        <w:rPr>
          <w:rFonts w:ascii="TimesNewRomanPSMT" w:hAnsi="TimesNewRomanPSMT" w:cs="TimesNewRomanPSMT"/>
          <w:color w:val="231F20"/>
        </w:rPr>
        <w:t>2001 at 1.</w:t>
      </w:r>
    </w:p>
    <w:p w:rsidR="0001216D" w:rsidRDefault="0001216D" w:rsidP="009A3DF6">
      <w:pPr>
        <w:pStyle w:val="FootnoteText"/>
      </w:pPr>
    </w:p>
  </w:footnote>
  <w:footnote w:id="2">
    <w:p w:rsidR="0001216D" w:rsidRPr="00DD0CFD" w:rsidRDefault="0001216D" w:rsidP="00BB7F1D">
      <w:pPr>
        <w:pStyle w:val="FootnoteText"/>
      </w:pPr>
      <w:r>
        <w:rPr>
          <w:rStyle w:val="FootnoteReference"/>
        </w:rPr>
        <w:footnoteRef/>
      </w:r>
      <w:r>
        <w:t xml:space="preserve"> </w:t>
      </w:r>
      <w:r>
        <w:rPr>
          <w:smallCaps/>
        </w:rPr>
        <w:t>Allen F. Repko, Research: Process and Theory 43 (2008).</w:t>
      </w:r>
    </w:p>
  </w:footnote>
  <w:footnote w:id="3">
    <w:p w:rsidR="0001216D" w:rsidRDefault="0001216D">
      <w:pPr>
        <w:pStyle w:val="FootnoteText"/>
      </w:pPr>
      <w:r>
        <w:rPr>
          <w:rStyle w:val="FootnoteReference"/>
        </w:rPr>
        <w:footnoteRef/>
      </w:r>
      <w:r>
        <w:t xml:space="preserve"> Dr. Jan Boll, Lecture to Water Resource 506 Class: Integrating Questions (Sept. 8, 2011). </w:t>
      </w:r>
    </w:p>
  </w:footnote>
  <w:footnote w:id="4">
    <w:p w:rsidR="0001216D" w:rsidRPr="009950C3" w:rsidRDefault="0001216D">
      <w:pPr>
        <w:pStyle w:val="FootnoteText"/>
        <w:rPr>
          <w:u w:val="single"/>
        </w:rPr>
      </w:pPr>
      <w:r>
        <w:rPr>
          <w:rStyle w:val="FootnoteReference"/>
        </w:rPr>
        <w:footnoteRef/>
      </w:r>
      <w:r>
        <w:t xml:space="preserve"> </w:t>
      </w:r>
      <w:r w:rsidRPr="002752A9">
        <w:rPr>
          <w:i/>
        </w:rPr>
        <w:t>Id.</w:t>
      </w:r>
    </w:p>
  </w:footnote>
  <w:footnote w:id="5">
    <w:p w:rsidR="0001216D" w:rsidRDefault="0001216D">
      <w:pPr>
        <w:pStyle w:val="FootnoteText"/>
      </w:pPr>
      <w:r>
        <w:rPr>
          <w:rStyle w:val="FootnoteReference"/>
        </w:rPr>
        <w:footnoteRef/>
      </w:r>
      <w:r>
        <w:t xml:space="preserve"> </w:t>
      </w:r>
      <w:r w:rsidRPr="009950C3">
        <w:rPr>
          <w:smallCaps/>
        </w:rPr>
        <w:t xml:space="preserve">Repko, </w:t>
      </w:r>
      <w:r>
        <w:rPr>
          <w:i/>
        </w:rPr>
        <w:t xml:space="preserve">supra </w:t>
      </w:r>
      <w:r>
        <w:t>note 2, at 161.</w:t>
      </w:r>
    </w:p>
  </w:footnote>
  <w:footnote w:id="6">
    <w:p w:rsidR="0001216D" w:rsidRPr="009950C3" w:rsidRDefault="0001216D">
      <w:pPr>
        <w:pStyle w:val="FootnoteText"/>
        <w:rPr>
          <w:u w:val="single"/>
        </w:rPr>
      </w:pPr>
      <w:r>
        <w:rPr>
          <w:rStyle w:val="FootnoteReference"/>
        </w:rPr>
        <w:footnoteRef/>
      </w:r>
      <w:r>
        <w:t xml:space="preserve"> </w:t>
      </w:r>
      <w:r w:rsidRPr="002752A9">
        <w:rPr>
          <w:i/>
        </w:rPr>
        <w:t>Id.</w:t>
      </w:r>
    </w:p>
  </w:footnote>
  <w:footnote w:id="7">
    <w:p w:rsidR="0001216D" w:rsidRDefault="0001216D">
      <w:pPr>
        <w:pStyle w:val="FootnoteText"/>
      </w:pPr>
      <w:r>
        <w:rPr>
          <w:rStyle w:val="FootnoteReference"/>
        </w:rPr>
        <w:footnoteRef/>
      </w:r>
      <w:r>
        <w:t xml:space="preserve"> Boll, </w:t>
      </w:r>
      <w:r>
        <w:rPr>
          <w:i/>
        </w:rPr>
        <w:t xml:space="preserve">supra </w:t>
      </w:r>
      <w:r>
        <w:t>note 3.</w:t>
      </w:r>
    </w:p>
  </w:footnote>
  <w:footnote w:id="8">
    <w:p w:rsidR="0001216D" w:rsidRPr="009950C3" w:rsidRDefault="0001216D">
      <w:pPr>
        <w:pStyle w:val="FootnoteText"/>
        <w:rPr>
          <w:u w:val="single"/>
        </w:rPr>
      </w:pPr>
      <w:r>
        <w:rPr>
          <w:rStyle w:val="FootnoteReference"/>
        </w:rPr>
        <w:footnoteRef/>
      </w:r>
      <w:r>
        <w:t xml:space="preserve"> </w:t>
      </w:r>
      <w:r w:rsidRPr="002752A9">
        <w:rPr>
          <w:i/>
        </w:rPr>
        <w:t>Id.</w:t>
      </w:r>
    </w:p>
  </w:footnote>
  <w:footnote w:id="9">
    <w:p w:rsidR="0001216D" w:rsidRDefault="0001216D">
      <w:pPr>
        <w:pStyle w:val="FootnoteText"/>
      </w:pPr>
      <w:r>
        <w:rPr>
          <w:rStyle w:val="FootnoteReference"/>
        </w:rPr>
        <w:footnoteRef/>
      </w:r>
      <w:r>
        <w:t xml:space="preserve"> Maureen Laflin, Lecture to Water Resource 506 Class: “Team Building—Cultivating Cooperation, Collaberation and Communication</w:t>
      </w:r>
      <w:r w:rsidR="009900C7">
        <w:t>”</w:t>
      </w:r>
      <w:r>
        <w:t xml:space="preserve"> (Aug. 30, 2011).</w:t>
      </w:r>
    </w:p>
  </w:footnote>
  <w:footnote w:id="10">
    <w:p w:rsidR="0001216D" w:rsidRPr="004F4B0D" w:rsidRDefault="0001216D">
      <w:pPr>
        <w:pStyle w:val="FootnoteText"/>
      </w:pPr>
      <w:r>
        <w:rPr>
          <w:rStyle w:val="FootnoteReference"/>
        </w:rPr>
        <w:footnoteRef/>
      </w:r>
      <w:r>
        <w:t xml:space="preserve"> </w:t>
      </w:r>
      <w:r>
        <w:rPr>
          <w:smallCaps/>
        </w:rPr>
        <w:t xml:space="preserve">Repko, </w:t>
      </w:r>
      <w:r>
        <w:rPr>
          <w:i/>
        </w:rPr>
        <w:t xml:space="preserve">supra </w:t>
      </w:r>
      <w:r>
        <w:t>note 1, at 147.</w:t>
      </w:r>
    </w:p>
  </w:footnote>
  <w:footnote w:id="11">
    <w:p w:rsidR="0001216D" w:rsidRPr="004F4B0D" w:rsidRDefault="0001216D">
      <w:pPr>
        <w:pStyle w:val="FootnoteText"/>
      </w:pPr>
      <w:r>
        <w:rPr>
          <w:rStyle w:val="FootnoteReference"/>
        </w:rPr>
        <w:footnoteRef/>
      </w:r>
      <w:r>
        <w:t xml:space="preserve"> </w:t>
      </w:r>
      <w:r>
        <w:rPr>
          <w:i/>
        </w:rPr>
        <w:t xml:space="preserve">Id. </w:t>
      </w:r>
      <w:r>
        <w:t>at 145.</w:t>
      </w:r>
    </w:p>
  </w:footnote>
  <w:footnote w:id="12">
    <w:p w:rsidR="0001216D" w:rsidRDefault="0001216D">
      <w:pPr>
        <w:pStyle w:val="FootnoteText"/>
      </w:pPr>
      <w:r>
        <w:rPr>
          <w:rStyle w:val="FootnoteReference"/>
        </w:rPr>
        <w:footnoteRef/>
      </w:r>
      <w:r>
        <w:t xml:space="preserve"> </w:t>
      </w:r>
      <w:r>
        <w:rPr>
          <w:i/>
        </w:rPr>
        <w:t xml:space="preserve">Id. </w:t>
      </w:r>
      <w:r w:rsidRPr="0033363B">
        <w:rPr>
          <w:i/>
        </w:rPr>
        <w:t>at</w:t>
      </w:r>
      <w:r>
        <w:t xml:space="preserve"> 296.</w:t>
      </w:r>
    </w:p>
  </w:footnote>
  <w:footnote w:id="13">
    <w:p w:rsidR="0001216D" w:rsidRDefault="0001216D">
      <w:pPr>
        <w:pStyle w:val="FootnoteText"/>
      </w:pPr>
      <w:r>
        <w:rPr>
          <w:rStyle w:val="FootnoteReference"/>
        </w:rPr>
        <w:footnoteRef/>
      </w:r>
      <w:r>
        <w:t xml:space="preserve"> </w:t>
      </w:r>
      <w:r>
        <w:rPr>
          <w:i/>
        </w:rPr>
        <w:t xml:space="preserve">Id. </w:t>
      </w:r>
      <w:r w:rsidRPr="0033363B">
        <w:rPr>
          <w:i/>
        </w:rPr>
        <w:t>at</w:t>
      </w:r>
      <w:r>
        <w:t xml:space="preserve"> 301.</w:t>
      </w:r>
    </w:p>
  </w:footnote>
  <w:footnote w:id="14">
    <w:p w:rsidR="0001216D" w:rsidRPr="00B532D7" w:rsidRDefault="0001216D">
      <w:pPr>
        <w:pStyle w:val="FootnoteText"/>
        <w:rPr>
          <w:smallCaps/>
        </w:rPr>
      </w:pPr>
      <w:r>
        <w:rPr>
          <w:rStyle w:val="FootnoteReference"/>
        </w:rPr>
        <w:footnoteRef/>
      </w:r>
      <w:r>
        <w:t xml:space="preserve"> Marieke Heemskerk et al., </w:t>
      </w:r>
      <w:r>
        <w:rPr>
          <w:i/>
        </w:rPr>
        <w:t xml:space="preserve">Conceptual Models as Tools for Communication Across Disciplines, </w:t>
      </w:r>
      <w:r>
        <w:t xml:space="preserve">7 </w:t>
      </w:r>
      <w:r>
        <w:rPr>
          <w:smallCaps/>
        </w:rPr>
        <w:t>Conservation ecology 9 (2003).</w:t>
      </w:r>
    </w:p>
  </w:footnote>
  <w:footnote w:id="15">
    <w:p w:rsidR="0001216D" w:rsidRDefault="0001216D" w:rsidP="005E2177">
      <w:pPr>
        <w:pStyle w:val="FootnoteText"/>
      </w:pPr>
      <w:r>
        <w:rPr>
          <w:rStyle w:val="FootnoteReference"/>
        </w:rPr>
        <w:footnoteRef/>
      </w:r>
      <w:r>
        <w:t xml:space="preserve"> Nicole D. Peterson, </w:t>
      </w:r>
      <w:r w:rsidRPr="005C03E0">
        <w:rPr>
          <w:i/>
        </w:rPr>
        <w:t>Choices, Options, and Constraints: Decision Making and Decision Spaces in Natural Resource Management</w:t>
      </w:r>
      <w:ins w:id="7" w:author="jbrowitt" w:date="2011-11-30T23:24:00Z">
        <w:r w:rsidR="005C03E0">
          <w:t xml:space="preserve">, </w:t>
        </w:r>
        <w:r w:rsidR="005C03E0" w:rsidRPr="005C03E0">
          <w:rPr>
            <w:smallCaps/>
          </w:rPr>
          <w:t>Society for Applied Anthropology</w:t>
        </w:r>
        <w:r w:rsidR="005C03E0">
          <w:t xml:space="preserve"> </w:t>
        </w:r>
      </w:ins>
      <w:ins w:id="8" w:author="jbrowitt" w:date="2011-11-30T23:25:00Z">
        <w:r w:rsidR="005C03E0">
          <w:t>54</w:t>
        </w:r>
      </w:ins>
      <w:r>
        <w:t xml:space="preserve"> (Spring 2010)</w:t>
      </w:r>
      <w:r w:rsidR="00AC739A">
        <w:t>.</w:t>
      </w:r>
      <w:r>
        <w:t xml:space="preserve"> </w:t>
      </w:r>
    </w:p>
  </w:footnote>
  <w:footnote w:id="16">
    <w:p w:rsidR="0001216D" w:rsidRDefault="0001216D">
      <w:pPr>
        <w:pStyle w:val="FootnoteText"/>
      </w:pPr>
    </w:p>
  </w:footnote>
  <w:footnote w:id="17">
    <w:p w:rsidR="0001216D" w:rsidRPr="00781C68" w:rsidRDefault="0001216D"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8">
    <w:p w:rsidR="0001216D" w:rsidRPr="00DC3642" w:rsidRDefault="0001216D" w:rsidP="007139EC">
      <w:pPr>
        <w:pStyle w:val="FootnoteText"/>
      </w:pPr>
      <w:r>
        <w:rPr>
          <w:rStyle w:val="FootnoteReference"/>
        </w:rPr>
        <w:footnoteRef/>
      </w:r>
      <w:r>
        <w:t xml:space="preserve"> </w:t>
      </w:r>
      <w:r>
        <w:rPr>
          <w:i/>
        </w:rPr>
        <w:t>Id.</w:t>
      </w:r>
      <w:r>
        <w:t xml:space="preserve">Subtle amendments requested by the tribe led to a third treaty, which was signed in 1868. This did not alter the reservation boundaries established by the 1863 treaty.  </w:t>
      </w:r>
    </w:p>
  </w:footnote>
  <w:footnote w:id="19">
    <w:p w:rsidR="0001216D" w:rsidRDefault="0001216D" w:rsidP="007139EC">
      <w:pPr>
        <w:pStyle w:val="FootnoteText"/>
      </w:pPr>
      <w:r>
        <w:rPr>
          <w:rStyle w:val="FootnoteReference"/>
        </w:rPr>
        <w:footnoteRef/>
      </w:r>
      <w:r>
        <w:t xml:space="preserve"> 25 U.S.C.A. § 331 (repealed 1934). Also known as the General Allotment Act.</w:t>
      </w:r>
    </w:p>
  </w:footnote>
  <w:footnote w:id="20">
    <w:p w:rsidR="0001216D" w:rsidRPr="0035706C" w:rsidRDefault="0001216D" w:rsidP="007139EC">
      <w:pPr>
        <w:pStyle w:val="FootnoteText"/>
        <w:rPr>
          <w:i/>
        </w:rPr>
      </w:pPr>
      <w:r>
        <w:rPr>
          <w:rStyle w:val="FootnoteReference"/>
        </w:rPr>
        <w:footnoteRef/>
      </w:r>
      <w:r>
        <w:t xml:space="preserve"> </w:t>
      </w:r>
      <w:r>
        <w:rPr>
          <w:i/>
        </w:rPr>
        <w:t>Id.</w:t>
      </w:r>
    </w:p>
  </w:footnote>
  <w:footnote w:id="21">
    <w:p w:rsidR="0001216D" w:rsidRPr="00C61158" w:rsidRDefault="0001216D" w:rsidP="007139EC">
      <w:pPr>
        <w:pStyle w:val="FootnoteText"/>
      </w:pPr>
      <w:r>
        <w:rPr>
          <w:rStyle w:val="FootnoteReference"/>
        </w:rPr>
        <w:footnoteRef/>
      </w:r>
      <w:r>
        <w:t xml:space="preserve"> The Updated 2009 Economic Impact Analysies (sic) of the Nez Perce Tribe, </w:t>
      </w:r>
      <w:r w:rsidRPr="00A47DBF">
        <w:t>http://www.nezperce.org/official/PDF/Updated2009EcominicImpactAnalysisBrochure.pdf</w:t>
      </w:r>
      <w:r>
        <w:t>.</w:t>
      </w:r>
    </w:p>
  </w:footnote>
  <w:footnote w:id="22">
    <w:p w:rsidR="0001216D" w:rsidRDefault="0001216D" w:rsidP="007139EC">
      <w:pPr>
        <w:pStyle w:val="FootnoteText"/>
      </w:pPr>
      <w:r>
        <w:rPr>
          <w:rStyle w:val="FootnoteReference"/>
        </w:rPr>
        <w:footnoteRef/>
      </w:r>
      <w:r>
        <w:t xml:space="preserve"> 18 U.S.C.A. § 1151 (West 2011). </w:t>
      </w:r>
    </w:p>
  </w:footnote>
  <w:footnote w:id="23">
    <w:p w:rsidR="0001216D" w:rsidRDefault="0001216D" w:rsidP="007139EC">
      <w:pPr>
        <w:pStyle w:val="FootnoteText"/>
      </w:pPr>
      <w:r>
        <w:rPr>
          <w:rStyle w:val="FootnoteReference"/>
        </w:rPr>
        <w:footnoteRef/>
      </w:r>
      <w:r>
        <w:t xml:space="preserve"> Solem v. Barlett, 465 U.S. 463, 470 (1984) (Court applied a three-tiered analysis in determining if Congress had intended to diminish a reservation through distribution of surplus lands).</w:t>
      </w:r>
    </w:p>
  </w:footnote>
  <w:footnote w:id="24">
    <w:p w:rsidR="0001216D" w:rsidRPr="001400B3" w:rsidRDefault="0001216D" w:rsidP="007139EC">
      <w:pPr>
        <w:pStyle w:val="FootnoteText"/>
      </w:pPr>
      <w:r>
        <w:rPr>
          <w:rStyle w:val="FootnoteReference"/>
        </w:rPr>
        <w:footnoteRef/>
      </w:r>
      <w:r>
        <w:t xml:space="preserve"> </w:t>
      </w:r>
      <w:r>
        <w:rPr>
          <w:i/>
        </w:rPr>
        <w:t xml:space="preserve">Id. </w:t>
      </w:r>
      <w:r>
        <w:t>at 467.</w:t>
      </w:r>
    </w:p>
  </w:footnote>
  <w:footnote w:id="25">
    <w:p w:rsidR="0001216D" w:rsidRDefault="0001216D" w:rsidP="007139EC">
      <w:pPr>
        <w:pStyle w:val="FootnoteText"/>
      </w:pPr>
      <w:r>
        <w:rPr>
          <w:rStyle w:val="FootnoteReference"/>
        </w:rPr>
        <w:footnoteRef/>
      </w:r>
      <w:r>
        <w:t xml:space="preserve"> United States v. Webb, 219 F.3d 1127 (9</w:t>
      </w:r>
      <w:r w:rsidRPr="009E7255">
        <w:rPr>
          <w:vertAlign w:val="superscript"/>
        </w:rPr>
        <w:t>th</w:t>
      </w:r>
      <w:r>
        <w:t xml:space="preserve"> Cir. 2000).</w:t>
      </w:r>
    </w:p>
  </w:footnote>
  <w:footnote w:id="26">
    <w:p w:rsidR="0001216D" w:rsidRPr="009E7255" w:rsidRDefault="0001216D" w:rsidP="007139EC">
      <w:pPr>
        <w:pStyle w:val="FootnoteText"/>
      </w:pPr>
      <w:r>
        <w:rPr>
          <w:rStyle w:val="FootnoteReference"/>
        </w:rPr>
        <w:footnoteRef/>
      </w:r>
      <w:r>
        <w:t xml:space="preserve"> </w:t>
      </w:r>
      <w:r>
        <w:rPr>
          <w:i/>
        </w:rPr>
        <w:t xml:space="preserve">Id. </w:t>
      </w:r>
      <w:r>
        <w:t>at 1135.</w:t>
      </w:r>
    </w:p>
  </w:footnote>
  <w:footnote w:id="27">
    <w:p w:rsidR="0001216D" w:rsidRDefault="0001216D" w:rsidP="007139EC">
      <w:pPr>
        <w:pStyle w:val="FootnoteText"/>
      </w:pPr>
      <w:r>
        <w:rPr>
          <w:rStyle w:val="FootnoteReference"/>
        </w:rPr>
        <w:footnoteRef/>
      </w:r>
      <w:r>
        <w:t xml:space="preserve"> Brendale v. Confederated Bands &amp; Tribes of Yakima Indian Nation, 492 U.S. 408 (1989).</w:t>
      </w:r>
    </w:p>
  </w:footnote>
  <w:footnote w:id="28">
    <w:p w:rsidR="0001216D" w:rsidRPr="007B7C2C" w:rsidRDefault="0001216D" w:rsidP="007139EC">
      <w:pPr>
        <w:pStyle w:val="FootnoteText"/>
      </w:pPr>
      <w:r>
        <w:rPr>
          <w:rStyle w:val="FootnoteReference"/>
        </w:rPr>
        <w:footnoteRef/>
      </w:r>
      <w:r>
        <w:t xml:space="preserve"> </w:t>
      </w:r>
      <w:r>
        <w:rPr>
          <w:i/>
        </w:rPr>
        <w:t xml:space="preserve">Id. </w:t>
      </w:r>
      <w:r>
        <w:t>at 431.</w:t>
      </w:r>
    </w:p>
  </w:footnote>
  <w:footnote w:id="29">
    <w:p w:rsidR="0001216D" w:rsidRDefault="0001216D" w:rsidP="007139EC">
      <w:pPr>
        <w:pStyle w:val="FootnoteText"/>
      </w:pPr>
      <w:r>
        <w:rPr>
          <w:rStyle w:val="FootnoteReference"/>
        </w:rPr>
        <w:footnoteRef/>
      </w:r>
      <w:r>
        <w:t xml:space="preserve"> The Lapwai Creek Watershed lies primarily in Nez Perce County but also reaches into Idaho and Lewis counties. In addition to the cities of Lapwai, Culdesac and Sweetwater, the watershed also includes the unincorporated communities of Spalding, Sweetwater, Reubens, and Slickpoo.</w:t>
      </w:r>
    </w:p>
  </w:footnote>
  <w:footnote w:id="30">
    <w:p w:rsidR="0001216D" w:rsidRDefault="0001216D">
      <w:pPr>
        <w:pStyle w:val="FootnoteText"/>
      </w:pPr>
      <w:r>
        <w:rPr>
          <w:rStyle w:val="FootnoteReference"/>
        </w:rPr>
        <w:footnoteRef/>
      </w:r>
      <w:r>
        <w:t xml:space="preserve"> Barbara Cosens, Lecture to Water Resource 506 Class: Water Governance (Oct. 25, 2011). </w:t>
      </w:r>
    </w:p>
  </w:footnote>
  <w:footnote w:id="31">
    <w:p w:rsidR="0001216D" w:rsidRPr="00CB311C" w:rsidRDefault="0001216D" w:rsidP="00D43B54">
      <w:pPr>
        <w:pStyle w:val="FootnoteText"/>
      </w:pPr>
      <w:r w:rsidRPr="00CB311C">
        <w:rPr>
          <w:rStyle w:val="FootnoteReference"/>
        </w:rPr>
        <w:footnoteRef/>
      </w:r>
      <w:r w:rsidRPr="00CB311C">
        <w:t xml:space="preserve"> Walker et al.</w:t>
      </w:r>
      <w:r>
        <w:t>,</w:t>
      </w:r>
      <w:r w:rsidRPr="00CB311C">
        <w:t xml:space="preserve"> </w:t>
      </w:r>
      <w:r w:rsidRPr="001A0910">
        <w:rPr>
          <w:rFonts w:cs="Verdana"/>
          <w:i/>
        </w:rPr>
        <w:t>Resilience, adaptability and transformability in social–ecological systems</w:t>
      </w:r>
      <w:r>
        <w:rPr>
          <w:rFonts w:cs="Verdana"/>
          <w:i/>
        </w:rPr>
        <w:t>,</w:t>
      </w:r>
      <w:r w:rsidRPr="00CB311C">
        <w:rPr>
          <w:rFonts w:cs="Verdana"/>
        </w:rPr>
        <w:t xml:space="preserve"> 9 </w:t>
      </w:r>
      <w:r w:rsidRPr="001A0910">
        <w:rPr>
          <w:rFonts w:cs="Verdana"/>
          <w:smallCaps/>
        </w:rPr>
        <w:t>Ecology and Society</w:t>
      </w:r>
      <w:r w:rsidRPr="00CB311C">
        <w:rPr>
          <w:rFonts w:cs="Verdana"/>
        </w:rPr>
        <w:t xml:space="preserve"> 5</w:t>
      </w:r>
      <w:r w:rsidRPr="00CB311C">
        <w:t xml:space="preserve"> </w:t>
      </w:r>
      <w:r>
        <w:t>(</w:t>
      </w:r>
      <w:r w:rsidRPr="00CB311C">
        <w:t>2004</w:t>
      </w:r>
      <w:r>
        <w:t>)</w:t>
      </w:r>
      <w:r w:rsidRPr="00CB311C">
        <w:t xml:space="preserve">. </w:t>
      </w:r>
    </w:p>
  </w:footnote>
  <w:footnote w:id="32">
    <w:p w:rsidR="0001216D" w:rsidRDefault="0001216D">
      <w:pPr>
        <w:pStyle w:val="FootnoteText"/>
      </w:pPr>
      <w:r>
        <w:rPr>
          <w:rStyle w:val="FootnoteReference"/>
        </w:rPr>
        <w:footnoteRef/>
      </w:r>
      <w:r>
        <w:t xml:space="preserve"> Cosens, </w:t>
      </w:r>
      <w:r>
        <w:rPr>
          <w:i/>
        </w:rPr>
        <w:t xml:space="preserve">Supra </w:t>
      </w:r>
      <w:r>
        <w:t xml:space="preserve">note 30. </w:t>
      </w:r>
    </w:p>
  </w:footnote>
  <w:footnote w:id="33">
    <w:p w:rsidR="0001216D" w:rsidRDefault="0001216D">
      <w:pPr>
        <w:pStyle w:val="FootnoteText"/>
      </w:pPr>
      <w:r>
        <w:rPr>
          <w:rStyle w:val="FootnoteReference"/>
        </w:rPr>
        <w:footnoteRef/>
      </w:r>
      <w:r>
        <w:t xml:space="preserve"> </w:t>
      </w:r>
      <w:r w:rsidRPr="00241F95">
        <w:rPr>
          <w:i/>
        </w:rPr>
        <w:t>Id.</w:t>
      </w:r>
      <w:r>
        <w:t xml:space="preserve"> </w:t>
      </w:r>
    </w:p>
  </w:footnote>
  <w:footnote w:id="34">
    <w:p w:rsidR="0001216D" w:rsidRPr="009950C3" w:rsidRDefault="0001216D">
      <w:pPr>
        <w:pStyle w:val="FootnoteText"/>
        <w:rPr>
          <w:u w:val="single"/>
        </w:rPr>
      </w:pPr>
      <w:r>
        <w:rPr>
          <w:rStyle w:val="FootnoteReference"/>
        </w:rPr>
        <w:footnoteRef/>
      </w:r>
      <w:r>
        <w:t xml:space="preserve"> </w:t>
      </w:r>
      <w:r w:rsidRPr="001A0910">
        <w:rPr>
          <w:i/>
        </w:rPr>
        <w:t>Id.</w:t>
      </w:r>
    </w:p>
  </w:footnote>
  <w:footnote w:id="35">
    <w:p w:rsidR="0001216D" w:rsidRDefault="0001216D" w:rsidP="00D43B54">
      <w:pPr>
        <w:pStyle w:val="FootnoteText"/>
      </w:pPr>
      <w:r>
        <w:rPr>
          <w:rStyle w:val="FootnoteReference"/>
        </w:rPr>
        <w:footnoteRef/>
      </w:r>
      <w:r>
        <w:t xml:space="preserve"> Loree Higgins et al., Lapwai Creek Watershed Situation Assessment 4 (Jan. 15, 2011) (on file with University of Idaho Waters of the West) [hereinafter Situation Assessment].</w:t>
      </w:r>
    </w:p>
  </w:footnote>
  <w:footnote w:id="36">
    <w:p w:rsidR="0001216D" w:rsidRPr="00C133CD" w:rsidRDefault="0001216D" w:rsidP="00D43B54">
      <w:pPr>
        <w:pStyle w:val="FootnoteText"/>
      </w:pPr>
      <w:r>
        <w:rPr>
          <w:rStyle w:val="FootnoteReference"/>
        </w:rPr>
        <w:footnoteRef/>
      </w:r>
      <w:r>
        <w:t xml:space="preserve"> </w:t>
      </w:r>
      <w:r>
        <w:rPr>
          <w:i/>
        </w:rPr>
        <w:t>Id.</w:t>
      </w:r>
      <w:r>
        <w:t xml:space="preserve"> </w:t>
      </w:r>
    </w:p>
  </w:footnote>
  <w:footnote w:id="37">
    <w:p w:rsidR="0001216D" w:rsidRDefault="0001216D">
      <w:pPr>
        <w:pStyle w:val="FootnoteText"/>
      </w:pPr>
      <w:r>
        <w:rPr>
          <w:rStyle w:val="FootnoteReference"/>
        </w:rPr>
        <w:footnoteRef/>
      </w:r>
      <w:r>
        <w:t xml:space="preserve"> National Wildlife Federation v. Federal Emergency Management Agency, 345 F.Supp.2d 1151 (W.D. Wash. 2004).</w:t>
      </w:r>
    </w:p>
  </w:footnote>
  <w:footnote w:id="38">
    <w:p w:rsidR="0001216D" w:rsidRPr="00985550" w:rsidRDefault="0001216D">
      <w:pPr>
        <w:pStyle w:val="FootnoteText"/>
      </w:pPr>
      <w:r>
        <w:rPr>
          <w:rStyle w:val="FootnoteReference"/>
        </w:rPr>
        <w:footnoteRef/>
      </w:r>
      <w:r>
        <w:t xml:space="preserve"> </w:t>
      </w:r>
      <w:r>
        <w:rPr>
          <w:i/>
        </w:rPr>
        <w:t xml:space="preserve">Id. </w:t>
      </w:r>
      <w:r>
        <w:t>at 1155.</w:t>
      </w:r>
    </w:p>
  </w:footnote>
  <w:footnote w:id="39">
    <w:p w:rsidR="0001216D" w:rsidRDefault="0001216D">
      <w:pPr>
        <w:pStyle w:val="FootnoteText"/>
      </w:pPr>
      <w:r>
        <w:rPr>
          <w:rStyle w:val="FootnoteReference"/>
        </w:rPr>
        <w:footnoteRef/>
      </w:r>
      <w:r>
        <w:t xml:space="preserve"> </w:t>
      </w:r>
      <w:r>
        <w:rPr>
          <w:i/>
        </w:rPr>
        <w:t>Id.</w:t>
      </w:r>
    </w:p>
  </w:footnote>
  <w:footnote w:id="40">
    <w:p w:rsidR="0001216D" w:rsidRDefault="0001216D">
      <w:pPr>
        <w:pStyle w:val="FootnoteText"/>
      </w:pPr>
      <w:r>
        <w:rPr>
          <w:rStyle w:val="FootnoteReference"/>
        </w:rPr>
        <w:footnoteRef/>
      </w:r>
      <w:r>
        <w:t xml:space="preserve"> </w:t>
      </w:r>
      <w:r w:rsidRPr="00F150DF">
        <w:rPr>
          <w:rFonts w:cs="Times New Roman"/>
          <w:highlight w:val="yellow"/>
        </w:rPr>
        <w:t>(</w:t>
      </w:r>
      <w:sdt>
        <w:sdtPr>
          <w:rPr>
            <w:rFonts w:cs="Times New Roman"/>
            <w:highlight w:val="yellow"/>
          </w:rPr>
          <w:id w:val="19167423"/>
          <w:citation/>
        </w:sdtPr>
        <w:sdtContent>
          <w:r w:rsidR="00606D53" w:rsidRPr="00F150DF">
            <w:rPr>
              <w:rFonts w:cs="Times New Roman"/>
              <w:highlight w:val="yellow"/>
            </w:rPr>
            <w:fldChar w:fldCharType="begin"/>
          </w:r>
          <w:r w:rsidRPr="00F150DF">
            <w:rPr>
              <w:rFonts w:cs="Times New Roman"/>
              <w:highlight w:val="yellow"/>
            </w:rPr>
            <w:instrText xml:space="preserve"> CITATION Nat08 \l 1033 </w:instrText>
          </w:r>
          <w:r w:rsidR="00606D53" w:rsidRPr="00F150DF">
            <w:rPr>
              <w:rFonts w:cs="Times New Roman"/>
              <w:highlight w:val="yellow"/>
            </w:rPr>
            <w:fldChar w:fldCharType="separate"/>
          </w:r>
          <w:r w:rsidRPr="00F150DF">
            <w:rPr>
              <w:rFonts w:cs="Times New Roman"/>
              <w:noProof/>
              <w:highlight w:val="yellow"/>
            </w:rPr>
            <w:t xml:space="preserve"> National Marine Fisheries Service. (2008). </w:t>
          </w:r>
          <w:r w:rsidRPr="00F150DF">
            <w:rPr>
              <w:rFonts w:cs="Times New Roman"/>
              <w:i/>
              <w:noProof/>
              <w:highlight w:val="yellow"/>
            </w:rPr>
            <w:t>ESA - Section 7 Consultation Final Biological Opinion and Magnuson-Stevens Fishery Conservation and Management Act Essential Fish Habitat Consultation, Implementation of the NFIP in the State of WA Phase 1 Document - Puget Sound Region.</w:t>
          </w:r>
          <w:r w:rsidRPr="00F150DF">
            <w:rPr>
              <w:rFonts w:cs="Times New Roman"/>
              <w:noProof/>
              <w:highlight w:val="yellow"/>
            </w:rPr>
            <w:t xml:space="preserve"> National Marine Fisheries Service, Northwest Region. Seattle: National Oceanic and Atmospheric Administration.</w:t>
          </w:r>
          <w:r w:rsidR="00606D53" w:rsidRPr="00F150DF">
            <w:rPr>
              <w:rFonts w:cs="Times New Roman"/>
              <w:noProof/>
              <w:highlight w:val="yellow"/>
            </w:rPr>
            <w:fldChar w:fldCharType="end"/>
          </w:r>
        </w:sdtContent>
      </w:sdt>
    </w:p>
  </w:footnote>
  <w:footnote w:id="41">
    <w:p w:rsidR="0001216D" w:rsidRDefault="0001216D">
      <w:pPr>
        <w:pStyle w:val="FootnoteText"/>
      </w:pPr>
      <w:r>
        <w:rPr>
          <w:rStyle w:val="FootnoteReference"/>
        </w:rPr>
        <w:footnoteRef/>
      </w:r>
      <w:r>
        <w:t xml:space="preserve"> </w:t>
      </w:r>
      <w:r w:rsidRPr="0001216D">
        <w:t xml:space="preserve">Shannon Richardson </w:t>
      </w:r>
      <w:r w:rsidR="00971800">
        <w:t>&amp;</w:t>
      </w:r>
      <w:r w:rsidR="00971800" w:rsidRPr="0001216D">
        <w:t xml:space="preserve"> </w:t>
      </w:r>
      <w:r w:rsidRPr="0001216D">
        <w:t>Lynn Rasmussen</w:t>
      </w:r>
      <w:r>
        <w:rPr>
          <w:smallCaps/>
        </w:rPr>
        <w:t xml:space="preserve">, </w:t>
      </w:r>
      <w:r w:rsidRPr="0001216D">
        <w:t>Strategy for the Ecological Restoration of Lapwai Creek Watershed</w:t>
      </w:r>
      <w:r>
        <w:t>,</w:t>
      </w:r>
      <w:r w:rsidRPr="0001216D">
        <w:t xml:space="preserve"> </w:t>
      </w:r>
      <w:r>
        <w:rPr>
          <w:rFonts w:cs="Times New Roman"/>
        </w:rPr>
        <w:t>iii</w:t>
      </w:r>
      <w:r>
        <w:rPr>
          <w:smallCaps/>
        </w:rPr>
        <w:t xml:space="preserve"> (</w:t>
      </w:r>
      <w:r>
        <w:t xml:space="preserve">Oct. </w:t>
      </w:r>
      <w:r>
        <w:rPr>
          <w:smallCaps/>
        </w:rPr>
        <w:t>2007).</w:t>
      </w:r>
    </w:p>
  </w:footnote>
  <w:footnote w:id="42">
    <w:p w:rsidR="0001216D" w:rsidRDefault="0001216D">
      <w:pPr>
        <w:pStyle w:val="FootnoteText"/>
      </w:pPr>
      <w:r>
        <w:rPr>
          <w:rStyle w:val="FootnoteReference"/>
        </w:rPr>
        <w:footnoteRef/>
      </w:r>
      <w:r>
        <w:t xml:space="preserve"> </w:t>
      </w:r>
      <w:r w:rsidRPr="0001216D">
        <w:t xml:space="preserve">Barbara Cosens </w:t>
      </w:r>
      <w:r w:rsidR="00971800">
        <w:t>&amp;</w:t>
      </w:r>
      <w:r w:rsidRPr="0001216D">
        <w:t xml:space="preserve"> Mark Williams</w:t>
      </w:r>
      <w:r>
        <w:rPr>
          <w:smallCaps/>
        </w:rPr>
        <w:t xml:space="preserve">, </w:t>
      </w:r>
      <w:r w:rsidRPr="0001216D">
        <w:t>Resilience and Water Governance: Adaptive Governance in the Columbia River Basin</w:t>
      </w:r>
      <w:r>
        <w:rPr>
          <w:smallCaps/>
        </w:rPr>
        <w:t xml:space="preserve"> 6 (</w:t>
      </w:r>
      <w:r w:rsidRPr="0001216D">
        <w:t xml:space="preserve">May </w:t>
      </w:r>
      <w:r>
        <w:rPr>
          <w:smallCaps/>
        </w:rPr>
        <w:t>2011).</w:t>
      </w:r>
    </w:p>
  </w:footnote>
  <w:footnote w:id="43">
    <w:p w:rsidR="0001216D" w:rsidRDefault="0001216D">
      <w:pPr>
        <w:pStyle w:val="FootnoteText"/>
      </w:pPr>
      <w:r>
        <w:rPr>
          <w:rStyle w:val="FootnoteReference"/>
        </w:rPr>
        <w:footnoteRef/>
      </w:r>
      <w:r>
        <w:t xml:space="preserve"> </w:t>
      </w:r>
      <w:r w:rsidRPr="0001216D">
        <w:t xml:space="preserve">Richardson  </w:t>
      </w:r>
      <w:r w:rsidR="00971800">
        <w:t>&amp;</w:t>
      </w:r>
      <w:r w:rsidRPr="0001216D">
        <w:t xml:space="preserve"> Rasmussen</w:t>
      </w:r>
      <w:r>
        <w:rPr>
          <w:smallCaps/>
        </w:rPr>
        <w:t xml:space="preserve">, </w:t>
      </w:r>
      <w:r>
        <w:rPr>
          <w:i/>
        </w:rPr>
        <w:t xml:space="preserve">supra </w:t>
      </w:r>
      <w:r>
        <w:t>note 41, at 25.</w:t>
      </w:r>
    </w:p>
  </w:footnote>
  <w:footnote w:id="44">
    <w:p w:rsidR="0001216D" w:rsidRDefault="0001216D">
      <w:pPr>
        <w:pStyle w:val="FootnoteText"/>
      </w:pPr>
      <w:r>
        <w:rPr>
          <w:rStyle w:val="FootnoteReference"/>
        </w:rPr>
        <w:footnoteRef/>
      </w:r>
      <w:r>
        <w:t xml:space="preserve"> </w:t>
      </w:r>
      <w:r>
        <w:rPr>
          <w:i/>
        </w:rPr>
        <w:t xml:space="preserve">Id. </w:t>
      </w:r>
      <w:r>
        <w:t>at 23.</w:t>
      </w:r>
    </w:p>
  </w:footnote>
  <w:footnote w:id="45">
    <w:p w:rsidR="0001216D" w:rsidRDefault="0001216D">
      <w:pPr>
        <w:pStyle w:val="FootnoteText"/>
      </w:pPr>
      <w:r>
        <w:rPr>
          <w:rStyle w:val="FootnoteReference"/>
        </w:rPr>
        <w:footnoteRef/>
      </w:r>
      <w:r>
        <w:t xml:space="preserve"> </w:t>
      </w:r>
      <w:r w:rsidR="00EE2BED" w:rsidRPr="00EE2BED">
        <w:rPr>
          <w:i/>
          <w:u w:val="single"/>
        </w:rPr>
        <w:t>Id.</w:t>
      </w:r>
      <w:r w:rsidR="00EE2BED">
        <w:t xml:space="preserve"> at</w:t>
      </w:r>
      <w:r>
        <w:t xml:space="preserve"> at 25</w:t>
      </w:r>
    </w:p>
  </w:footnote>
  <w:footnote w:id="46">
    <w:p w:rsidR="0001216D" w:rsidRDefault="0001216D">
      <w:pPr>
        <w:pStyle w:val="FootnoteText"/>
      </w:pPr>
      <w:r>
        <w:rPr>
          <w:rStyle w:val="FootnoteReference"/>
        </w:rPr>
        <w:footnoteRef/>
      </w:r>
      <w:r>
        <w:t xml:space="preserve"> </w:t>
      </w:r>
      <w:r w:rsidRPr="00EE2BED">
        <w:t>Richard B. Hartson</w:t>
      </w:r>
      <w:r>
        <w:rPr>
          <w:smallCaps/>
        </w:rPr>
        <w:t xml:space="preserve">, </w:t>
      </w:r>
      <w:r w:rsidRPr="00EE2BED">
        <w:t xml:space="preserve">A Comparative Analysis of Habitat and Juvenile Steelhead (Oncorhynchus mykiss) Demographics in an Altered Watershed </w:t>
      </w:r>
      <w:r>
        <w:rPr>
          <w:smallCaps/>
        </w:rPr>
        <w:t>(</w:t>
      </w:r>
      <w:r w:rsidR="00EE2BED">
        <w:t xml:space="preserve">Nov. </w:t>
      </w:r>
      <w:r>
        <w:rPr>
          <w:smallCaps/>
        </w:rPr>
        <w:t>2010)</w:t>
      </w:r>
      <w:r w:rsidR="00EE2BED">
        <w:rPr>
          <w:smallCaps/>
        </w:rPr>
        <w:t xml:space="preserve">  (</w:t>
      </w:r>
      <w:r w:rsidR="00EE2BED" w:rsidRPr="00EE2BED">
        <w:t xml:space="preserve">unpublished </w:t>
      </w:r>
      <w:r w:rsidR="00EE2BED">
        <w:t>M.S. thesis) (on file with the University of Idaho College of Graduate Studies)</w:t>
      </w:r>
      <w:r>
        <w:rPr>
          <w:smallCaps/>
        </w:rPr>
        <w:t>.</w:t>
      </w:r>
    </w:p>
  </w:footnote>
  <w:footnote w:id="47">
    <w:p w:rsidR="0001216D" w:rsidRDefault="0001216D">
      <w:pPr>
        <w:pStyle w:val="FootnoteText"/>
      </w:pPr>
      <w:r>
        <w:rPr>
          <w:rStyle w:val="FootnoteReference"/>
        </w:rPr>
        <w:footnoteRef/>
      </w:r>
      <w:r>
        <w:t xml:space="preserve"> </w:t>
      </w:r>
      <w:r w:rsidR="00EE2BED">
        <w:t xml:space="preserve">Richardson </w:t>
      </w:r>
      <w:r w:rsidR="00971800">
        <w:t>&amp;</w:t>
      </w:r>
      <w:r w:rsidR="00EE2BED">
        <w:t xml:space="preserve"> Rasmussen, </w:t>
      </w:r>
      <w:r w:rsidR="00EE2BED">
        <w:rPr>
          <w:i/>
        </w:rPr>
        <w:t>su</w:t>
      </w:r>
      <w:r>
        <w:rPr>
          <w:i/>
        </w:rPr>
        <w:t xml:space="preserve">pra </w:t>
      </w:r>
      <w:r>
        <w:t xml:space="preserve">note </w:t>
      </w:r>
      <w:r w:rsidR="00EE2BED">
        <w:t>41</w:t>
      </w:r>
      <w:r>
        <w:t>, at 27</w:t>
      </w:r>
    </w:p>
  </w:footnote>
  <w:footnote w:id="48">
    <w:p w:rsidR="0001216D" w:rsidRDefault="0001216D">
      <w:pPr>
        <w:pStyle w:val="FootnoteText"/>
      </w:pPr>
      <w:r>
        <w:rPr>
          <w:rStyle w:val="FootnoteReference"/>
        </w:rPr>
        <w:footnoteRef/>
      </w:r>
      <w:r>
        <w:t xml:space="preserve"> </w:t>
      </w:r>
      <w:r w:rsidRPr="00D43B54">
        <w:rPr>
          <w:rFonts w:cs="Times New Roman"/>
        </w:rPr>
        <w:t>(</w:t>
      </w:r>
      <w:sdt>
        <w:sdtPr>
          <w:rPr>
            <w:rFonts w:cs="Times New Roman"/>
          </w:rPr>
          <w:id w:val="54924759"/>
          <w:citation/>
        </w:sdt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49">
    <w:p w:rsidR="0001216D" w:rsidRDefault="0001216D">
      <w:pPr>
        <w:pStyle w:val="FootnoteText"/>
      </w:pPr>
      <w:r>
        <w:rPr>
          <w:rStyle w:val="FootnoteReference"/>
        </w:rPr>
        <w:footnoteRef/>
      </w:r>
      <w:r>
        <w:t xml:space="preserve"> </w:t>
      </w:r>
      <w:r w:rsidRPr="00971800">
        <w:t>Ashley Williams, Floodplain Delineation Methodology Utilizing Lidar Data with Attention to Urban Effects, Climate Change, And Habitat COnnectivity in Lapwai Creek, Idaho</w:t>
      </w:r>
      <w:r>
        <w:rPr>
          <w:smallCaps/>
        </w:rPr>
        <w:t xml:space="preserve"> 115 (</w:t>
      </w:r>
      <w:r w:rsidR="00971800" w:rsidRPr="00971800">
        <w:t xml:space="preserve">May </w:t>
      </w:r>
      <w:r>
        <w:rPr>
          <w:smallCaps/>
        </w:rPr>
        <w:t>2011)</w:t>
      </w:r>
      <w:r w:rsidR="00971800">
        <w:rPr>
          <w:smallCaps/>
        </w:rPr>
        <w:t xml:space="preserve"> (</w:t>
      </w:r>
      <w:r w:rsidR="00971800">
        <w:t>unpublished M.S. thesis) (on file with the University of Idaho College of Graduate Studies)</w:t>
      </w:r>
      <w:r>
        <w:rPr>
          <w:smallCaps/>
        </w:rPr>
        <w:t>.</w:t>
      </w:r>
      <w:r w:rsidRPr="00D43B54">
        <w:rPr>
          <w:rFonts w:cs="Times New Roman"/>
        </w:rPr>
        <w:t xml:space="preserve">  </w:t>
      </w:r>
    </w:p>
  </w:footnote>
  <w:footnote w:id="50">
    <w:p w:rsidR="0001216D" w:rsidRDefault="0001216D">
      <w:pPr>
        <w:pStyle w:val="FootnoteText"/>
      </w:pPr>
      <w:r>
        <w:rPr>
          <w:rStyle w:val="FootnoteReference"/>
        </w:rPr>
        <w:footnoteRef/>
      </w:r>
      <w:r>
        <w:t xml:space="preserve"> </w:t>
      </w:r>
      <w:sdt>
        <w:sdtPr>
          <w:rPr>
            <w:rFonts w:cs="Times New Roman"/>
          </w:rPr>
          <w:id w:val="54924760"/>
          <w:citation/>
        </w:sdt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51">
    <w:p w:rsidR="0001216D" w:rsidRDefault="0001216D">
      <w:pPr>
        <w:pStyle w:val="FootnoteText"/>
      </w:pPr>
      <w:r>
        <w:rPr>
          <w:rStyle w:val="FootnoteReference"/>
        </w:rPr>
        <w:footnoteRef/>
      </w:r>
      <w:r>
        <w:t xml:space="preserve"> </w:t>
      </w:r>
      <w:r w:rsidRPr="00D43B54">
        <w:rPr>
          <w:rFonts w:cs="Times New Roman"/>
        </w:rPr>
        <w:t>(NMFS 2008)</w:t>
      </w:r>
    </w:p>
  </w:footnote>
  <w:footnote w:id="52">
    <w:p w:rsidR="0001216D" w:rsidRDefault="0001216D">
      <w:pPr>
        <w:pStyle w:val="FootnoteText"/>
      </w:pPr>
      <w:r>
        <w:rPr>
          <w:rStyle w:val="FootnoteReference"/>
        </w:rPr>
        <w:footnoteRef/>
      </w:r>
      <w:r>
        <w:t xml:space="preserve"> </w:t>
      </w:r>
      <w:r w:rsidRPr="00971800">
        <w:t xml:space="preserve">Richardson </w:t>
      </w:r>
      <w:r w:rsidR="009900C7">
        <w:t>&amp;</w:t>
      </w:r>
      <w:r w:rsidRPr="00971800">
        <w:t xml:space="preserve"> Rasmussen</w:t>
      </w:r>
      <w:r>
        <w:rPr>
          <w:smallCaps/>
        </w:rPr>
        <w:t xml:space="preserve">, </w:t>
      </w:r>
      <w:r>
        <w:rPr>
          <w:i/>
        </w:rPr>
        <w:t xml:space="preserve">supra </w:t>
      </w:r>
      <w:r>
        <w:t xml:space="preserve">note </w:t>
      </w:r>
      <w:r w:rsidR="009900C7">
        <w:t>41</w:t>
      </w:r>
      <w:r>
        <w:t>, at 6.</w:t>
      </w:r>
    </w:p>
  </w:footnote>
  <w:footnote w:id="53">
    <w:p w:rsidR="0001216D" w:rsidRDefault="0001216D">
      <w:pPr>
        <w:pStyle w:val="FootnoteText"/>
      </w:pPr>
      <w:r>
        <w:rPr>
          <w:rStyle w:val="FootnoteReference"/>
        </w:rPr>
        <w:footnoteRef/>
      </w:r>
      <w:r>
        <w:t xml:space="preserve"> </w:t>
      </w:r>
      <w:r w:rsidR="004978AB">
        <w:rPr>
          <w:i/>
        </w:rPr>
        <w:t xml:space="preserve">Id. </w:t>
      </w:r>
      <w:r>
        <w:t>at 45.</w:t>
      </w:r>
    </w:p>
  </w:footnote>
  <w:footnote w:id="54">
    <w:p w:rsidR="0001216D" w:rsidRDefault="0001216D">
      <w:pPr>
        <w:pStyle w:val="FootnoteText"/>
      </w:pPr>
      <w:r>
        <w:rPr>
          <w:rStyle w:val="FootnoteReference"/>
        </w:rPr>
        <w:footnoteRef/>
      </w:r>
      <w:r>
        <w:t xml:space="preserve"> </w:t>
      </w:r>
      <w:r w:rsidR="00B0329B">
        <w:t xml:space="preserve">Dr. </w:t>
      </w:r>
      <w:r w:rsidRPr="00B0329B">
        <w:t>Brian Kennedy</w:t>
      </w:r>
      <w:r>
        <w:rPr>
          <w:smallCaps/>
        </w:rPr>
        <w:t xml:space="preserve">, </w:t>
      </w:r>
      <w:r w:rsidRPr="009900C7">
        <w:t xml:space="preserve">Lecture </w:t>
      </w:r>
      <w:r w:rsidR="009900C7" w:rsidRPr="009900C7">
        <w:t>to Water Resources 506 Class,</w:t>
      </w:r>
      <w:r>
        <w:rPr>
          <w:smallCaps/>
        </w:rPr>
        <w:t xml:space="preserve"> “</w:t>
      </w:r>
      <w:r w:rsidRPr="009900C7">
        <w:t>The Ecology of Rivers and Salmon</w:t>
      </w:r>
      <w:r w:rsidR="009900C7">
        <w:t>,</w:t>
      </w:r>
      <w:r>
        <w:rPr>
          <w:smallCaps/>
        </w:rPr>
        <w:t>” (</w:t>
      </w:r>
      <w:r w:rsidRPr="009900C7">
        <w:t>Oct</w:t>
      </w:r>
      <w:r>
        <w:rPr>
          <w:smallCaps/>
        </w:rPr>
        <w:t>. 13, 2011).</w:t>
      </w:r>
    </w:p>
  </w:footnote>
  <w:footnote w:id="55">
    <w:p w:rsidR="0001216D" w:rsidRDefault="0001216D">
      <w:pPr>
        <w:pStyle w:val="FootnoteText"/>
      </w:pPr>
      <w:r>
        <w:rPr>
          <w:rStyle w:val="FootnoteReference"/>
        </w:rPr>
        <w:footnoteRef/>
      </w:r>
      <w:r>
        <w:t xml:space="preserve"> </w:t>
      </w:r>
      <w:r w:rsidRPr="00B0329B">
        <w:rPr>
          <w:u w:val="single"/>
        </w:rPr>
        <w:t>T.C. Bjornn and D.W. Reisner</w:t>
      </w:r>
      <w:r>
        <w:rPr>
          <w:smallCaps/>
        </w:rPr>
        <w:t xml:space="preserve">, </w:t>
      </w:r>
      <w:r w:rsidR="00B0329B">
        <w:rPr>
          <w:i/>
        </w:rPr>
        <w:t xml:space="preserve">Habitat Requirements of Salmonids in Streams, in </w:t>
      </w:r>
      <w:r w:rsidRPr="00FF696D">
        <w:rPr>
          <w:smallCaps/>
        </w:rPr>
        <w:t>Influences of Forest and Rangeland Management on Salmonid Fishes and Their Habitats</w:t>
      </w:r>
      <w:r>
        <w:rPr>
          <w:smallCaps/>
        </w:rPr>
        <w:t xml:space="preserve"> </w:t>
      </w:r>
      <w:r w:rsidR="00B0329B">
        <w:rPr>
          <w:smallCaps/>
        </w:rPr>
        <w:t xml:space="preserve">83, </w:t>
      </w:r>
      <w:r>
        <w:rPr>
          <w:smallCaps/>
        </w:rPr>
        <w:t>85 (</w:t>
      </w:r>
      <w:r w:rsidRPr="00FF696D">
        <w:t>W.R. Meehan ed.</w:t>
      </w:r>
      <w:r>
        <w:t xml:space="preserve"> 1991)</w:t>
      </w:r>
      <w:r w:rsidRPr="00D43B54">
        <w:rPr>
          <w:rFonts w:cs="Times New Roman"/>
        </w:rPr>
        <w:t xml:space="preserve">; </w:t>
      </w:r>
      <w:r w:rsidRPr="009900C7">
        <w:t xml:space="preserve">Richardson  </w:t>
      </w:r>
      <w:r w:rsidR="00B0329B">
        <w:t>&amp;</w:t>
      </w:r>
      <w:r w:rsidRPr="009900C7">
        <w:t xml:space="preserve"> Rasmussen</w:t>
      </w:r>
      <w:r>
        <w:rPr>
          <w:smallCaps/>
        </w:rPr>
        <w:t xml:space="preserve">, </w:t>
      </w:r>
      <w:r>
        <w:rPr>
          <w:i/>
        </w:rPr>
        <w:t xml:space="preserve">supra </w:t>
      </w:r>
      <w:r>
        <w:t xml:space="preserve">note </w:t>
      </w:r>
      <w:r w:rsidR="009900C7">
        <w:t>41</w:t>
      </w:r>
      <w:r>
        <w:t>, at 21.</w:t>
      </w:r>
      <w:r w:rsidRPr="00D43B54">
        <w:rPr>
          <w:rFonts w:cs="Times New Roman"/>
        </w:rPr>
        <w:t xml:space="preserve"> </w:t>
      </w:r>
    </w:p>
  </w:footnote>
  <w:footnote w:id="56">
    <w:p w:rsidR="0001216D" w:rsidRDefault="0001216D" w:rsidP="00073263">
      <w:pPr>
        <w:pStyle w:val="FootnoteText"/>
      </w:pPr>
      <w:r>
        <w:rPr>
          <w:rStyle w:val="FootnoteReference"/>
        </w:rPr>
        <w:footnoteRef/>
      </w:r>
      <w:r>
        <w:t xml:space="preserve"> Situation assessment, </w:t>
      </w:r>
      <w:r w:rsidR="00B0329B">
        <w:rPr>
          <w:i/>
        </w:rPr>
        <w:t xml:space="preserve">supra </w:t>
      </w:r>
      <w:r w:rsidR="00B0329B">
        <w:t xml:space="preserve">note </w:t>
      </w:r>
      <w:r w:rsidR="000E0922">
        <w:t>35, at</w:t>
      </w:r>
      <w:r>
        <w:t xml:space="preserve"> 8</w:t>
      </w:r>
      <w:r w:rsidR="000E0922">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end"/>
    </w:r>
  </w:p>
  <w:p w:rsidR="0001216D" w:rsidRDefault="0001216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separate"/>
    </w:r>
    <w:r w:rsidR="006B2443">
      <w:rPr>
        <w:rStyle w:val="PageNumber"/>
        <w:noProof/>
      </w:rPr>
      <w:t>7</w:t>
    </w:r>
    <w:r>
      <w:rPr>
        <w:rStyle w:val="PageNumber"/>
      </w:rPr>
      <w:fldChar w:fldCharType="end"/>
    </w:r>
  </w:p>
  <w:p w:rsidR="0001216D" w:rsidRDefault="0001216D">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A310E7"/>
    <w:rsid w:val="00000ED3"/>
    <w:rsid w:val="00006242"/>
    <w:rsid w:val="000115A2"/>
    <w:rsid w:val="0001216D"/>
    <w:rsid w:val="0002108A"/>
    <w:rsid w:val="00021AA8"/>
    <w:rsid w:val="00053174"/>
    <w:rsid w:val="0007084D"/>
    <w:rsid w:val="00073263"/>
    <w:rsid w:val="000874ED"/>
    <w:rsid w:val="0009536E"/>
    <w:rsid w:val="000A6E67"/>
    <w:rsid w:val="000E0657"/>
    <w:rsid w:val="000E0922"/>
    <w:rsid w:val="000E50C0"/>
    <w:rsid w:val="00151AC1"/>
    <w:rsid w:val="00164D24"/>
    <w:rsid w:val="001900EA"/>
    <w:rsid w:val="0019576B"/>
    <w:rsid w:val="001963E9"/>
    <w:rsid w:val="001A0910"/>
    <w:rsid w:val="001B16F3"/>
    <w:rsid w:val="001C4FA0"/>
    <w:rsid w:val="001E0383"/>
    <w:rsid w:val="00241F95"/>
    <w:rsid w:val="002440EC"/>
    <w:rsid w:val="00247334"/>
    <w:rsid w:val="002752A9"/>
    <w:rsid w:val="00280A07"/>
    <w:rsid w:val="0028115B"/>
    <w:rsid w:val="00291EA8"/>
    <w:rsid w:val="002C438F"/>
    <w:rsid w:val="002D26CB"/>
    <w:rsid w:val="00330376"/>
    <w:rsid w:val="0033363B"/>
    <w:rsid w:val="003403AB"/>
    <w:rsid w:val="00341CFF"/>
    <w:rsid w:val="00350E8A"/>
    <w:rsid w:val="00361E59"/>
    <w:rsid w:val="00386249"/>
    <w:rsid w:val="003967AD"/>
    <w:rsid w:val="003A5274"/>
    <w:rsid w:val="003E0519"/>
    <w:rsid w:val="003E47B8"/>
    <w:rsid w:val="003F0970"/>
    <w:rsid w:val="00403998"/>
    <w:rsid w:val="00412978"/>
    <w:rsid w:val="00435EBD"/>
    <w:rsid w:val="00471951"/>
    <w:rsid w:val="0047310E"/>
    <w:rsid w:val="00493403"/>
    <w:rsid w:val="004978AB"/>
    <w:rsid w:val="004A4C35"/>
    <w:rsid w:val="004C5627"/>
    <w:rsid w:val="004D146B"/>
    <w:rsid w:val="004D6ACE"/>
    <w:rsid w:val="004F1F03"/>
    <w:rsid w:val="004F4B0D"/>
    <w:rsid w:val="0051208A"/>
    <w:rsid w:val="0052150E"/>
    <w:rsid w:val="0055203D"/>
    <w:rsid w:val="005853D9"/>
    <w:rsid w:val="005A4637"/>
    <w:rsid w:val="005C03E0"/>
    <w:rsid w:val="005E2177"/>
    <w:rsid w:val="005E7461"/>
    <w:rsid w:val="00606CA7"/>
    <w:rsid w:val="00606D53"/>
    <w:rsid w:val="00607841"/>
    <w:rsid w:val="00610B02"/>
    <w:rsid w:val="00616569"/>
    <w:rsid w:val="006175F3"/>
    <w:rsid w:val="00642F64"/>
    <w:rsid w:val="00651985"/>
    <w:rsid w:val="006742BF"/>
    <w:rsid w:val="006B2443"/>
    <w:rsid w:val="006C44CA"/>
    <w:rsid w:val="006D2472"/>
    <w:rsid w:val="006E5741"/>
    <w:rsid w:val="0070015E"/>
    <w:rsid w:val="007139EC"/>
    <w:rsid w:val="007449E4"/>
    <w:rsid w:val="00753C6B"/>
    <w:rsid w:val="007622BB"/>
    <w:rsid w:val="00765C3F"/>
    <w:rsid w:val="00767587"/>
    <w:rsid w:val="00770DD4"/>
    <w:rsid w:val="007809EC"/>
    <w:rsid w:val="007F4ECE"/>
    <w:rsid w:val="008001A9"/>
    <w:rsid w:val="0080138D"/>
    <w:rsid w:val="00803520"/>
    <w:rsid w:val="0080433F"/>
    <w:rsid w:val="0081066C"/>
    <w:rsid w:val="00844A84"/>
    <w:rsid w:val="00862A1A"/>
    <w:rsid w:val="00877EAC"/>
    <w:rsid w:val="00881716"/>
    <w:rsid w:val="008B11D2"/>
    <w:rsid w:val="008D1CC0"/>
    <w:rsid w:val="009126C9"/>
    <w:rsid w:val="00927CCE"/>
    <w:rsid w:val="0093064A"/>
    <w:rsid w:val="00943724"/>
    <w:rsid w:val="0095423E"/>
    <w:rsid w:val="00966E2F"/>
    <w:rsid w:val="00971800"/>
    <w:rsid w:val="00972C81"/>
    <w:rsid w:val="00985550"/>
    <w:rsid w:val="009900C7"/>
    <w:rsid w:val="0099383F"/>
    <w:rsid w:val="009950C3"/>
    <w:rsid w:val="009A3DF6"/>
    <w:rsid w:val="009A6523"/>
    <w:rsid w:val="009B1D59"/>
    <w:rsid w:val="009B766C"/>
    <w:rsid w:val="009D610E"/>
    <w:rsid w:val="009E5937"/>
    <w:rsid w:val="00A06D24"/>
    <w:rsid w:val="00A17128"/>
    <w:rsid w:val="00A310E7"/>
    <w:rsid w:val="00A35F74"/>
    <w:rsid w:val="00A72A68"/>
    <w:rsid w:val="00A82431"/>
    <w:rsid w:val="00A844DC"/>
    <w:rsid w:val="00AA73F6"/>
    <w:rsid w:val="00AB10DF"/>
    <w:rsid w:val="00AC739A"/>
    <w:rsid w:val="00AD092D"/>
    <w:rsid w:val="00AE6092"/>
    <w:rsid w:val="00AF12EA"/>
    <w:rsid w:val="00AF5C36"/>
    <w:rsid w:val="00B0329B"/>
    <w:rsid w:val="00B06093"/>
    <w:rsid w:val="00B066D7"/>
    <w:rsid w:val="00B121BC"/>
    <w:rsid w:val="00B15D9F"/>
    <w:rsid w:val="00B16C2F"/>
    <w:rsid w:val="00B240E1"/>
    <w:rsid w:val="00B532D7"/>
    <w:rsid w:val="00B54648"/>
    <w:rsid w:val="00B63945"/>
    <w:rsid w:val="00B63AFB"/>
    <w:rsid w:val="00B95085"/>
    <w:rsid w:val="00BA36EB"/>
    <w:rsid w:val="00BB129F"/>
    <w:rsid w:val="00BB7F1D"/>
    <w:rsid w:val="00BC1112"/>
    <w:rsid w:val="00BC24F1"/>
    <w:rsid w:val="00BD1224"/>
    <w:rsid w:val="00BF25E1"/>
    <w:rsid w:val="00C133CD"/>
    <w:rsid w:val="00C15FF3"/>
    <w:rsid w:val="00C246CB"/>
    <w:rsid w:val="00C4720B"/>
    <w:rsid w:val="00C47617"/>
    <w:rsid w:val="00C62A2B"/>
    <w:rsid w:val="00C661D6"/>
    <w:rsid w:val="00C8586E"/>
    <w:rsid w:val="00CB311C"/>
    <w:rsid w:val="00CC5DA5"/>
    <w:rsid w:val="00CD69A3"/>
    <w:rsid w:val="00CD72C8"/>
    <w:rsid w:val="00CD7E8D"/>
    <w:rsid w:val="00CF3D7B"/>
    <w:rsid w:val="00CF424A"/>
    <w:rsid w:val="00D0033E"/>
    <w:rsid w:val="00D065E6"/>
    <w:rsid w:val="00D11199"/>
    <w:rsid w:val="00D17432"/>
    <w:rsid w:val="00D17CBB"/>
    <w:rsid w:val="00D3535E"/>
    <w:rsid w:val="00D437B6"/>
    <w:rsid w:val="00D43B54"/>
    <w:rsid w:val="00D45BA8"/>
    <w:rsid w:val="00D4680C"/>
    <w:rsid w:val="00D72524"/>
    <w:rsid w:val="00D8068C"/>
    <w:rsid w:val="00D90254"/>
    <w:rsid w:val="00D96C8B"/>
    <w:rsid w:val="00DC3943"/>
    <w:rsid w:val="00DC7DD5"/>
    <w:rsid w:val="00DD0CFD"/>
    <w:rsid w:val="00DD4B30"/>
    <w:rsid w:val="00DE2E5B"/>
    <w:rsid w:val="00DF07A5"/>
    <w:rsid w:val="00E078C4"/>
    <w:rsid w:val="00E111B1"/>
    <w:rsid w:val="00E15821"/>
    <w:rsid w:val="00E33366"/>
    <w:rsid w:val="00E43CE7"/>
    <w:rsid w:val="00E5551B"/>
    <w:rsid w:val="00E7579F"/>
    <w:rsid w:val="00E77FB6"/>
    <w:rsid w:val="00ED444E"/>
    <w:rsid w:val="00ED6A2C"/>
    <w:rsid w:val="00EE2BED"/>
    <w:rsid w:val="00EF2E12"/>
    <w:rsid w:val="00F110E3"/>
    <w:rsid w:val="00F150DF"/>
    <w:rsid w:val="00F207A1"/>
    <w:rsid w:val="00F33D32"/>
    <w:rsid w:val="00F4362B"/>
    <w:rsid w:val="00F47D59"/>
    <w:rsid w:val="00F7018A"/>
    <w:rsid w:val="00F7623D"/>
    <w:rsid w:val="00F93D97"/>
    <w:rsid w:val="00FA128C"/>
    <w:rsid w:val="00FC7ACD"/>
    <w:rsid w:val="00FF76D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15B4A-3721-4137-A309-A8910BC75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5310</Words>
  <Characters>30269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35508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jbrowitt</cp:lastModifiedBy>
  <cp:revision>19</cp:revision>
  <dcterms:created xsi:type="dcterms:W3CDTF">2011-12-01T02:50:00Z</dcterms:created>
  <dcterms:modified xsi:type="dcterms:W3CDTF">2011-12-01T07:39:00Z</dcterms:modified>
</cp:coreProperties>
</file>