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9A" w:rsidRDefault="00AC739A" w:rsidP="00A310E7">
      <w:pPr>
        <w:rPr>
          <w:b/>
        </w:rPr>
      </w:pPr>
    </w:p>
    <w:p w:rsidR="00DC7DD5" w:rsidRPr="00DF07A5" w:rsidRDefault="00DC7DD5" w:rsidP="009950C3">
      <w:pPr>
        <w:jc w:val="center"/>
        <w:rPr>
          <w:b/>
          <w:sz w:val="40"/>
          <w:szCs w:val="40"/>
        </w:rPr>
      </w:pPr>
      <w:r w:rsidRPr="00DF07A5">
        <w:rPr>
          <w:rFonts w:ascii="Impact" w:hAnsi="Impact"/>
          <w:b/>
          <w:sz w:val="40"/>
          <w:szCs w:val="40"/>
        </w:rPr>
        <w:t>Using interdisciplinary research method</w:t>
      </w:r>
      <w:r w:rsidR="00000ED3" w:rsidRPr="00DF07A5">
        <w:rPr>
          <w:rFonts w:ascii="Impact" w:hAnsi="Impact"/>
          <w:b/>
          <w:sz w:val="40"/>
          <w:szCs w:val="40"/>
        </w:rPr>
        <w:t>s</w:t>
      </w:r>
      <w:r w:rsidRPr="00DF07A5">
        <w:rPr>
          <w:rFonts w:ascii="Impact" w:hAnsi="Impact"/>
          <w:b/>
          <w:sz w:val="40"/>
          <w:szCs w:val="40"/>
        </w:rPr>
        <w:t xml:space="preserve"> </w:t>
      </w:r>
      <w:r w:rsidR="00000ED3" w:rsidRPr="00DF07A5">
        <w:rPr>
          <w:rFonts w:ascii="Impact" w:hAnsi="Impact"/>
          <w:b/>
          <w:sz w:val="40"/>
          <w:szCs w:val="40"/>
        </w:rPr>
        <w:t>to</w:t>
      </w:r>
      <w:r w:rsidR="002D26CB" w:rsidRPr="00DF07A5">
        <w:rPr>
          <w:rFonts w:ascii="Impact" w:hAnsi="Impact"/>
          <w:b/>
          <w:sz w:val="40"/>
          <w:szCs w:val="40"/>
        </w:rPr>
        <w:br/>
      </w:r>
      <w:r w:rsidR="00C246CB" w:rsidRPr="00DF07A5">
        <w:rPr>
          <w:rFonts w:ascii="Impact" w:hAnsi="Impact"/>
          <w:b/>
          <w:sz w:val="40"/>
          <w:szCs w:val="40"/>
        </w:rPr>
        <w:t>address</w:t>
      </w:r>
      <w:r w:rsidR="002D26CB" w:rsidRPr="00DF07A5">
        <w:rPr>
          <w:rFonts w:ascii="Impact" w:hAnsi="Impact"/>
          <w:b/>
          <w:sz w:val="40"/>
          <w:szCs w:val="40"/>
        </w:rPr>
        <w:t xml:space="preserve"> </w:t>
      </w:r>
      <w:r w:rsidRPr="00DF07A5">
        <w:rPr>
          <w:rFonts w:ascii="Impact" w:hAnsi="Impact"/>
          <w:b/>
          <w:sz w:val="40"/>
          <w:szCs w:val="40"/>
        </w:rPr>
        <w:t>comp</w:t>
      </w:r>
      <w:r w:rsidR="00000ED3" w:rsidRPr="00DF07A5">
        <w:rPr>
          <w:rFonts w:ascii="Impact" w:hAnsi="Impact"/>
          <w:b/>
          <w:sz w:val="40"/>
          <w:szCs w:val="40"/>
        </w:rPr>
        <w:t>l</w:t>
      </w:r>
      <w:r w:rsidRPr="00DF07A5">
        <w:rPr>
          <w:rFonts w:ascii="Impact" w:hAnsi="Impact"/>
          <w:b/>
          <w:sz w:val="40"/>
          <w:szCs w:val="40"/>
        </w:rPr>
        <w:t>ex</w:t>
      </w:r>
      <w:r w:rsidR="002D26CB" w:rsidRPr="00DF07A5">
        <w:rPr>
          <w:rFonts w:ascii="Impact" w:hAnsi="Impact"/>
          <w:b/>
          <w:sz w:val="40"/>
          <w:szCs w:val="40"/>
        </w:rPr>
        <w:t xml:space="preserve"> </w:t>
      </w:r>
      <w:r w:rsidRPr="00DF07A5">
        <w:rPr>
          <w:rFonts w:ascii="Impact" w:hAnsi="Impact"/>
          <w:b/>
          <w:sz w:val="40"/>
          <w:szCs w:val="40"/>
        </w:rPr>
        <w:t>multi-</w:t>
      </w:r>
      <w:r w:rsidR="00000ED3" w:rsidRPr="00DF07A5">
        <w:rPr>
          <w:rFonts w:ascii="Impact" w:hAnsi="Impact"/>
          <w:b/>
          <w:sz w:val="40"/>
          <w:szCs w:val="40"/>
        </w:rPr>
        <w:t>jurisdictional</w:t>
      </w:r>
      <w:r w:rsidR="00DF07A5" w:rsidRPr="00DF07A5">
        <w:rPr>
          <w:rFonts w:ascii="Impact" w:hAnsi="Impact"/>
          <w:b/>
          <w:sz w:val="40"/>
          <w:szCs w:val="40"/>
        </w:rPr>
        <w:t xml:space="preserve"> r</w:t>
      </w:r>
      <w:r w:rsidRPr="00DF07A5">
        <w:rPr>
          <w:rFonts w:ascii="Impact" w:hAnsi="Impact"/>
          <w:b/>
          <w:sz w:val="40"/>
          <w:szCs w:val="40"/>
        </w:rPr>
        <w:t xml:space="preserve">esource </w:t>
      </w:r>
      <w:r w:rsidR="00B16C2F" w:rsidRPr="00DF07A5">
        <w:rPr>
          <w:rFonts w:ascii="Impact" w:hAnsi="Impact"/>
          <w:b/>
          <w:sz w:val="40"/>
          <w:szCs w:val="40"/>
        </w:rPr>
        <w:t>issues</w:t>
      </w:r>
      <w:proofErr w:type="gramStart"/>
      <w:r w:rsidR="00B16C2F" w:rsidRPr="00DF07A5">
        <w:rPr>
          <w:rFonts w:ascii="Impact" w:hAnsi="Impact"/>
          <w:b/>
          <w:sz w:val="40"/>
          <w:szCs w:val="40"/>
        </w:rPr>
        <w:t>:</w:t>
      </w:r>
      <w:proofErr w:type="gramEnd"/>
      <w:r w:rsidR="002D26CB" w:rsidRPr="00DF07A5">
        <w:rPr>
          <w:rFonts w:ascii="Impact" w:hAnsi="Impact"/>
          <w:b/>
          <w:sz w:val="40"/>
          <w:szCs w:val="40"/>
        </w:rPr>
        <w:br/>
      </w:r>
      <w:r w:rsidR="00B16C2F" w:rsidRPr="00DF07A5">
        <w:rPr>
          <w:rFonts w:ascii="Impact" w:hAnsi="Impact"/>
          <w:b/>
          <w:sz w:val="40"/>
          <w:szCs w:val="40"/>
        </w:rPr>
        <w:t xml:space="preserve">A case study of </w:t>
      </w:r>
      <w:proofErr w:type="spellStart"/>
      <w:r w:rsidR="00B16C2F" w:rsidRPr="00DF07A5">
        <w:rPr>
          <w:rFonts w:ascii="Impact" w:hAnsi="Impact"/>
          <w:b/>
          <w:sz w:val="40"/>
          <w:szCs w:val="40"/>
        </w:rPr>
        <w:t>Lapwai</w:t>
      </w:r>
      <w:proofErr w:type="spellEnd"/>
      <w:r w:rsidR="00B16C2F" w:rsidRPr="00DF07A5">
        <w:rPr>
          <w:rFonts w:ascii="Impact" w:hAnsi="Impact"/>
          <w:b/>
          <w:sz w:val="40"/>
          <w:szCs w:val="40"/>
        </w:rPr>
        <w:t xml:space="preserve"> Creek Watershed</w:t>
      </w:r>
    </w:p>
    <w:p w:rsidR="00DF07A5" w:rsidRDefault="00DF07A5" w:rsidP="009950C3">
      <w:pPr>
        <w:jc w:val="center"/>
        <w:rPr>
          <w:b/>
          <w:sz w:val="32"/>
        </w:rPr>
      </w:pPr>
    </w:p>
    <w:p w:rsidR="00DF07A5" w:rsidRPr="00DF07A5" w:rsidRDefault="00DF07A5" w:rsidP="009950C3">
      <w:pPr>
        <w:jc w:val="center"/>
        <w:rPr>
          <w:b/>
          <w:sz w:val="28"/>
          <w:szCs w:val="28"/>
        </w:rPr>
      </w:pPr>
      <w:r w:rsidRPr="00DF07A5">
        <w:rPr>
          <w:b/>
          <w:sz w:val="28"/>
          <w:szCs w:val="28"/>
        </w:rPr>
        <w:t xml:space="preserve">By Ryan </w:t>
      </w:r>
      <w:proofErr w:type="spellStart"/>
      <w:r w:rsidRPr="00DF07A5">
        <w:rPr>
          <w:b/>
          <w:sz w:val="28"/>
          <w:szCs w:val="28"/>
        </w:rPr>
        <w:t>Boylan</w:t>
      </w:r>
      <w:proofErr w:type="spellEnd"/>
      <w:r w:rsidRPr="00DF07A5">
        <w:rPr>
          <w:b/>
          <w:sz w:val="28"/>
          <w:szCs w:val="28"/>
        </w:rPr>
        <w:t xml:space="preserve">, Jim </w:t>
      </w:r>
      <w:proofErr w:type="spellStart"/>
      <w:r w:rsidRPr="00DF07A5">
        <w:rPr>
          <w:b/>
          <w:sz w:val="28"/>
          <w:szCs w:val="28"/>
        </w:rPr>
        <w:t>Browitt</w:t>
      </w:r>
      <w:proofErr w:type="spellEnd"/>
      <w:r w:rsidRPr="00DF07A5">
        <w:rPr>
          <w:b/>
          <w:sz w:val="28"/>
          <w:szCs w:val="28"/>
        </w:rPr>
        <w:t>, Chris Currie</w:t>
      </w:r>
      <w:proofErr w:type="gramStart"/>
      <w:r w:rsidRPr="00DF07A5">
        <w:rPr>
          <w:b/>
          <w:sz w:val="28"/>
          <w:szCs w:val="28"/>
        </w:rPr>
        <w:t>,</w:t>
      </w:r>
      <w:proofErr w:type="gramEnd"/>
      <w:r>
        <w:rPr>
          <w:b/>
          <w:sz w:val="28"/>
          <w:szCs w:val="28"/>
        </w:rPr>
        <w:br/>
      </w:r>
      <w:r w:rsidRPr="00DF07A5">
        <w:rPr>
          <w:b/>
          <w:sz w:val="28"/>
          <w:szCs w:val="28"/>
        </w:rPr>
        <w:t xml:space="preserve">Allison Parker and Audrey Squires </w:t>
      </w:r>
    </w:p>
    <w:p w:rsidR="009950C3" w:rsidRDefault="009950C3" w:rsidP="009950C3">
      <w:pPr>
        <w:jc w:val="center"/>
        <w:rPr>
          <w:b/>
          <w:sz w:val="32"/>
        </w:rPr>
      </w:pPr>
    </w:p>
    <w:p w:rsidR="00BF25E1" w:rsidRDefault="00DF07A5" w:rsidP="00A310E7">
      <w:pPr>
        <w:rPr>
          <w:b/>
        </w:rPr>
      </w:pPr>
      <w:r>
        <w:rPr>
          <w:b/>
        </w:rPr>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w:t>
      </w:r>
      <w:proofErr w:type="spellStart"/>
      <w:r w:rsidR="005A4637" w:rsidRPr="00361E59">
        <w:t>Lapwai</w:t>
      </w:r>
      <w:proofErr w:type="spellEnd"/>
      <w:r w:rsidR="005A4637" w:rsidRPr="00361E59">
        <w:t xml:space="preserve">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proofErr w:type="spellStart"/>
      <w:r w:rsidR="00B63945" w:rsidRPr="008D1CC0">
        <w:rPr>
          <w:rFonts w:cs="Times New Roman"/>
          <w:i/>
        </w:rPr>
        <w:t>Oncorhynchus</w:t>
      </w:r>
      <w:proofErr w:type="spellEnd"/>
      <w:r w:rsidR="00B63945" w:rsidRPr="008D1CC0">
        <w:rPr>
          <w:rFonts w:cs="Times New Roman"/>
          <w:i/>
        </w:rPr>
        <w:t xml:space="preserve"> </w:t>
      </w:r>
      <w:proofErr w:type="spellStart"/>
      <w:r w:rsidR="00B63945" w:rsidRPr="008D1CC0">
        <w:rPr>
          <w:rFonts w:cs="Times New Roman"/>
          <w:i/>
        </w:rPr>
        <w:t>mykiss</w:t>
      </w:r>
      <w:proofErr w:type="spellEnd"/>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 xml:space="preserve">to the problem in the </w:t>
      </w:r>
      <w:proofErr w:type="spellStart"/>
      <w:r w:rsidR="0009536E" w:rsidRPr="008D1CC0">
        <w:rPr>
          <w:rFonts w:ascii="TimesNewRomanPSMT" w:hAnsi="TimesNewRomanPSMT" w:cs="TimesNewRomanPSMT"/>
          <w:color w:val="231F20"/>
          <w:szCs w:val="20"/>
        </w:rPr>
        <w:t>Lapwai</w:t>
      </w:r>
      <w:proofErr w:type="spellEnd"/>
      <w:r w:rsidR="0009536E" w:rsidRPr="008D1CC0">
        <w:rPr>
          <w:rFonts w:ascii="TimesNewRomanPSMT" w:hAnsi="TimesNewRomanPSMT" w:cs="TimesNewRomanPSMT"/>
          <w:color w:val="231F20"/>
          <w:szCs w:val="20"/>
        </w:rPr>
        <w:t xml:space="preserve">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w:t>
      </w:r>
      <w:proofErr w:type="gramStart"/>
      <w:r>
        <w:rPr>
          <w:rFonts w:ascii="TimesNewRomanPSMT" w:hAnsi="TimesNewRomanPSMT" w:cs="TimesNewRomanPSMT"/>
          <w:color w:val="231F20"/>
          <w:szCs w:val="20"/>
        </w:rPr>
        <w:t>addresses</w:t>
      </w:r>
      <w:proofErr w:type="gramEnd"/>
      <w:r>
        <w:rPr>
          <w:rFonts w:ascii="TimesNewRomanPSMT" w:hAnsi="TimesNewRomanPSMT" w:cs="TimesNewRomanPSMT"/>
          <w:color w:val="231F20"/>
          <w:szCs w:val="20"/>
        </w:rPr>
        <w:t xml:space="preserve">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lastRenderedPageBreak/>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w:t>
      </w:r>
      <w:proofErr w:type="spellStart"/>
      <w:r w:rsidRPr="00A310E7">
        <w:t>Lapwai</w:t>
      </w:r>
      <w:proofErr w:type="spellEnd"/>
      <w:r w:rsidRPr="00A310E7">
        <w:t xml:space="preserve">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w:t>
      </w:r>
      <w:proofErr w:type="spellStart"/>
      <w:r w:rsidR="009950C3">
        <w:t>Lapwai</w:t>
      </w:r>
      <w:proofErr w:type="spellEnd"/>
      <w:r w:rsidR="009950C3">
        <w:t xml:space="preserve"> Creek issues</w:t>
      </w:r>
      <w:r w:rsidR="00471951">
        <w:t xml:space="preserve"> </w:t>
      </w:r>
      <w:r w:rsidR="00BB7F1D">
        <w:t>represented the first step 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w:t>
      </w:r>
      <w:proofErr w:type="spellStart"/>
      <w:r w:rsidR="008001A9" w:rsidRPr="00A310E7">
        <w:t>Cosens</w:t>
      </w:r>
      <w:proofErr w:type="spellEnd"/>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w:t>
      </w:r>
      <w:proofErr w:type="spellStart"/>
      <w:r w:rsidR="00471951">
        <w:t>Lapwai</w:t>
      </w:r>
      <w:proofErr w:type="spellEnd"/>
      <w:r w:rsidR="00471951">
        <w:t xml:space="preserve">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historical background</w:t>
      </w:r>
      <w:proofErr w:type="gramStart"/>
      <w:r w:rsidR="00471951">
        <w:t xml:space="preserve">,  </w:t>
      </w:r>
      <w:r w:rsidR="00E078C4">
        <w:t>biological</w:t>
      </w:r>
      <w:proofErr w:type="gramEnd"/>
      <w:r w:rsidR="00E078C4">
        <w:t xml:space="preserve">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lastRenderedPageBreak/>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w:t>
      </w:r>
      <w:proofErr w:type="gramStart"/>
      <w:r>
        <w:rPr>
          <w:rFonts w:cs="Tahoma"/>
          <w:color w:val="1F1F1F"/>
          <w:szCs w:val="26"/>
        </w:rPr>
        <w:t>buildings</w:t>
      </w:r>
      <w:r w:rsidR="00642F64">
        <w:rPr>
          <w:rFonts w:cs="Tahoma"/>
          <w:color w:val="1F1F1F"/>
          <w:szCs w:val="26"/>
        </w:rPr>
        <w:t xml:space="preserve"> </w:t>
      </w:r>
      <w:r w:rsidR="00471951">
        <w:rPr>
          <w:rFonts w:cs="Tahoma"/>
          <w:color w:val="1F1F1F"/>
          <w:szCs w:val="26"/>
        </w:rPr>
        <w:t>.</w:t>
      </w:r>
      <w:proofErr w:type="gramEnd"/>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w:t>
      </w:r>
      <w:r w:rsidR="0051208A">
        <w:rPr>
          <w:rFonts w:cs="Tahoma"/>
          <w:color w:val="1F1F1F"/>
          <w:szCs w:val="26"/>
        </w:rPr>
        <w:lastRenderedPageBreak/>
        <w:t>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w:t>
      </w:r>
      <w:proofErr w:type="spellStart"/>
      <w:r w:rsidR="003A5274">
        <w:rPr>
          <w:rFonts w:cs="Tahoma"/>
          <w:color w:val="1F1F1F"/>
          <w:szCs w:val="26"/>
        </w:rPr>
        <w:t>Lapwai</w:t>
      </w:r>
      <w:proofErr w:type="spellEnd"/>
      <w:r w:rsidR="003A5274">
        <w:rPr>
          <w:rFonts w:cs="Tahoma"/>
          <w:color w:val="1F1F1F"/>
          <w:szCs w:val="26"/>
        </w:rPr>
        <w:t xml:space="preserve">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w:t>
      </w:r>
      <w:proofErr w:type="spellStart"/>
      <w:r w:rsidR="00D45BA8">
        <w:rPr>
          <w:rFonts w:cs="Tahoma"/>
          <w:color w:val="1F1F1F"/>
          <w:szCs w:val="26"/>
        </w:rPr>
        <w:t>Lapwai</w:t>
      </w:r>
      <w:proofErr w:type="spellEnd"/>
      <w:r w:rsidR="00D45BA8">
        <w:rPr>
          <w:rFonts w:cs="Tahoma"/>
          <w:color w:val="1F1F1F"/>
          <w:szCs w:val="26"/>
        </w:rPr>
        <w:t xml:space="preserve"> Creek </w:t>
      </w:r>
      <w:r w:rsidR="00412978">
        <w:rPr>
          <w:rFonts w:cs="Tahoma"/>
          <w:color w:val="1F1F1F"/>
          <w:szCs w:val="26"/>
        </w:rPr>
        <w:t>W</w:t>
      </w:r>
      <w:r w:rsidR="00D45BA8">
        <w:rPr>
          <w:rFonts w:cs="Tahoma"/>
          <w:color w:val="1F1F1F"/>
          <w:szCs w:val="26"/>
        </w:rPr>
        <w:t>atershed problem. Before conducting significant 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w:t>
      </w:r>
      <w:proofErr w:type="spellStart"/>
      <w:r w:rsidR="00D45BA8">
        <w:rPr>
          <w:rFonts w:cs="Tahoma"/>
          <w:color w:val="1F1F1F"/>
          <w:szCs w:val="26"/>
        </w:rPr>
        <w:t>undu</w:t>
      </w:r>
      <w:proofErr w:type="spell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proofErr w:type="spellStart"/>
      <w:r w:rsidR="00A310E7" w:rsidRPr="00A310E7">
        <w:rPr>
          <w:rFonts w:cs="Tahoma"/>
          <w:color w:val="1F1F1F"/>
          <w:szCs w:val="26"/>
        </w:rPr>
        <w:t>Lapwai</w:t>
      </w:r>
      <w:proofErr w:type="spellEnd"/>
      <w:r w:rsidR="00A310E7" w:rsidRPr="00A310E7">
        <w:rPr>
          <w:rFonts w:cs="Tahoma"/>
          <w:color w:val="1F1F1F"/>
          <w:szCs w:val="26"/>
        </w:rPr>
        <w:t xml:space="preserve">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lastRenderedPageBreak/>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w:t>
      </w:r>
      <w:proofErr w:type="spellStart"/>
      <w:r w:rsidRPr="00935E34">
        <w:t>Lapwai</w:t>
      </w:r>
      <w:proofErr w:type="spellEnd"/>
      <w:r w:rsidRPr="00935E34">
        <w:t xml:space="preserve">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 xml:space="preserve">We chose to begin this process by writing individual integrating questions so each group member could highlight what he or she thought were the most important aspects of the problem. </w:t>
      </w:r>
      <w:r w:rsidRPr="00935E34">
        <w:lastRenderedPageBreak/>
        <w:t>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 xml:space="preserve">the </w:t>
      </w:r>
      <w:proofErr w:type="spellStart"/>
      <w:r>
        <w:t>Lapwai</w:t>
      </w:r>
      <w:proofErr w:type="spellEnd"/>
      <w:r>
        <w:t xml:space="preserve">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lastRenderedPageBreak/>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firstRow="1" w:lastRow="0" w:firstColumn="1" w:lastColumn="0" w:noHBand="0" w:noVBand="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lastRenderedPageBreak/>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r>
        <w:t xml:space="preserve">At this meeting we began developing a </w:t>
      </w:r>
      <w:commentRangeStart w:id="0"/>
      <w:r>
        <w:t>concept</w:t>
      </w:r>
      <w:r w:rsidR="004D6ACE">
        <w:t>ual</w:t>
      </w:r>
      <w:r>
        <w:t xml:space="preserve"> </w:t>
      </w:r>
      <w:r w:rsidR="00767587">
        <w:t>model</w:t>
      </w:r>
      <w:r>
        <w:t xml:space="preserve">. </w:t>
      </w:r>
      <w:commentRangeEnd w:id="0"/>
      <w:r w:rsidR="003A5274">
        <w:rPr>
          <w:rStyle w:val="CommentReference"/>
          <w:vanish/>
        </w:rPr>
        <w:commentReference w:id="0"/>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w:t>
      </w:r>
      <w:proofErr w:type="spellStart"/>
      <w:r w:rsidR="00A310E7" w:rsidRPr="00A310E7">
        <w:t>Lapwai</w:t>
      </w:r>
      <w:proofErr w:type="spellEnd"/>
      <w:r w:rsidR="00A310E7" w:rsidRPr="00A310E7">
        <w:t xml:space="preserve">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proofErr w:type="spellStart"/>
      <w:r w:rsidR="00A310E7" w:rsidRPr="00A310E7">
        <w:t>Lapwai</w:t>
      </w:r>
      <w:proofErr w:type="spellEnd"/>
      <w:r w:rsidR="00A310E7" w:rsidRPr="00A310E7">
        <w:t xml:space="preserve"> </w:t>
      </w:r>
      <w:r w:rsidR="0080138D">
        <w:t xml:space="preserve">Creek </w:t>
      </w:r>
      <w:r w:rsidR="00A310E7" w:rsidRPr="00A310E7">
        <w:t>drainage’s socio-ecologic segmentation</w:t>
      </w:r>
      <w:r w:rsidR="00753C6B">
        <w:t>. T</w:t>
      </w:r>
      <w:r w:rsidR="00A310E7" w:rsidRPr="00A310E7">
        <w:t xml:space="preserve">he </w:t>
      </w:r>
      <w:r w:rsidR="00767587">
        <w:t>conceptual model</w:t>
      </w:r>
      <w:r w:rsidR="00A310E7" w:rsidRPr="00A310E7">
        <w:t xml:space="preserve"> highlights the circuital nature of the </w:t>
      </w:r>
      <w:proofErr w:type="spellStart"/>
      <w:r w:rsidR="004D6ACE">
        <w:t>Lapwai</w:t>
      </w:r>
      <w:proofErr w:type="spellEnd"/>
      <w:r w:rsidR="004D6ACE">
        <w:t xml:space="preserve">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w:t>
      </w:r>
      <w:proofErr w:type="gramStart"/>
      <w:r w:rsidRPr="00A310E7">
        <w:t>model</w:t>
      </w:r>
      <w:proofErr w:type="gramEnd"/>
      <w:r w:rsidRPr="00A310E7">
        <w:t xml:space="preserve">; a model in this instance </w:t>
      </w:r>
      <w:r w:rsidR="00D0033E">
        <w:t>was</w:t>
      </w:r>
      <w:r w:rsidRPr="00A310E7">
        <w:t xml:space="preserve"> a graphical representation of fact 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w:t>
      </w:r>
      <w:proofErr w:type="spellStart"/>
      <w:r w:rsidRPr="00A310E7">
        <w:t>Lapwai</w:t>
      </w:r>
      <w:proofErr w:type="spellEnd"/>
      <w:r w:rsidRPr="00A310E7">
        <w:t xml:space="preserve">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a fractured policy-space</w:t>
      </w:r>
      <w:ins w:id="1" w:author="Deanna L Kinziger" w:date="2011-12-01T10:48:00Z">
        <w:r w:rsidR="009D6E53">
          <w:t>, or an arbitrary space where policy-stakeholders make their decisions</w:t>
        </w:r>
      </w:ins>
      <w:r w:rsidRPr="00A310E7">
        <w:t xml:space="preserve"> </w:t>
      </w:r>
      <w:del w:id="2" w:author="Deanna L Kinziger" w:date="2011-12-01T10:48:00Z">
        <w:r w:rsidRPr="00A310E7" w:rsidDel="009D6E53">
          <w:delText xml:space="preserve">unlike </w:delText>
        </w:r>
        <w:r w:rsidR="00280A07" w:rsidDel="009D6E53">
          <w:delText xml:space="preserve">that found with </w:delText>
        </w:r>
        <w:r w:rsidRPr="00A310E7" w:rsidDel="009D6E53">
          <w:delText xml:space="preserve">the declining Palouse </w:delText>
        </w:r>
        <w:r w:rsidR="00D72524" w:rsidDel="009D6E53">
          <w:delText>a</w:delText>
        </w:r>
        <w:r w:rsidRPr="00A310E7" w:rsidDel="009D6E53">
          <w:delText xml:space="preserve">quifers.  </w:delText>
        </w:r>
      </w:del>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r w:rsidR="0047310E">
        <w:t xml:space="preserve">, </w:t>
      </w:r>
      <w:r w:rsidR="00B15D9F">
        <w:t xml:space="preserve">the </w:t>
      </w:r>
      <w:proofErr w:type="spellStart"/>
      <w:r w:rsidR="00280A07">
        <w:t>Lapwai</w:t>
      </w:r>
      <w:proofErr w:type="spellEnd"/>
      <w:r w:rsidR="00280A07">
        <w:t xml:space="preserve"> Creek</w:t>
      </w:r>
      <w:r w:rsidRPr="00A310E7">
        <w:t xml:space="preserve"> </w:t>
      </w:r>
      <w:r w:rsidR="00B15D9F">
        <w:t>quandary is</w:t>
      </w:r>
      <w:r w:rsidR="0047310E">
        <w:t xml:space="preserve"> complicated by </w:t>
      </w:r>
      <w:r w:rsidR="00ED444E">
        <w:t>t</w:t>
      </w:r>
      <w:r w:rsidRPr="00A310E7">
        <w:t xml:space="preserve">ribal </w:t>
      </w:r>
      <w:r w:rsidRPr="00A310E7">
        <w:lastRenderedPageBreak/>
        <w:t>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 xml:space="preserve">Section II: The </w:t>
      </w:r>
      <w:proofErr w:type="spellStart"/>
      <w:r>
        <w:rPr>
          <w:b/>
        </w:rPr>
        <w:t>Lapwai</w:t>
      </w:r>
      <w:proofErr w:type="spellEnd"/>
      <w:r>
        <w:rPr>
          <w:b/>
        </w:rPr>
        <w:t xml:space="preserve">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w:t>
      </w:r>
      <w:proofErr w:type="spellStart"/>
      <w:r>
        <w:rPr>
          <w:color w:val="000000"/>
        </w:rPr>
        <w:t>Lapwai</w:t>
      </w:r>
      <w:proofErr w:type="spellEnd"/>
      <w:r>
        <w:rPr>
          <w:color w:val="000000"/>
        </w:rPr>
        <w:t xml:space="preserve">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proofErr w:type="gramStart"/>
      <w:r w:rsidR="00AB10DF">
        <w:rPr>
          <w:color w:val="000000"/>
        </w:rPr>
        <w:t>S</w:t>
      </w:r>
      <w:r w:rsidR="006E5741" w:rsidRPr="009F5335">
        <w:rPr>
          <w:color w:val="000000"/>
        </w:rPr>
        <w:t>teelhead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w:t>
      </w:r>
      <w:proofErr w:type="spellStart"/>
      <w:r w:rsidR="006E5741" w:rsidRPr="009F5335">
        <w:rPr>
          <w:color w:val="000000"/>
        </w:rPr>
        <w:t>Lapwai</w:t>
      </w:r>
      <w:proofErr w:type="spellEnd"/>
      <w:r w:rsidR="006E5741" w:rsidRPr="009F5335">
        <w:rPr>
          <w:color w:val="000000"/>
        </w:rPr>
        <w:t xml:space="preserve"> Creek, and the absence of some natural floodplains, makes </w:t>
      </w:r>
      <w:r>
        <w:rPr>
          <w:color w:val="000000"/>
        </w:rPr>
        <w:t xml:space="preserve">the difficult task of spawning in modified Pacific Northwest </w:t>
      </w:r>
      <w:proofErr w:type="spellStart"/>
      <w:r>
        <w:rPr>
          <w:color w:val="000000"/>
        </w:rPr>
        <w:t>riverways</w:t>
      </w:r>
      <w:proofErr w:type="spellEnd"/>
      <w:r>
        <w:rPr>
          <w:color w:val="000000"/>
        </w:rPr>
        <w:t xml:space="preserve"> even more challenging. </w:t>
      </w:r>
      <w:r w:rsidR="006E5741">
        <w:rPr>
          <w:color w:val="000000"/>
        </w:rPr>
        <w:t>The stakeholder/</w:t>
      </w:r>
      <w:r w:rsidR="006E5741" w:rsidRPr="009F5335">
        <w:rPr>
          <w:color w:val="000000"/>
        </w:rPr>
        <w:t>managerial decision</w:t>
      </w:r>
      <w:r w:rsidR="00CF3D7B">
        <w:rPr>
          <w:color w:val="000000"/>
        </w:rPr>
        <w:t xml:space="preserve"> </w:t>
      </w:r>
      <w:r w:rsidR="006E5741" w:rsidRPr="009F5335">
        <w:rPr>
          <w:color w:val="000000"/>
        </w:rPr>
        <w:t>space</w:t>
      </w:r>
      <w:bookmarkStart w:id="3" w:name="_GoBack"/>
      <w:bookmarkEnd w:id="3"/>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w:t>
      </w:r>
      <w:ins w:id="6" w:author="Deanna L Kinziger" w:date="2011-12-01T10:49:00Z">
        <w:r w:rsidR="009D6E53">
          <w:rPr>
            <w:color w:val="000000"/>
          </w:rPr>
          <w:t xml:space="preserve">  The decision-space refers to the arbitrary area where dominant ideas, interests, and institutions come together to find compromise and best solutions for resource issues.</w:t>
        </w:r>
      </w:ins>
      <w:r w:rsidR="00330376">
        <w:rPr>
          <w:color w:val="000000"/>
        </w:rPr>
        <w:t xml:space="preserve"> This diversity </w:t>
      </w:r>
      <w:r w:rsidR="009D610E">
        <w:rPr>
          <w:color w:val="000000"/>
        </w:rPr>
        <w:t xml:space="preserve">of stakeholders </w:t>
      </w:r>
      <w:r w:rsidR="00330376">
        <w:rPr>
          <w:color w:val="000000"/>
        </w:rPr>
        <w:t xml:space="preserve">makes </w:t>
      </w:r>
      <w:r w:rsidR="006E5741" w:rsidRPr="009F5335">
        <w:rPr>
          <w:color w:val="000000"/>
        </w:rPr>
        <w:t xml:space="preserve">the </w:t>
      </w:r>
      <w:proofErr w:type="spellStart"/>
      <w:r w:rsidR="006E5741" w:rsidRPr="009F5335">
        <w:rPr>
          <w:color w:val="000000"/>
        </w:rPr>
        <w:t>Lapwai</w:t>
      </w:r>
      <w:proofErr w:type="spellEnd"/>
      <w:r w:rsidR="006E5741" w:rsidRPr="009F5335">
        <w:rPr>
          <w:color w:val="000000"/>
        </w:rPr>
        <w:t xml:space="preserve"> </w:t>
      </w:r>
      <w:r w:rsidR="00CF3D7B">
        <w:rPr>
          <w:color w:val="000000"/>
        </w:rPr>
        <w:t xml:space="preserve">Creek </w:t>
      </w:r>
      <w:r w:rsidR="00CF3D7B">
        <w:rPr>
          <w:color w:val="000000"/>
        </w:rPr>
        <w:lastRenderedPageBreak/>
        <w:t xml:space="preserve">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w:t>
      </w:r>
      <w:proofErr w:type="spellStart"/>
      <w:r w:rsidR="006E5741" w:rsidRPr="009F5335">
        <w:rPr>
          <w:color w:val="000000"/>
        </w:rPr>
        <w:t>Lapwai</w:t>
      </w:r>
      <w:proofErr w:type="spellEnd"/>
      <w:r w:rsidR="006E5741" w:rsidRPr="009F5335">
        <w:rPr>
          <w:color w:val="000000"/>
        </w:rPr>
        <w:t xml:space="preserve">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w:t>
      </w:r>
      <w:proofErr w:type="gramStart"/>
      <w:r w:rsidR="006E5741">
        <w:rPr>
          <w:color w:val="000000"/>
        </w:rPr>
        <w:t>Lewiston</w:t>
      </w:r>
      <w:proofErr w:type="gramEnd"/>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w:t>
      </w:r>
      <w:proofErr w:type="spellStart"/>
      <w:r w:rsidR="006E5741" w:rsidRPr="009F5335">
        <w:rPr>
          <w:color w:val="000000"/>
        </w:rPr>
        <w:t>Lapwai</w:t>
      </w:r>
      <w:proofErr w:type="spellEnd"/>
      <w:r w:rsidR="006E5741" w:rsidRPr="009F5335">
        <w:rPr>
          <w:color w:val="000000"/>
        </w:rPr>
        <w:t xml:space="preserve">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w:t>
      </w:r>
      <w:proofErr w:type="spellStart"/>
      <w:r w:rsidR="006E5741" w:rsidRPr="009F5335">
        <w:rPr>
          <w:color w:val="000000"/>
        </w:rPr>
        <w:t>Lapwai</w:t>
      </w:r>
      <w:proofErr w:type="spellEnd"/>
      <w:r w:rsidR="006E5741" w:rsidRPr="009F5335">
        <w:rPr>
          <w:color w:val="000000"/>
        </w:rPr>
        <w:t xml:space="preserve">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w:t>
      </w:r>
      <w:proofErr w:type="gramStart"/>
      <w:r>
        <w:rPr>
          <w:color w:val="000000"/>
        </w:rPr>
        <w:t xml:space="preserve">to  </w:t>
      </w:r>
      <w:r w:rsidR="006E5741" w:rsidRPr="009F5335">
        <w:rPr>
          <w:color w:val="000000"/>
        </w:rPr>
        <w:t>the</w:t>
      </w:r>
      <w:proofErr w:type="gramEnd"/>
      <w:r>
        <w:rPr>
          <w:color w:val="000000"/>
        </w:rPr>
        <w:t xml:space="preserve"> Nez Perce War of 1</w:t>
      </w:r>
      <w:r w:rsidR="006E5741">
        <w:rPr>
          <w:color w:val="000000"/>
        </w:rPr>
        <w:t xml:space="preserve">877. </w:t>
      </w:r>
      <w:r w:rsidR="00D4680C">
        <w:rPr>
          <w:color w:val="000000"/>
        </w:rPr>
        <w:t xml:space="preserve">The subsequent process of </w:t>
      </w:r>
      <w:proofErr w:type="gramStart"/>
      <w:r w:rsidR="00D4680C">
        <w:rPr>
          <w:color w:val="000000"/>
        </w:rPr>
        <w:t>assimilation,</w:t>
      </w:r>
      <w:proofErr w:type="gramEnd"/>
      <w:r w:rsidR="00D4680C">
        <w:rPr>
          <w:color w:val="000000"/>
        </w:rPr>
        <w:t xml:space="preserve">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proofErr w:type="spellStart"/>
      <w:r w:rsidR="006E5741" w:rsidRPr="009F5335">
        <w:rPr>
          <w:color w:val="000000"/>
        </w:rPr>
        <w:t>Lapwai</w:t>
      </w:r>
      <w:proofErr w:type="spellEnd"/>
      <w:r w:rsidR="006E5741" w:rsidRPr="009F5335">
        <w:rPr>
          <w:color w:val="000000"/>
        </w:rPr>
        <w:t xml:space="preserve">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lastRenderedPageBreak/>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 xml:space="preserve">The </w:t>
      </w:r>
      <w:proofErr w:type="spellStart"/>
      <w:r>
        <w:t>Lapwai</w:t>
      </w:r>
      <w:proofErr w:type="spellEnd"/>
      <w:r>
        <w:t xml:space="preserve">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 xml:space="preserve">state itself. As </w:t>
      </w:r>
      <w:r>
        <w:lastRenderedPageBreak/>
        <w:t>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w:t>
      </w:r>
      <w:proofErr w:type="spellStart"/>
      <w:r>
        <w:t>Lapwai</w:t>
      </w:r>
      <w:proofErr w:type="spellEnd"/>
      <w:r>
        <w:t xml:space="preserve">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w:t>
      </w:r>
      <w:r>
        <w:lastRenderedPageBreak/>
        <w:t xml:space="preserve">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 xml:space="preserve">Additionally, decisions made by one governmental entity may affect the management plan of another. Indeed, in a watershed like </w:t>
      </w:r>
      <w:proofErr w:type="spellStart"/>
      <w:r>
        <w:t>Lapwai</w:t>
      </w:r>
      <w:proofErr w:type="spellEnd"/>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lastRenderedPageBreak/>
        <w:tab/>
        <w:t xml:space="preserve">The complex jurisdictional situation in the </w:t>
      </w:r>
      <w:proofErr w:type="spellStart"/>
      <w:r>
        <w:t>Lapwai</w:t>
      </w:r>
      <w:proofErr w:type="spellEnd"/>
      <w:r>
        <w:t xml:space="preserve">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w:t>
      </w:r>
      <w:proofErr w:type="spellStart"/>
      <w:r>
        <w:t>Lapwai</w:t>
      </w:r>
      <w:proofErr w:type="spellEnd"/>
      <w:r>
        <w:t xml:space="preserve"> </w:t>
      </w:r>
      <w:r w:rsidR="00651985">
        <w:t>Creek W</w:t>
      </w:r>
      <w:r>
        <w:t xml:space="preserve">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w:t>
      </w:r>
      <w:proofErr w:type="spellStart"/>
      <w:r>
        <w:t>Lapwai</w:t>
      </w:r>
      <w:proofErr w:type="spellEnd"/>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 xml:space="preserve">For example, in </w:t>
      </w:r>
      <w:proofErr w:type="spellStart"/>
      <w:r>
        <w:t>Lapwai</w:t>
      </w:r>
      <w:proofErr w:type="spellEnd"/>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 xml:space="preserve">designated </w:t>
      </w:r>
      <w:proofErr w:type="spellStart"/>
      <w:r>
        <w:rPr>
          <w:rFonts w:cs="Times New Roman"/>
          <w:color w:val="000000"/>
        </w:rPr>
        <w:t>Lapwai</w:t>
      </w:r>
      <w:proofErr w:type="spellEnd"/>
      <w:r>
        <w:rPr>
          <w:rFonts w:cs="Times New Roman"/>
          <w:color w:val="000000"/>
        </w:rPr>
        <w:t xml:space="preserve">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lastRenderedPageBreak/>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w:t>
      </w:r>
      <w:proofErr w:type="spellStart"/>
      <w:r w:rsidRPr="00D43B54">
        <w:rPr>
          <w:rFonts w:eastAsia="Times New Roman" w:cs="Times New Roman"/>
          <w:iCs/>
        </w:rPr>
        <w:t>Lapwai</w:t>
      </w:r>
      <w:proofErr w:type="spellEnd"/>
      <w:r w:rsidRPr="00D43B54">
        <w:rPr>
          <w:rFonts w:eastAsia="Times New Roman" w:cs="Times New Roman"/>
          <w:iCs/>
        </w:rPr>
        <w:t xml:space="preserve">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 xml:space="preserve">teelhead distinct population segment (DPS) with </w:t>
      </w:r>
      <w:proofErr w:type="spellStart"/>
      <w:r w:rsidR="00D43B54" w:rsidRPr="00D43B54">
        <w:rPr>
          <w:rFonts w:cs="Times New Roman"/>
        </w:rPr>
        <w:t>Lapwai</w:t>
      </w:r>
      <w:proofErr w:type="spellEnd"/>
      <w:r w:rsidR="00D43B54" w:rsidRPr="00D43B54">
        <w:rPr>
          <w:rFonts w:cs="Times New Roman"/>
        </w:rPr>
        <w:t xml:space="preserve">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w:t>
      </w:r>
      <w:proofErr w:type="spellStart"/>
      <w:r w:rsidR="00D43B54" w:rsidRPr="00D43B54">
        <w:rPr>
          <w:rFonts w:cs="Times New Roman"/>
        </w:rPr>
        <w:t>Lapwai</w:t>
      </w:r>
      <w:proofErr w:type="spellEnd"/>
      <w:r w:rsidR="00D43B54" w:rsidRPr="00D43B54">
        <w:rPr>
          <w:rFonts w:cs="Times New Roman"/>
        </w:rPr>
        <w:t xml:space="preserve">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xml:space="preserve">. The legal and jurisdictional complexities within the </w:t>
      </w:r>
      <w:proofErr w:type="spellStart"/>
      <w:r w:rsidR="00D43B54" w:rsidRPr="00D43B54">
        <w:rPr>
          <w:rFonts w:cs="Times New Roman"/>
        </w:rPr>
        <w:t>Lapwai</w:t>
      </w:r>
      <w:proofErr w:type="spellEnd"/>
      <w:r w:rsidR="00D43B54" w:rsidRPr="00D43B54">
        <w:rPr>
          <w:rFonts w:cs="Times New Roman"/>
        </w:rPr>
        <w:t xml:space="preserve">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w:t>
      </w:r>
      <w:r w:rsidR="00D43B54" w:rsidRPr="00D43B54">
        <w:rPr>
          <w:rFonts w:cs="Times New Roman"/>
        </w:rPr>
        <w:lastRenderedPageBreak/>
        <w:t xml:space="preserve">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 xml:space="preserve">population in </w:t>
      </w:r>
      <w:proofErr w:type="spellStart"/>
      <w:r w:rsidR="00D43B54" w:rsidRPr="00D43B54">
        <w:rPr>
          <w:rFonts w:cs="Times New Roman"/>
        </w:rPr>
        <w:t>Lapwai</w:t>
      </w:r>
      <w:proofErr w:type="spellEnd"/>
      <w:r w:rsidR="00D43B54" w:rsidRPr="00D43B54">
        <w:rPr>
          <w:rFonts w:cs="Times New Roman"/>
        </w:rPr>
        <w:t xml:space="preserve">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proofErr w:type="spellStart"/>
      <w:r w:rsidR="00CD69A3">
        <w:rPr>
          <w:rFonts w:cs="Times New Roman"/>
        </w:rPr>
        <w:t>Lapwa</w:t>
      </w:r>
      <w:r w:rsidRPr="00D43B54">
        <w:rPr>
          <w:rFonts w:cs="Times New Roman"/>
        </w:rPr>
        <w:t>i</w:t>
      </w:r>
      <w:proofErr w:type="spellEnd"/>
      <w:r w:rsidRPr="00D43B54">
        <w:rPr>
          <w:rFonts w:cs="Times New Roman"/>
        </w:rPr>
        <w:t xml:space="preserve">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w:t>
      </w:r>
      <w:proofErr w:type="spellStart"/>
      <w:r w:rsidRPr="00D43B54">
        <w:rPr>
          <w:rFonts w:cs="Times New Roman"/>
        </w:rPr>
        <w:t>Lapwai</w:t>
      </w:r>
      <w:proofErr w:type="spellEnd"/>
      <w:r w:rsidRPr="00D43B54">
        <w:rPr>
          <w:rFonts w:cs="Times New Roman"/>
        </w:rPr>
        <w:t xml:space="preserve">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 xml:space="preserve">The </w:t>
      </w:r>
      <w:proofErr w:type="spellStart"/>
      <w:r w:rsidR="00CD69A3">
        <w:rPr>
          <w:rFonts w:cs="Times New Roman"/>
        </w:rPr>
        <w:t>Lap</w:t>
      </w:r>
      <w:r w:rsidRPr="00D43B54">
        <w:rPr>
          <w:rFonts w:cs="Times New Roman"/>
        </w:rPr>
        <w:t>wai</w:t>
      </w:r>
      <w:proofErr w:type="spellEnd"/>
      <w:r w:rsidRPr="00D43B54">
        <w:rPr>
          <w:rFonts w:cs="Times New Roman"/>
        </w:rPr>
        <w:t xml:space="preserve"> Creek </w:t>
      </w:r>
      <w:proofErr w:type="spellStart"/>
      <w:r w:rsidR="007622BB" w:rsidRPr="00D43B54">
        <w:rPr>
          <w:rFonts w:cs="Times New Roman"/>
        </w:rPr>
        <w:t>mainstem</w:t>
      </w:r>
      <w:proofErr w:type="spellEnd"/>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w:t>
      </w:r>
      <w:r w:rsidR="00D43B54" w:rsidRPr="00D43B54">
        <w:rPr>
          <w:rFonts w:cs="Times New Roman"/>
        </w:rPr>
        <w:lastRenderedPageBreak/>
        <w:t xml:space="preserve">various land uses provide a unique set of circumstances, which contributes to highly </w:t>
      </w:r>
      <w:proofErr w:type="gramStart"/>
      <w:r w:rsidR="00D43B54" w:rsidRPr="00D43B54">
        <w:rPr>
          <w:rFonts w:cs="Times New Roman"/>
        </w:rPr>
        <w:t>degrade</w:t>
      </w:r>
      <w:r w:rsidR="00F207A1">
        <w:rPr>
          <w:rFonts w:cs="Times New Roman"/>
        </w:rPr>
        <w:t>d</w:t>
      </w:r>
      <w:proofErr w:type="gramEnd"/>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w:t>
      </w:r>
      <w:r w:rsidRPr="00D43B54">
        <w:rPr>
          <w:rFonts w:cs="Times New Roman"/>
        </w:rPr>
        <w:lastRenderedPageBreak/>
        <w:t xml:space="preserve">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w:t>
      </w:r>
      <w:proofErr w:type="spellStart"/>
      <w:r w:rsidRPr="00D43B54">
        <w:rPr>
          <w:rFonts w:cs="Times New Roman"/>
        </w:rPr>
        <w:t>Lapwai</w:t>
      </w:r>
      <w:proofErr w:type="spellEnd"/>
      <w:r w:rsidRPr="00D43B54">
        <w:rPr>
          <w:rFonts w:cs="Times New Roman"/>
        </w:rPr>
        <w:t xml:space="preserve">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w:t>
      </w:r>
      <w:proofErr w:type="spellStart"/>
      <w:r w:rsidRPr="00D43B54">
        <w:rPr>
          <w:rFonts w:cs="Times New Roman"/>
        </w:rPr>
        <w:t>Lapwai</w:t>
      </w:r>
      <w:proofErr w:type="spellEnd"/>
      <w:r w:rsidRPr="00D43B54">
        <w:rPr>
          <w:rFonts w:cs="Times New Roman"/>
        </w:rPr>
        <w:t xml:space="preserve">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w:t>
      </w:r>
      <w:r w:rsidRPr="00D43B54">
        <w:rPr>
          <w:rFonts w:cs="Times New Roman"/>
        </w:rPr>
        <w:lastRenderedPageBreak/>
        <w:t xml:space="preserve">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w:t>
      </w:r>
      <w:proofErr w:type="spellStart"/>
      <w:r>
        <w:rPr>
          <w:rFonts w:cs="Times New Roman"/>
          <w:b/>
        </w:rPr>
        <w:t>Lapwai</w:t>
      </w:r>
      <w:proofErr w:type="spellEnd"/>
      <w:r>
        <w:rPr>
          <w:rFonts w:cs="Times New Roman"/>
          <w:b/>
        </w:rPr>
        <w:t xml:space="preserve"> Creek Watershed Problem</w:t>
      </w:r>
    </w:p>
    <w:p w:rsidR="00073263" w:rsidRPr="006C7817" w:rsidRDefault="00073263" w:rsidP="009900C7">
      <w:pPr>
        <w:spacing w:line="480" w:lineRule="auto"/>
        <w:ind w:firstLine="720"/>
      </w:pPr>
      <w:r>
        <w:t xml:space="preserve">While the complex jurisdictional situation in the </w:t>
      </w:r>
      <w:proofErr w:type="spellStart"/>
      <w:r>
        <w:t>Lapwai</w:t>
      </w:r>
      <w:proofErr w:type="spellEnd"/>
      <w:r>
        <w:t xml:space="preserve">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lastRenderedPageBreak/>
        <w:t>Indeed, i</w:t>
      </w:r>
      <w:r w:rsidR="00073263">
        <w:rPr>
          <w:rFonts w:cs="Times New Roman"/>
          <w:color w:val="000000"/>
        </w:rPr>
        <w:t xml:space="preserve">n assessments of the </w:t>
      </w:r>
      <w:proofErr w:type="spellStart"/>
      <w:r w:rsidR="00073263">
        <w:rPr>
          <w:rFonts w:cs="Times New Roman"/>
          <w:color w:val="000000"/>
        </w:rPr>
        <w:t>Lapwai</w:t>
      </w:r>
      <w:proofErr w:type="spellEnd"/>
      <w:r w:rsidR="00073263">
        <w:rPr>
          <w:rFonts w:cs="Times New Roman"/>
          <w:color w:val="000000"/>
        </w:rPr>
        <w:t xml:space="preserve"> Creek community, interviewees have expressed </w:t>
      </w:r>
      <w:ins w:id="7" w:author="jbrowitt" w:date="2011-11-30T23:11:00Z">
        <w:r w:rsidR="00241F95">
          <w:rPr>
            <w:rFonts w:cs="Times New Roman"/>
            <w:color w:val="000000"/>
          </w:rPr>
          <w:t>i</w:t>
        </w:r>
      </w:ins>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w:t>
      </w:r>
      <w:proofErr w:type="spellStart"/>
      <w:r>
        <w:rPr>
          <w:rFonts w:cs="Times New Roman"/>
          <w:color w:val="000000"/>
        </w:rPr>
        <w:t>Lapwai</w:t>
      </w:r>
      <w:proofErr w:type="spellEnd"/>
      <w:r>
        <w:rPr>
          <w:rFonts w:cs="Times New Roman"/>
          <w:color w:val="000000"/>
        </w:rPr>
        <w:t xml:space="preserve">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F7623D" w:rsidRPr="00241F95" w:rsidRDefault="00F7623D" w:rsidP="00F7623D">
      <w:pPr>
        <w:spacing w:line="480" w:lineRule="auto"/>
        <w:rPr>
          <w:rFonts w:cs="Times New Roman"/>
          <w:color w:val="000000"/>
          <w:u w:val="single"/>
        </w:rPr>
      </w:pPr>
      <w:r w:rsidRPr="00241F95">
        <w:rPr>
          <w:rFonts w:cs="Times New Roman"/>
          <w:color w:val="000000"/>
          <w:u w:val="single"/>
        </w:rPr>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w:t>
      </w:r>
      <w:proofErr w:type="spellStart"/>
      <w:r>
        <w:rPr>
          <w:rFonts w:cs="Times New Roman"/>
          <w:color w:val="000000"/>
        </w:rPr>
        <w:t>Lapwai</w:t>
      </w:r>
      <w:proofErr w:type="spellEnd"/>
      <w:r>
        <w:rPr>
          <w:rFonts w:cs="Times New Roman"/>
          <w:color w:val="000000"/>
        </w:rPr>
        <w:t xml:space="preserve">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D17432" w:rsidRPr="009B1D59" w:rsidRDefault="00000ED3" w:rsidP="00AC739A">
      <w:pPr>
        <w:spacing w:line="480" w:lineRule="auto"/>
        <w:ind w:firstLine="720"/>
        <w:rPr>
          <w:rFonts w:cs="Times New Roman"/>
          <w:b/>
        </w:rPr>
      </w:pPr>
      <w:r>
        <w:rPr>
          <w:rFonts w:cs="Times New Roman"/>
          <w:color w:val="000000"/>
        </w:rPr>
        <w:t xml:space="preserve">We determined that because of the social, legal, and ecological history of </w:t>
      </w:r>
      <w:proofErr w:type="spellStart"/>
      <w:r>
        <w:rPr>
          <w:rFonts w:cs="Times New Roman"/>
          <w:color w:val="000000"/>
        </w:rPr>
        <w:t>Lapwai</w:t>
      </w:r>
      <w:proofErr w:type="spellEnd"/>
      <w:r>
        <w:rPr>
          <w:rFonts w:cs="Times New Roman"/>
          <w:color w:val="000000"/>
        </w:rPr>
        <w:t xml:space="preserve">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sectPr w:rsidR="00D17432" w:rsidRPr="009B1D59" w:rsidSect="00AC739A">
      <w:headerReference w:type="even" r:id="rId10"/>
      <w:headerReference w:type="default" r:id="rId11"/>
      <w:pgSz w:w="12240" w:h="15840"/>
      <w:pgMar w:top="1440" w:right="1440" w:bottom="108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llison parker" w:date="2011-11-29T09:38:00Z" w:initials="ap">
    <w:p w:rsidR="0001216D" w:rsidRDefault="0001216D">
      <w:pPr>
        <w:pStyle w:val="CommentText"/>
      </w:pPr>
      <w:r>
        <w:rPr>
          <w:rStyle w:val="CommentReference"/>
        </w:rPr>
        <w:annotationRef/>
      </w:r>
      <w:r>
        <w:t xml:space="preserve">Provide a cite to the conceptual mapping lecture/readings.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FF3" w:rsidRDefault="00C15FF3" w:rsidP="00DD0CFD">
      <w:r>
        <w:separator/>
      </w:r>
    </w:p>
  </w:endnote>
  <w:endnote w:type="continuationSeparator" w:id="0">
    <w:p w:rsidR="00C15FF3" w:rsidRDefault="00C15FF3"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FF3" w:rsidRDefault="00C15FF3" w:rsidP="00DD0CFD">
      <w:r>
        <w:separator/>
      </w:r>
    </w:p>
  </w:footnote>
  <w:footnote w:type="continuationSeparator" w:id="0">
    <w:p w:rsidR="00C15FF3" w:rsidRDefault="00C15FF3" w:rsidP="00DD0CFD">
      <w:r>
        <w:continuationSeparator/>
      </w:r>
    </w:p>
  </w:footnote>
  <w:footnote w:id="1">
    <w:p w:rsidR="0001216D" w:rsidRDefault="0001216D">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proofErr w:type="gramStart"/>
      <w:r w:rsidRPr="004D146B">
        <w:rPr>
          <w:rFonts w:ascii="TimesNewRomanPSMT" w:hAnsi="TimesNewRomanPSMT" w:cs="TimesNewRomanPSMT"/>
          <w:i/>
          <w:color w:val="231F20"/>
          <w:szCs w:val="18"/>
        </w:rPr>
        <w:t>A</w:t>
      </w:r>
      <w:proofErr w:type="gramEnd"/>
      <w:r w:rsidRPr="004D146B">
        <w:rPr>
          <w:rFonts w:ascii="TimesNewRomanPSMT" w:hAnsi="TimesNewRomanPSMT" w:cs="TimesNewRomanPSMT"/>
          <w:i/>
          <w:color w:val="231F20"/>
          <w:szCs w:val="18"/>
        </w:rPr>
        <w:t xml:space="preserve">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01216D" w:rsidRDefault="0001216D" w:rsidP="009A3DF6">
      <w:pPr>
        <w:pStyle w:val="FootnoteText"/>
      </w:pPr>
    </w:p>
  </w:footnote>
  <w:footnote w:id="2">
    <w:p w:rsidR="0001216D" w:rsidRPr="00DD0CFD" w:rsidRDefault="0001216D"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3">
    <w:p w:rsidR="0001216D" w:rsidRDefault="0001216D">
      <w:pPr>
        <w:pStyle w:val="FootnoteText"/>
      </w:pPr>
      <w:r>
        <w:rPr>
          <w:rStyle w:val="FootnoteReference"/>
        </w:rPr>
        <w:footnoteRef/>
      </w:r>
      <w:r>
        <w:t xml:space="preserve"> Dr. Jan Boll, Lecture to Water Resource 506 Class: Integrating Questions (Sept. 8, 2011). </w:t>
      </w:r>
    </w:p>
  </w:footnote>
  <w:footnote w:id="4">
    <w:p w:rsidR="0001216D" w:rsidRPr="009950C3" w:rsidRDefault="0001216D">
      <w:pPr>
        <w:pStyle w:val="FootnoteText"/>
        <w:rPr>
          <w:u w:val="single"/>
        </w:rPr>
      </w:pPr>
      <w:r>
        <w:rPr>
          <w:rStyle w:val="FootnoteReference"/>
        </w:rPr>
        <w:footnoteRef/>
      </w:r>
      <w:r>
        <w:t xml:space="preserve"> </w:t>
      </w:r>
      <w:r w:rsidRPr="002752A9">
        <w:rPr>
          <w:i/>
        </w:rPr>
        <w:t>Id.</w:t>
      </w:r>
    </w:p>
  </w:footnote>
  <w:footnote w:id="5">
    <w:p w:rsidR="0001216D" w:rsidRDefault="0001216D">
      <w:pPr>
        <w:pStyle w:val="FootnoteText"/>
      </w:pPr>
      <w:r>
        <w:rPr>
          <w:rStyle w:val="FootnoteReference"/>
        </w:rPr>
        <w:footnoteRef/>
      </w:r>
      <w:r>
        <w:t xml:space="preserve"> </w:t>
      </w:r>
      <w:proofErr w:type="spellStart"/>
      <w:r w:rsidRPr="009950C3">
        <w:rPr>
          <w:smallCaps/>
        </w:rPr>
        <w:t>Repko</w:t>
      </w:r>
      <w:proofErr w:type="spellEnd"/>
      <w:r w:rsidRPr="009950C3">
        <w:rPr>
          <w:smallCaps/>
        </w:rPr>
        <w:t xml:space="preserve">, </w:t>
      </w:r>
      <w:r>
        <w:rPr>
          <w:i/>
        </w:rPr>
        <w:t xml:space="preserve">supra </w:t>
      </w:r>
      <w:r>
        <w:t>note 2, at 161.</w:t>
      </w:r>
    </w:p>
  </w:footnote>
  <w:footnote w:id="6">
    <w:p w:rsidR="0001216D" w:rsidRPr="009950C3" w:rsidRDefault="0001216D">
      <w:pPr>
        <w:pStyle w:val="FootnoteText"/>
        <w:rPr>
          <w:u w:val="single"/>
        </w:rPr>
      </w:pPr>
      <w:r>
        <w:rPr>
          <w:rStyle w:val="FootnoteReference"/>
        </w:rPr>
        <w:footnoteRef/>
      </w:r>
      <w:r>
        <w:t xml:space="preserve"> </w:t>
      </w:r>
      <w:r w:rsidRPr="002752A9">
        <w:rPr>
          <w:i/>
        </w:rPr>
        <w:t>Id.</w:t>
      </w:r>
    </w:p>
  </w:footnote>
  <w:footnote w:id="7">
    <w:p w:rsidR="0001216D" w:rsidRDefault="0001216D">
      <w:pPr>
        <w:pStyle w:val="FootnoteText"/>
      </w:pPr>
      <w:r>
        <w:rPr>
          <w:rStyle w:val="FootnoteReference"/>
        </w:rPr>
        <w:footnoteRef/>
      </w:r>
      <w:r>
        <w:t xml:space="preserve"> Boll, </w:t>
      </w:r>
      <w:r>
        <w:rPr>
          <w:i/>
        </w:rPr>
        <w:t xml:space="preserve">supra </w:t>
      </w:r>
      <w:r>
        <w:t>note 3.</w:t>
      </w:r>
    </w:p>
  </w:footnote>
  <w:footnote w:id="8">
    <w:p w:rsidR="0001216D" w:rsidRPr="009950C3" w:rsidRDefault="0001216D">
      <w:pPr>
        <w:pStyle w:val="FootnoteText"/>
        <w:rPr>
          <w:u w:val="single"/>
        </w:rPr>
      </w:pPr>
      <w:r>
        <w:rPr>
          <w:rStyle w:val="FootnoteReference"/>
        </w:rPr>
        <w:footnoteRef/>
      </w:r>
      <w:r>
        <w:t xml:space="preserve"> </w:t>
      </w:r>
      <w:r w:rsidRPr="002752A9">
        <w:rPr>
          <w:i/>
        </w:rPr>
        <w:t>Id.</w:t>
      </w:r>
    </w:p>
  </w:footnote>
  <w:footnote w:id="9">
    <w:p w:rsidR="0001216D" w:rsidRDefault="0001216D">
      <w:pPr>
        <w:pStyle w:val="FootnoteText"/>
      </w:pPr>
      <w:r>
        <w:rPr>
          <w:rStyle w:val="FootnoteReference"/>
        </w:rPr>
        <w:footnoteRef/>
      </w:r>
      <w:r>
        <w:t xml:space="preserve"> Maureen </w:t>
      </w:r>
      <w:proofErr w:type="spellStart"/>
      <w:r>
        <w:t>Laflin</w:t>
      </w:r>
      <w:proofErr w:type="spellEnd"/>
      <w:r>
        <w:t xml:space="preserve">, Lecture to Water Resource 506 Class: “Team Building—Cultivating Cooperation, </w:t>
      </w:r>
      <w:proofErr w:type="spellStart"/>
      <w:r>
        <w:t>Collaberation</w:t>
      </w:r>
      <w:proofErr w:type="spellEnd"/>
      <w:r>
        <w:t xml:space="preserve"> and Communication</w:t>
      </w:r>
      <w:r w:rsidR="009900C7">
        <w:t>”</w:t>
      </w:r>
      <w:r>
        <w:t xml:space="preserve"> (Aug. 30, 2011).</w:t>
      </w:r>
    </w:p>
  </w:footnote>
  <w:footnote w:id="10">
    <w:p w:rsidR="0001216D" w:rsidRPr="004F4B0D" w:rsidRDefault="0001216D">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1">
    <w:p w:rsidR="0001216D" w:rsidRPr="004F4B0D" w:rsidRDefault="0001216D">
      <w:pPr>
        <w:pStyle w:val="FootnoteText"/>
      </w:pPr>
      <w:r>
        <w:rPr>
          <w:rStyle w:val="FootnoteReference"/>
        </w:rPr>
        <w:footnoteRef/>
      </w:r>
      <w:r>
        <w:t xml:space="preserve"> </w:t>
      </w:r>
      <w:proofErr w:type="gramStart"/>
      <w:r>
        <w:rPr>
          <w:i/>
        </w:rPr>
        <w:t xml:space="preserve">Id. </w:t>
      </w:r>
      <w:r>
        <w:t>at 145.</w:t>
      </w:r>
      <w:proofErr w:type="gramEnd"/>
    </w:p>
  </w:footnote>
  <w:footnote w:id="12">
    <w:p w:rsidR="0001216D" w:rsidRDefault="0001216D">
      <w:pPr>
        <w:pStyle w:val="FootnoteText"/>
      </w:pPr>
      <w:r>
        <w:rPr>
          <w:rStyle w:val="FootnoteReference"/>
        </w:rPr>
        <w:footnoteRef/>
      </w:r>
      <w:r>
        <w:t xml:space="preserve"> </w:t>
      </w:r>
      <w:proofErr w:type="gramStart"/>
      <w:r>
        <w:rPr>
          <w:i/>
        </w:rPr>
        <w:t xml:space="preserve">Id. </w:t>
      </w:r>
      <w:r w:rsidRPr="0033363B">
        <w:rPr>
          <w:i/>
        </w:rPr>
        <w:t>at</w:t>
      </w:r>
      <w:r>
        <w:t xml:space="preserve"> 296.</w:t>
      </w:r>
      <w:proofErr w:type="gramEnd"/>
    </w:p>
  </w:footnote>
  <w:footnote w:id="13">
    <w:p w:rsidR="0001216D" w:rsidRDefault="0001216D">
      <w:pPr>
        <w:pStyle w:val="FootnoteText"/>
      </w:pPr>
      <w:r>
        <w:rPr>
          <w:rStyle w:val="FootnoteReference"/>
        </w:rPr>
        <w:footnoteRef/>
      </w:r>
      <w:r>
        <w:t xml:space="preserve"> </w:t>
      </w:r>
      <w:proofErr w:type="gramStart"/>
      <w:r>
        <w:rPr>
          <w:i/>
        </w:rPr>
        <w:t xml:space="preserve">Id. </w:t>
      </w:r>
      <w:r w:rsidRPr="0033363B">
        <w:rPr>
          <w:i/>
        </w:rPr>
        <w:t>at</w:t>
      </w:r>
      <w:r>
        <w:t xml:space="preserve"> 301.</w:t>
      </w:r>
      <w:proofErr w:type="gramEnd"/>
    </w:p>
  </w:footnote>
  <w:footnote w:id="14">
    <w:p w:rsidR="0001216D" w:rsidRPr="00B532D7" w:rsidRDefault="0001216D">
      <w:pPr>
        <w:pStyle w:val="FootnoteText"/>
        <w:rPr>
          <w:smallCaps/>
        </w:rPr>
      </w:pPr>
      <w:r>
        <w:rPr>
          <w:rStyle w:val="FootnoteReference"/>
        </w:rPr>
        <w:footnoteRef/>
      </w:r>
      <w:r>
        <w:t xml:space="preserve"> </w:t>
      </w:r>
      <w:proofErr w:type="spellStart"/>
      <w:r>
        <w:t>Marieke</w:t>
      </w:r>
      <w:proofErr w:type="spellEnd"/>
      <w:r>
        <w:t xml:space="preserve"> </w:t>
      </w:r>
      <w:proofErr w:type="spellStart"/>
      <w:r>
        <w:t>Heemskerk</w:t>
      </w:r>
      <w:proofErr w:type="spellEnd"/>
      <w:r>
        <w:t xml:space="preserve"> et al., </w:t>
      </w:r>
      <w:r>
        <w:rPr>
          <w:i/>
        </w:rPr>
        <w:t xml:space="preserve">Conceptual Models as Tools for Communication </w:t>
      </w:r>
      <w:proofErr w:type="gramStart"/>
      <w:r>
        <w:rPr>
          <w:i/>
        </w:rPr>
        <w:t>Across</w:t>
      </w:r>
      <w:proofErr w:type="gramEnd"/>
      <w:r>
        <w:rPr>
          <w:i/>
        </w:rPr>
        <w:t xml:space="preserve"> Disciplines, </w:t>
      </w:r>
      <w:r>
        <w:t xml:space="preserve">7 </w:t>
      </w:r>
      <w:r>
        <w:rPr>
          <w:smallCaps/>
        </w:rPr>
        <w:t>Conservation ecology 9 (2003).</w:t>
      </w:r>
    </w:p>
  </w:footnote>
  <w:footnote w:id="15">
    <w:p w:rsidR="0001216D" w:rsidRDefault="0001216D"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ins w:id="4" w:author="jbrowitt" w:date="2011-11-30T23:24:00Z">
        <w:r w:rsidR="005C03E0">
          <w:t xml:space="preserve">, </w:t>
        </w:r>
        <w:r w:rsidR="005C03E0" w:rsidRPr="005C03E0">
          <w:rPr>
            <w:smallCaps/>
          </w:rPr>
          <w:t>Society for Applied Anthropology</w:t>
        </w:r>
        <w:r w:rsidR="005C03E0">
          <w:t xml:space="preserve"> </w:t>
        </w:r>
      </w:ins>
      <w:ins w:id="5" w:author="jbrowitt" w:date="2011-11-30T23:25:00Z">
        <w:r w:rsidR="005C03E0">
          <w:t>54</w:t>
        </w:r>
      </w:ins>
      <w:r>
        <w:t xml:space="preserve"> (Spring 2010)</w:t>
      </w:r>
      <w:r w:rsidR="00AC739A">
        <w:t>.</w:t>
      </w:r>
      <w:r>
        <w:t xml:space="preserve"> </w:t>
      </w:r>
    </w:p>
  </w:footnote>
  <w:footnote w:id="16">
    <w:p w:rsidR="0001216D" w:rsidRDefault="0001216D">
      <w:pPr>
        <w:pStyle w:val="FootnoteText"/>
      </w:pPr>
    </w:p>
  </w:footnote>
  <w:footnote w:id="17">
    <w:p w:rsidR="0001216D" w:rsidRPr="00781C68" w:rsidRDefault="0001216D" w:rsidP="007139EC">
      <w:pPr>
        <w:pStyle w:val="FootnoteText"/>
      </w:pPr>
      <w:r>
        <w:rPr>
          <w:rStyle w:val="FootnoteReference"/>
        </w:rPr>
        <w:footnoteRef/>
      </w:r>
      <w:r>
        <w:t xml:space="preserve"> </w:t>
      </w:r>
      <w:proofErr w:type="gramStart"/>
      <w:r>
        <w:rPr>
          <w:smallCaps/>
        </w:rPr>
        <w:t xml:space="preserve">Idaho Indian Tribes Project, </w:t>
      </w:r>
      <w:r w:rsidRPr="00781C68">
        <w:t xml:space="preserve">http://www.idahogenealogy.com/indian/nez_perce_indian_reservation.htm </w:t>
      </w:r>
      <w:r>
        <w:t>(last visited Nov. 19, 2011).</w:t>
      </w:r>
      <w:proofErr w:type="gramEnd"/>
    </w:p>
  </w:footnote>
  <w:footnote w:id="18">
    <w:p w:rsidR="0001216D" w:rsidRPr="00DC3642" w:rsidRDefault="0001216D"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9">
    <w:p w:rsidR="0001216D" w:rsidRDefault="0001216D" w:rsidP="007139EC">
      <w:pPr>
        <w:pStyle w:val="FootnoteText"/>
      </w:pPr>
      <w:r>
        <w:rPr>
          <w:rStyle w:val="FootnoteReference"/>
        </w:rPr>
        <w:footnoteRef/>
      </w:r>
      <w:r>
        <w:t xml:space="preserve"> </w:t>
      </w:r>
      <w:proofErr w:type="gramStart"/>
      <w:r>
        <w:t>25 U.S.C.A. § 331 (repealed 1934).</w:t>
      </w:r>
      <w:proofErr w:type="gramEnd"/>
      <w:r>
        <w:t xml:space="preserve"> </w:t>
      </w:r>
      <w:proofErr w:type="gramStart"/>
      <w:r>
        <w:t>Also known as the General Allotment Act.</w:t>
      </w:r>
      <w:proofErr w:type="gramEnd"/>
    </w:p>
  </w:footnote>
  <w:footnote w:id="20">
    <w:p w:rsidR="0001216D" w:rsidRPr="0035706C" w:rsidRDefault="0001216D" w:rsidP="007139EC">
      <w:pPr>
        <w:pStyle w:val="FootnoteText"/>
        <w:rPr>
          <w:i/>
        </w:rPr>
      </w:pPr>
      <w:r>
        <w:rPr>
          <w:rStyle w:val="FootnoteReference"/>
        </w:rPr>
        <w:footnoteRef/>
      </w:r>
      <w:r>
        <w:t xml:space="preserve"> </w:t>
      </w:r>
      <w:r>
        <w:rPr>
          <w:i/>
        </w:rPr>
        <w:t>Id.</w:t>
      </w:r>
    </w:p>
  </w:footnote>
  <w:footnote w:id="21">
    <w:p w:rsidR="0001216D" w:rsidRPr="00C61158" w:rsidRDefault="0001216D"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2">
    <w:p w:rsidR="0001216D" w:rsidRDefault="0001216D" w:rsidP="007139EC">
      <w:pPr>
        <w:pStyle w:val="FootnoteText"/>
      </w:pPr>
      <w:r>
        <w:rPr>
          <w:rStyle w:val="FootnoteReference"/>
        </w:rPr>
        <w:footnoteRef/>
      </w:r>
      <w:r>
        <w:t xml:space="preserve"> </w:t>
      </w:r>
      <w:proofErr w:type="gramStart"/>
      <w:r>
        <w:t>18 U.S.C.A. § 1151 (West 2011).</w:t>
      </w:r>
      <w:proofErr w:type="gramEnd"/>
      <w:r>
        <w:t xml:space="preserve"> </w:t>
      </w:r>
    </w:p>
  </w:footnote>
  <w:footnote w:id="23">
    <w:p w:rsidR="0001216D" w:rsidRDefault="0001216D"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4">
    <w:p w:rsidR="0001216D" w:rsidRPr="001400B3" w:rsidRDefault="0001216D" w:rsidP="007139EC">
      <w:pPr>
        <w:pStyle w:val="FootnoteText"/>
      </w:pPr>
      <w:r>
        <w:rPr>
          <w:rStyle w:val="FootnoteReference"/>
        </w:rPr>
        <w:footnoteRef/>
      </w:r>
      <w:r>
        <w:t xml:space="preserve"> </w:t>
      </w:r>
      <w:proofErr w:type="gramStart"/>
      <w:r>
        <w:rPr>
          <w:i/>
        </w:rPr>
        <w:t xml:space="preserve">Id. </w:t>
      </w:r>
      <w:r>
        <w:t>at 467.</w:t>
      </w:r>
      <w:proofErr w:type="gramEnd"/>
    </w:p>
  </w:footnote>
  <w:footnote w:id="25">
    <w:p w:rsidR="0001216D" w:rsidRDefault="0001216D"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6">
    <w:p w:rsidR="0001216D" w:rsidRPr="009E7255" w:rsidRDefault="0001216D" w:rsidP="007139EC">
      <w:pPr>
        <w:pStyle w:val="FootnoteText"/>
      </w:pPr>
      <w:r>
        <w:rPr>
          <w:rStyle w:val="FootnoteReference"/>
        </w:rPr>
        <w:footnoteRef/>
      </w:r>
      <w:r>
        <w:t xml:space="preserve"> </w:t>
      </w:r>
      <w:proofErr w:type="gramStart"/>
      <w:r>
        <w:rPr>
          <w:i/>
        </w:rPr>
        <w:t xml:space="preserve">Id. </w:t>
      </w:r>
      <w:r>
        <w:t>at 1135.</w:t>
      </w:r>
      <w:proofErr w:type="gramEnd"/>
    </w:p>
  </w:footnote>
  <w:footnote w:id="27">
    <w:p w:rsidR="0001216D" w:rsidRDefault="0001216D"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8">
    <w:p w:rsidR="0001216D" w:rsidRPr="007B7C2C" w:rsidRDefault="0001216D" w:rsidP="007139EC">
      <w:pPr>
        <w:pStyle w:val="FootnoteText"/>
      </w:pPr>
      <w:r>
        <w:rPr>
          <w:rStyle w:val="FootnoteReference"/>
        </w:rPr>
        <w:footnoteRef/>
      </w:r>
      <w:r>
        <w:t xml:space="preserve"> </w:t>
      </w:r>
      <w:proofErr w:type="gramStart"/>
      <w:r>
        <w:rPr>
          <w:i/>
        </w:rPr>
        <w:t xml:space="preserve">Id. </w:t>
      </w:r>
      <w:r>
        <w:t>at 431.</w:t>
      </w:r>
      <w:proofErr w:type="gramEnd"/>
    </w:p>
  </w:footnote>
  <w:footnote w:id="29">
    <w:p w:rsidR="0001216D" w:rsidRDefault="0001216D" w:rsidP="007139EC">
      <w:pPr>
        <w:pStyle w:val="FootnoteText"/>
      </w:pPr>
      <w:r>
        <w:rPr>
          <w:rStyle w:val="FootnoteReference"/>
        </w:rPr>
        <w:footnoteRef/>
      </w:r>
      <w:r>
        <w:t xml:space="preserve"> The </w:t>
      </w:r>
      <w:proofErr w:type="spellStart"/>
      <w:r>
        <w:t>Lapwai</w:t>
      </w:r>
      <w:proofErr w:type="spellEnd"/>
      <w:r>
        <w:t xml:space="preserve"> Creek Watershed lies primarily in Nez Perce County but also reaches into Idaho and Lewis counties. In addition to the cities of </w:t>
      </w:r>
      <w:proofErr w:type="spellStart"/>
      <w:r>
        <w:t>Lapwai</w:t>
      </w:r>
      <w:proofErr w:type="spellEnd"/>
      <w:r>
        <w:t xml:space="preserve">,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0">
    <w:p w:rsidR="0001216D" w:rsidRDefault="0001216D">
      <w:pPr>
        <w:pStyle w:val="FootnoteText"/>
      </w:pPr>
      <w:r>
        <w:rPr>
          <w:rStyle w:val="FootnoteReference"/>
        </w:rPr>
        <w:footnoteRef/>
      </w:r>
      <w:r>
        <w:t xml:space="preserve"> Barbara </w:t>
      </w:r>
      <w:proofErr w:type="spellStart"/>
      <w:r>
        <w:t>Cosens</w:t>
      </w:r>
      <w:proofErr w:type="spellEnd"/>
      <w:r>
        <w:t xml:space="preserve">, Lecture to Water Resource 506 </w:t>
      </w:r>
      <w:proofErr w:type="gramStart"/>
      <w:r>
        <w:t>Class</w:t>
      </w:r>
      <w:proofErr w:type="gramEnd"/>
      <w:r>
        <w:t xml:space="preserve">: Water Governance (Oct. 25, 2011). </w:t>
      </w:r>
    </w:p>
  </w:footnote>
  <w:footnote w:id="31">
    <w:p w:rsidR="0001216D" w:rsidRPr="00CB311C" w:rsidRDefault="0001216D" w:rsidP="00D43B54">
      <w:pPr>
        <w:pStyle w:val="FootnoteText"/>
      </w:pPr>
      <w:r w:rsidRPr="00CB311C">
        <w:rPr>
          <w:rStyle w:val="FootnoteReference"/>
        </w:rPr>
        <w:footnoteRef/>
      </w:r>
      <w:r w:rsidRPr="00CB311C">
        <w:t xml:space="preserve"> </w:t>
      </w:r>
      <w:proofErr w:type="gramStart"/>
      <w:r w:rsidRPr="00CB311C">
        <w:t>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w:t>
      </w:r>
      <w:proofErr w:type="gramEnd"/>
      <w:r w:rsidRPr="00CB311C">
        <w:t xml:space="preserve"> </w:t>
      </w:r>
    </w:p>
  </w:footnote>
  <w:footnote w:id="32">
    <w:p w:rsidR="0001216D" w:rsidRDefault="0001216D">
      <w:pPr>
        <w:pStyle w:val="FootnoteText"/>
      </w:pPr>
      <w:r>
        <w:rPr>
          <w:rStyle w:val="FootnoteReference"/>
        </w:rPr>
        <w:footnoteRef/>
      </w:r>
      <w:r>
        <w:t xml:space="preserve"> </w:t>
      </w:r>
      <w:proofErr w:type="spellStart"/>
      <w:r>
        <w:t>Cosens</w:t>
      </w:r>
      <w:proofErr w:type="spellEnd"/>
      <w:r>
        <w:t xml:space="preserve">, </w:t>
      </w:r>
      <w:proofErr w:type="gramStart"/>
      <w:r>
        <w:rPr>
          <w:i/>
        </w:rPr>
        <w:t>Supra</w:t>
      </w:r>
      <w:proofErr w:type="gramEnd"/>
      <w:r>
        <w:rPr>
          <w:i/>
        </w:rPr>
        <w:t xml:space="preserve"> </w:t>
      </w:r>
      <w:r>
        <w:t xml:space="preserve">note 30. </w:t>
      </w:r>
    </w:p>
  </w:footnote>
  <w:footnote w:id="33">
    <w:p w:rsidR="0001216D" w:rsidRDefault="0001216D">
      <w:pPr>
        <w:pStyle w:val="FootnoteText"/>
      </w:pPr>
      <w:r>
        <w:rPr>
          <w:rStyle w:val="FootnoteReference"/>
        </w:rPr>
        <w:footnoteRef/>
      </w:r>
      <w:r>
        <w:t xml:space="preserve"> </w:t>
      </w:r>
      <w:r w:rsidRPr="00241F95">
        <w:rPr>
          <w:i/>
        </w:rPr>
        <w:t>Id.</w:t>
      </w:r>
      <w:r>
        <w:t xml:space="preserve"> </w:t>
      </w:r>
    </w:p>
  </w:footnote>
  <w:footnote w:id="34">
    <w:p w:rsidR="0001216D" w:rsidRPr="009950C3" w:rsidRDefault="0001216D">
      <w:pPr>
        <w:pStyle w:val="FootnoteText"/>
        <w:rPr>
          <w:u w:val="single"/>
        </w:rPr>
      </w:pPr>
      <w:r>
        <w:rPr>
          <w:rStyle w:val="FootnoteReference"/>
        </w:rPr>
        <w:footnoteRef/>
      </w:r>
      <w:r>
        <w:t xml:space="preserve"> </w:t>
      </w:r>
      <w:r w:rsidRPr="001A0910">
        <w:rPr>
          <w:i/>
        </w:rPr>
        <w:t>Id.</w:t>
      </w:r>
    </w:p>
  </w:footnote>
  <w:footnote w:id="35">
    <w:p w:rsidR="0001216D" w:rsidRDefault="0001216D" w:rsidP="00D43B54">
      <w:pPr>
        <w:pStyle w:val="FootnoteText"/>
      </w:pPr>
      <w:r>
        <w:rPr>
          <w:rStyle w:val="FootnoteReference"/>
        </w:rPr>
        <w:footnoteRef/>
      </w:r>
      <w:r>
        <w:t xml:space="preserve"> </w:t>
      </w:r>
      <w:proofErr w:type="spellStart"/>
      <w:proofErr w:type="gramStart"/>
      <w:r>
        <w:t>Loree</w:t>
      </w:r>
      <w:proofErr w:type="spellEnd"/>
      <w:r>
        <w:t xml:space="preserve"> Higgins et al., </w:t>
      </w:r>
      <w:proofErr w:type="spellStart"/>
      <w:r>
        <w:t>Lapwai</w:t>
      </w:r>
      <w:proofErr w:type="spellEnd"/>
      <w:r>
        <w:t xml:space="preserve"> Creek Watershed Situation Assessment 4 (Jan. 15, 2011) (on file with University of Idaho Waters of the West) [hereinafter Situation Assessment].</w:t>
      </w:r>
      <w:proofErr w:type="gramEnd"/>
    </w:p>
  </w:footnote>
  <w:footnote w:id="36">
    <w:p w:rsidR="0001216D" w:rsidRPr="00C133CD" w:rsidRDefault="0001216D" w:rsidP="00D43B54">
      <w:pPr>
        <w:pStyle w:val="FootnoteText"/>
      </w:pPr>
      <w:r>
        <w:rPr>
          <w:rStyle w:val="FootnoteReference"/>
        </w:rPr>
        <w:footnoteRef/>
      </w:r>
      <w:r>
        <w:t xml:space="preserve"> </w:t>
      </w:r>
      <w:r>
        <w:rPr>
          <w:i/>
        </w:rPr>
        <w:t>Id.</w:t>
      </w:r>
      <w:r>
        <w:t xml:space="preserve"> </w:t>
      </w:r>
    </w:p>
  </w:footnote>
  <w:footnote w:id="37">
    <w:p w:rsidR="0001216D" w:rsidRDefault="0001216D">
      <w:pPr>
        <w:pStyle w:val="FootnoteText"/>
      </w:pPr>
      <w:r>
        <w:rPr>
          <w:rStyle w:val="FootnoteReference"/>
        </w:rPr>
        <w:footnoteRef/>
      </w:r>
      <w:r>
        <w:t xml:space="preserve"> </w:t>
      </w:r>
      <w:proofErr w:type="gramStart"/>
      <w:r>
        <w:t>National Wildlife Federation v. Federal Emergency Management Agency, 345 F.Supp.2d 1151 (W.D. Wash. 2004).</w:t>
      </w:r>
      <w:proofErr w:type="gramEnd"/>
    </w:p>
  </w:footnote>
  <w:footnote w:id="38">
    <w:p w:rsidR="0001216D" w:rsidRPr="00985550" w:rsidRDefault="0001216D">
      <w:pPr>
        <w:pStyle w:val="FootnoteText"/>
      </w:pPr>
      <w:r>
        <w:rPr>
          <w:rStyle w:val="FootnoteReference"/>
        </w:rPr>
        <w:footnoteRef/>
      </w:r>
      <w:r>
        <w:t xml:space="preserve"> </w:t>
      </w:r>
      <w:proofErr w:type="gramStart"/>
      <w:r>
        <w:rPr>
          <w:i/>
        </w:rPr>
        <w:t xml:space="preserve">Id. </w:t>
      </w:r>
      <w:r>
        <w:t>at 1155.</w:t>
      </w:r>
      <w:proofErr w:type="gramEnd"/>
    </w:p>
  </w:footnote>
  <w:footnote w:id="39">
    <w:p w:rsidR="0001216D" w:rsidRDefault="0001216D">
      <w:pPr>
        <w:pStyle w:val="FootnoteText"/>
      </w:pPr>
      <w:r>
        <w:rPr>
          <w:rStyle w:val="FootnoteReference"/>
        </w:rPr>
        <w:footnoteRef/>
      </w:r>
      <w:r>
        <w:t xml:space="preserve"> </w:t>
      </w:r>
      <w:r>
        <w:rPr>
          <w:i/>
        </w:rPr>
        <w:t>Id.</w:t>
      </w:r>
    </w:p>
  </w:footnote>
  <w:footnote w:id="40">
    <w:p w:rsidR="0001216D" w:rsidRDefault="0001216D">
      <w:pPr>
        <w:pStyle w:val="FootnoteText"/>
      </w:pPr>
      <w:r>
        <w:rPr>
          <w:rStyle w:val="FootnoteReference"/>
        </w:rPr>
        <w:footnoteRef/>
      </w:r>
      <w:r>
        <w:t xml:space="preserve"> </w:t>
      </w:r>
      <w:proofErr w:type="gramStart"/>
      <w:r w:rsidRPr="00F150DF">
        <w:rPr>
          <w:rFonts w:cs="Times New Roman"/>
          <w:highlight w:val="yellow"/>
        </w:rPr>
        <w:t>(</w:t>
      </w:r>
      <w:sdt>
        <w:sdtPr>
          <w:rPr>
            <w:rFonts w:cs="Times New Roman"/>
            <w:highlight w:val="yellow"/>
          </w:rPr>
          <w:id w:val="19167423"/>
          <w:citation/>
        </w:sdtPr>
        <w:sdtEndPr/>
        <w:sdtContent>
          <w:r w:rsidR="00606D53" w:rsidRPr="00F150DF">
            <w:rPr>
              <w:rFonts w:cs="Times New Roman"/>
              <w:highlight w:val="yellow"/>
            </w:rPr>
            <w:fldChar w:fldCharType="begin"/>
          </w:r>
          <w:r w:rsidRPr="00F150DF">
            <w:rPr>
              <w:rFonts w:cs="Times New Roman"/>
              <w:highlight w:val="yellow"/>
            </w:rPr>
            <w:instrText xml:space="preserve"> CITATION Nat08 \l 1033 </w:instrText>
          </w:r>
          <w:r w:rsidR="00606D53" w:rsidRPr="00F150DF">
            <w:rPr>
              <w:rFonts w:cs="Times New Roman"/>
              <w:highlight w:val="yellow"/>
            </w:rPr>
            <w:fldChar w:fldCharType="separate"/>
          </w:r>
          <w:r w:rsidRPr="00F150DF">
            <w:rPr>
              <w:rFonts w:cs="Times New Roman"/>
              <w:noProof/>
              <w:highlight w:val="yellow"/>
            </w:rPr>
            <w:t xml:space="preserve"> National Marine Fisheries Service.</w:t>
          </w:r>
          <w:proofErr w:type="gramEnd"/>
          <w:r w:rsidRPr="00F150DF">
            <w:rPr>
              <w:rFonts w:cs="Times New Roman"/>
              <w:noProof/>
              <w:highlight w:val="yellow"/>
            </w:rPr>
            <w:t xml:space="preserve"> (2008). </w:t>
          </w:r>
          <w:r w:rsidRPr="00F150DF">
            <w:rPr>
              <w:rFonts w:cs="Times New Roman"/>
              <w:i/>
              <w:noProof/>
              <w:highlight w:val="yellow"/>
            </w:rPr>
            <w:t>ESA - Section 7 Consultation Final Biological Opinion and Magnuson-Stevens Fishery Conservation and Management Act Essential Fish Habitat Consultation, Implementation of the NFIP in the State of WA Phase 1 Document - Puget Sound Region.</w:t>
          </w:r>
          <w:r w:rsidRPr="00F150DF">
            <w:rPr>
              <w:rFonts w:cs="Times New Roman"/>
              <w:noProof/>
              <w:highlight w:val="yellow"/>
            </w:rPr>
            <w:t xml:space="preserve"> National Marine Fisheries Service, Northwest Region. Seattle: National Oceanic and Atmospheric Administration.</w:t>
          </w:r>
          <w:r w:rsidR="00606D53" w:rsidRPr="00F150DF">
            <w:rPr>
              <w:rFonts w:cs="Times New Roman"/>
              <w:noProof/>
              <w:highlight w:val="yellow"/>
            </w:rPr>
            <w:fldChar w:fldCharType="end"/>
          </w:r>
        </w:sdtContent>
      </w:sdt>
    </w:p>
  </w:footnote>
  <w:footnote w:id="41">
    <w:p w:rsidR="0001216D" w:rsidRDefault="0001216D">
      <w:pPr>
        <w:pStyle w:val="FootnoteText"/>
      </w:pPr>
      <w:r>
        <w:rPr>
          <w:rStyle w:val="FootnoteReference"/>
        </w:rPr>
        <w:footnoteRef/>
      </w:r>
      <w:r>
        <w:t xml:space="preserve"> </w:t>
      </w:r>
      <w:proofErr w:type="gramStart"/>
      <w:r w:rsidRPr="0001216D">
        <w:t xml:space="preserve">Shannon Richardson </w:t>
      </w:r>
      <w:r w:rsidR="00971800">
        <w:t>&amp;</w:t>
      </w:r>
      <w:r w:rsidR="00971800" w:rsidRPr="0001216D">
        <w:t xml:space="preserve"> </w:t>
      </w:r>
      <w:r w:rsidRPr="0001216D">
        <w:t>Lynn Rasmussen</w:t>
      </w:r>
      <w:r>
        <w:rPr>
          <w:smallCaps/>
        </w:rPr>
        <w:t xml:space="preserve">, </w:t>
      </w:r>
      <w:r w:rsidRPr="0001216D">
        <w:t xml:space="preserve">Strategy for the Ecological Restoration of </w:t>
      </w:r>
      <w:proofErr w:type="spellStart"/>
      <w:r w:rsidRPr="0001216D">
        <w:t>Lapwai</w:t>
      </w:r>
      <w:proofErr w:type="spellEnd"/>
      <w:r w:rsidRPr="0001216D">
        <w:t xml:space="preserve"> Creek Watershed</w:t>
      </w:r>
      <w:r>
        <w:t>,</w:t>
      </w:r>
      <w:r w:rsidRPr="0001216D">
        <w:t xml:space="preserve"> </w:t>
      </w:r>
      <w:r>
        <w:rPr>
          <w:rFonts w:cs="Times New Roman"/>
        </w:rPr>
        <w:t>iii</w:t>
      </w:r>
      <w:r>
        <w:rPr>
          <w:smallCaps/>
        </w:rPr>
        <w:t xml:space="preserve"> (</w:t>
      </w:r>
      <w:r>
        <w:t xml:space="preserve">Oct. </w:t>
      </w:r>
      <w:r>
        <w:rPr>
          <w:smallCaps/>
        </w:rPr>
        <w:t>2007).</w:t>
      </w:r>
      <w:proofErr w:type="gramEnd"/>
    </w:p>
  </w:footnote>
  <w:footnote w:id="42">
    <w:p w:rsidR="0001216D" w:rsidRDefault="0001216D">
      <w:pPr>
        <w:pStyle w:val="FootnoteText"/>
      </w:pPr>
      <w:r>
        <w:rPr>
          <w:rStyle w:val="FootnoteReference"/>
        </w:rPr>
        <w:footnoteRef/>
      </w:r>
      <w:r>
        <w:t xml:space="preserve"> </w:t>
      </w:r>
      <w:r w:rsidRPr="0001216D">
        <w:t xml:space="preserve">Barbara </w:t>
      </w:r>
      <w:proofErr w:type="spellStart"/>
      <w:r w:rsidRPr="0001216D">
        <w:t>Cosens</w:t>
      </w:r>
      <w:proofErr w:type="spellEnd"/>
      <w:r w:rsidRPr="0001216D">
        <w:t xml:space="preserve"> </w:t>
      </w:r>
      <w:r w:rsidR="00971800">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01216D" w:rsidRDefault="0001216D">
      <w:pPr>
        <w:pStyle w:val="FootnoteText"/>
      </w:pPr>
      <w:r>
        <w:rPr>
          <w:rStyle w:val="FootnoteReference"/>
        </w:rPr>
        <w:footnoteRef/>
      </w:r>
      <w:r>
        <w:t xml:space="preserve"> </w:t>
      </w:r>
      <w:proofErr w:type="gramStart"/>
      <w:r w:rsidRPr="0001216D">
        <w:t xml:space="preserve">Richardson  </w:t>
      </w:r>
      <w:r w:rsidR="00971800">
        <w:t>&amp;</w:t>
      </w:r>
      <w:proofErr w:type="gramEnd"/>
      <w:r w:rsidRPr="0001216D">
        <w:t xml:space="preserve"> Rasmussen</w:t>
      </w:r>
      <w:r>
        <w:rPr>
          <w:smallCaps/>
        </w:rPr>
        <w:t xml:space="preserve">, </w:t>
      </w:r>
      <w:r>
        <w:rPr>
          <w:i/>
        </w:rPr>
        <w:t xml:space="preserve">supra </w:t>
      </w:r>
      <w:r>
        <w:t>note 41, at 25.</w:t>
      </w:r>
    </w:p>
  </w:footnote>
  <w:footnote w:id="44">
    <w:p w:rsidR="0001216D" w:rsidRDefault="0001216D">
      <w:pPr>
        <w:pStyle w:val="FootnoteText"/>
      </w:pPr>
      <w:r>
        <w:rPr>
          <w:rStyle w:val="FootnoteReference"/>
        </w:rPr>
        <w:footnoteRef/>
      </w:r>
      <w:r>
        <w:t xml:space="preserve"> </w:t>
      </w:r>
      <w:proofErr w:type="gramStart"/>
      <w:r>
        <w:rPr>
          <w:i/>
        </w:rPr>
        <w:t xml:space="preserve">Id. </w:t>
      </w:r>
      <w:r>
        <w:t>at 23.</w:t>
      </w:r>
      <w:proofErr w:type="gramEnd"/>
    </w:p>
  </w:footnote>
  <w:footnote w:id="45">
    <w:p w:rsidR="0001216D" w:rsidRDefault="0001216D">
      <w:pPr>
        <w:pStyle w:val="FootnoteText"/>
      </w:pPr>
      <w:r>
        <w:rPr>
          <w:rStyle w:val="FootnoteReference"/>
        </w:rPr>
        <w:footnoteRef/>
      </w:r>
      <w:r>
        <w:t xml:space="preserve"> </w:t>
      </w:r>
      <w:r w:rsidR="00EE2BED" w:rsidRPr="00EE2BED">
        <w:rPr>
          <w:i/>
          <w:u w:val="single"/>
        </w:rPr>
        <w:t>Id.</w:t>
      </w:r>
      <w:r w:rsidR="00EE2BED">
        <w:t xml:space="preserve"> at</w:t>
      </w:r>
      <w:r>
        <w:t xml:space="preserve"> </w:t>
      </w:r>
      <w:proofErr w:type="spellStart"/>
      <w:r>
        <w:t>at</w:t>
      </w:r>
      <w:proofErr w:type="spellEnd"/>
      <w:r>
        <w:t xml:space="preserve"> 25</w:t>
      </w:r>
    </w:p>
  </w:footnote>
  <w:footnote w:id="46">
    <w:p w:rsidR="0001216D" w:rsidRDefault="0001216D">
      <w:pPr>
        <w:pStyle w:val="FootnoteText"/>
      </w:pPr>
      <w:r>
        <w:rPr>
          <w:rStyle w:val="FootnoteReference"/>
        </w:rPr>
        <w:footnoteRef/>
      </w:r>
      <w:r>
        <w:t xml:space="preserve"> </w:t>
      </w:r>
      <w:r w:rsidRPr="00EE2BED">
        <w:t xml:space="preserve">Richard B. </w:t>
      </w:r>
      <w:proofErr w:type="spellStart"/>
      <w:r w:rsidRPr="00EE2BED">
        <w:t>Hartson</w:t>
      </w:r>
      <w:proofErr w:type="spellEnd"/>
      <w:r>
        <w:rPr>
          <w:smallCaps/>
        </w:rPr>
        <w:t xml:space="preserve">, </w:t>
      </w:r>
      <w:r w:rsidRPr="00EE2BED">
        <w:t>A Comparative Analysis of Habitat and Juvenile Steelhead (</w:t>
      </w:r>
      <w:proofErr w:type="spellStart"/>
      <w:r w:rsidRPr="00EE2BED">
        <w:t>Oncorhynchus</w:t>
      </w:r>
      <w:proofErr w:type="spellEnd"/>
      <w:r w:rsidRPr="00EE2BED">
        <w:t xml:space="preserve"> </w:t>
      </w:r>
      <w:proofErr w:type="spellStart"/>
      <w:r w:rsidRPr="00EE2BED">
        <w:t>mykiss</w:t>
      </w:r>
      <w:proofErr w:type="spellEnd"/>
      <w:r w:rsidRPr="00EE2BED">
        <w:t xml:space="preserve">) Demographics in an Altered Watershed </w:t>
      </w:r>
      <w:r>
        <w:rPr>
          <w:smallCaps/>
        </w:rPr>
        <w:t>(</w:t>
      </w:r>
      <w:r w:rsidR="00EE2BED">
        <w:t xml:space="preserve">Nov. </w:t>
      </w:r>
      <w:r>
        <w:rPr>
          <w:smallCaps/>
        </w:rPr>
        <w:t>2010</w:t>
      </w:r>
      <w:proofErr w:type="gramStart"/>
      <w:r>
        <w:rPr>
          <w:smallCaps/>
        </w:rPr>
        <w:t>)</w:t>
      </w:r>
      <w:r w:rsidR="00EE2BED">
        <w:rPr>
          <w:smallCaps/>
        </w:rPr>
        <w:t xml:space="preserve">  (</w:t>
      </w:r>
      <w:proofErr w:type="gramEnd"/>
      <w:r w:rsidR="00EE2BED" w:rsidRPr="00EE2BED">
        <w:t xml:space="preserve">unpublished </w:t>
      </w:r>
      <w:r w:rsidR="00EE2BED">
        <w:t>M.S. thesis) (on file with the University of Idaho College of Graduate Studies)</w:t>
      </w:r>
      <w:r>
        <w:rPr>
          <w:smallCaps/>
        </w:rPr>
        <w:t>.</w:t>
      </w:r>
    </w:p>
  </w:footnote>
  <w:footnote w:id="47">
    <w:p w:rsidR="0001216D" w:rsidRDefault="0001216D">
      <w:pPr>
        <w:pStyle w:val="FootnoteText"/>
      </w:pPr>
      <w:r>
        <w:rPr>
          <w:rStyle w:val="FootnoteReference"/>
        </w:rPr>
        <w:footnoteRef/>
      </w:r>
      <w:r>
        <w:t xml:space="preserve"> </w:t>
      </w:r>
      <w:r w:rsidR="00EE2BED">
        <w:t xml:space="preserve">Richardson </w:t>
      </w:r>
      <w:r w:rsidR="00971800">
        <w:t>&amp;</w:t>
      </w:r>
      <w:r w:rsidR="00EE2BED">
        <w:t xml:space="preserve"> Rasmussen, </w:t>
      </w:r>
      <w:r w:rsidR="00EE2BED">
        <w:rPr>
          <w:i/>
        </w:rPr>
        <w:t>su</w:t>
      </w:r>
      <w:r>
        <w:rPr>
          <w:i/>
        </w:rPr>
        <w:t xml:space="preserve">pra </w:t>
      </w:r>
      <w:r>
        <w:t xml:space="preserve">note </w:t>
      </w:r>
      <w:r w:rsidR="00EE2BED">
        <w:t>41</w:t>
      </w:r>
      <w:r>
        <w:t>, at 27</w:t>
      </w:r>
    </w:p>
  </w:footnote>
  <w:footnote w:id="48">
    <w:p w:rsidR="0001216D" w:rsidRDefault="0001216D">
      <w:pPr>
        <w:pStyle w:val="FootnoteText"/>
      </w:pPr>
      <w:r>
        <w:rPr>
          <w:rStyle w:val="FootnoteReference"/>
        </w:rPr>
        <w:footnoteRef/>
      </w:r>
      <w:r>
        <w:t xml:space="preserve"> </w:t>
      </w:r>
      <w:proofErr w:type="gramStart"/>
      <w:r w:rsidRPr="00D43B54">
        <w:rPr>
          <w:rFonts w:cs="Times New Roman"/>
        </w:rPr>
        <w:t>(</w:t>
      </w:r>
      <w:sdt>
        <w:sdtPr>
          <w:rPr>
            <w:rFonts w:cs="Times New Roman"/>
          </w:rPr>
          <w:id w:val="54924759"/>
          <w:citation/>
        </w:sdtPr>
        <w:sdtEnd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 National Marine Fisheries Service.</w:t>
          </w:r>
          <w:proofErr w:type="gramEnd"/>
          <w:r>
            <w:rPr>
              <w:rFonts w:cs="Times New Roman"/>
              <w:noProof/>
            </w:rPr>
            <w:t xml:space="preserv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49">
    <w:p w:rsidR="0001216D" w:rsidRDefault="0001216D">
      <w:pPr>
        <w:pStyle w:val="FootnoteText"/>
      </w:pPr>
      <w:r>
        <w:rPr>
          <w:rStyle w:val="FootnoteReference"/>
        </w:rPr>
        <w:footnoteRef/>
      </w:r>
      <w:r>
        <w:t xml:space="preserve"> </w:t>
      </w:r>
      <w:r w:rsidRPr="00971800">
        <w:t xml:space="preserve">Ashley Williams, Floodplain Delineation Methodology Utilizing </w:t>
      </w:r>
      <w:proofErr w:type="spellStart"/>
      <w:r w:rsidRPr="00971800">
        <w:t>Lidar</w:t>
      </w:r>
      <w:proofErr w:type="spellEnd"/>
      <w:r w:rsidRPr="00971800">
        <w:t xml:space="preserve"> Data with Attention to Urban Effects, Climate Change, And Habitat </w:t>
      </w:r>
      <w:proofErr w:type="spellStart"/>
      <w:r w:rsidRPr="00971800">
        <w:t>COnnectivity</w:t>
      </w:r>
      <w:proofErr w:type="spellEnd"/>
      <w:r w:rsidRPr="00971800">
        <w:t xml:space="preserve"> in </w:t>
      </w:r>
      <w:proofErr w:type="spellStart"/>
      <w:r w:rsidRPr="00971800">
        <w:t>Lapwai</w:t>
      </w:r>
      <w:proofErr w:type="spellEnd"/>
      <w:r w:rsidRPr="00971800">
        <w:t xml:space="preserve"> Creek, Idaho</w:t>
      </w:r>
      <w:r>
        <w:rPr>
          <w:smallCaps/>
        </w:rPr>
        <w:t xml:space="preserve"> 115 (</w:t>
      </w:r>
      <w:r w:rsidR="00971800" w:rsidRPr="00971800">
        <w:t xml:space="preserve">May </w:t>
      </w:r>
      <w:r>
        <w:rPr>
          <w:smallCaps/>
        </w:rPr>
        <w:t>2011)</w:t>
      </w:r>
      <w:r w:rsidR="00971800">
        <w:rPr>
          <w:smallCaps/>
        </w:rPr>
        <w:t xml:space="preserve"> (</w:t>
      </w:r>
      <w:r w:rsidR="00971800">
        <w:t>unpublished M.S. thesis) (on file with the University of Idaho College of Graduate Studies)</w:t>
      </w:r>
      <w:r>
        <w:rPr>
          <w:smallCaps/>
        </w:rPr>
        <w:t>.</w:t>
      </w:r>
      <w:r w:rsidRPr="00D43B54">
        <w:rPr>
          <w:rFonts w:cs="Times New Roman"/>
        </w:rPr>
        <w:t xml:space="preserve">  </w:t>
      </w:r>
    </w:p>
  </w:footnote>
  <w:footnote w:id="50">
    <w:p w:rsidR="0001216D" w:rsidRDefault="0001216D">
      <w:pPr>
        <w:pStyle w:val="FootnoteText"/>
      </w:pPr>
      <w:r>
        <w:rPr>
          <w:rStyle w:val="FootnoteReference"/>
        </w:rPr>
        <w:footnoteRef/>
      </w:r>
      <w:r>
        <w:t xml:space="preserve"> </w:t>
      </w:r>
      <w:sdt>
        <w:sdtPr>
          <w:rPr>
            <w:rFonts w:cs="Times New Roman"/>
          </w:rPr>
          <w:id w:val="54924760"/>
          <w:citation/>
        </w:sdtPr>
        <w:sdtEnd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51">
    <w:p w:rsidR="0001216D" w:rsidRDefault="0001216D">
      <w:pPr>
        <w:pStyle w:val="FootnoteText"/>
      </w:pPr>
      <w:r>
        <w:rPr>
          <w:rStyle w:val="FootnoteReference"/>
        </w:rPr>
        <w:footnoteRef/>
      </w:r>
      <w:r>
        <w:t xml:space="preserve"> </w:t>
      </w:r>
      <w:r w:rsidRPr="00D43B54">
        <w:rPr>
          <w:rFonts w:cs="Times New Roman"/>
        </w:rPr>
        <w:t>(NMFS 2008)</w:t>
      </w:r>
    </w:p>
  </w:footnote>
  <w:footnote w:id="52">
    <w:p w:rsidR="0001216D" w:rsidRDefault="0001216D">
      <w:pPr>
        <w:pStyle w:val="FootnoteText"/>
      </w:pPr>
      <w:r>
        <w:rPr>
          <w:rStyle w:val="FootnoteReference"/>
        </w:rPr>
        <w:footnoteRef/>
      </w:r>
      <w:r>
        <w:t xml:space="preserve"> </w:t>
      </w:r>
      <w:r w:rsidRPr="00971800">
        <w:t xml:space="preserve">Richardson </w:t>
      </w:r>
      <w:r w:rsidR="009900C7">
        <w:t>&amp;</w:t>
      </w:r>
      <w:r w:rsidRPr="00971800">
        <w:t xml:space="preserve"> Rasmussen</w:t>
      </w:r>
      <w:r>
        <w:rPr>
          <w:smallCaps/>
        </w:rPr>
        <w:t xml:space="preserve">, </w:t>
      </w:r>
      <w:r>
        <w:rPr>
          <w:i/>
        </w:rPr>
        <w:t xml:space="preserve">supra </w:t>
      </w:r>
      <w:r>
        <w:t xml:space="preserve">note </w:t>
      </w:r>
      <w:r w:rsidR="009900C7">
        <w:t>41</w:t>
      </w:r>
      <w:r>
        <w:t>, at 6.</w:t>
      </w:r>
    </w:p>
  </w:footnote>
  <w:footnote w:id="53">
    <w:p w:rsidR="0001216D" w:rsidRDefault="0001216D">
      <w:pPr>
        <w:pStyle w:val="FootnoteText"/>
      </w:pPr>
      <w:r>
        <w:rPr>
          <w:rStyle w:val="FootnoteReference"/>
        </w:rPr>
        <w:footnoteRef/>
      </w:r>
      <w:r>
        <w:t xml:space="preserve"> </w:t>
      </w:r>
      <w:proofErr w:type="gramStart"/>
      <w:r w:rsidR="004978AB">
        <w:rPr>
          <w:i/>
        </w:rPr>
        <w:t xml:space="preserve">Id. </w:t>
      </w:r>
      <w:r>
        <w:t>at 45.</w:t>
      </w:r>
      <w:proofErr w:type="gramEnd"/>
    </w:p>
  </w:footnote>
  <w:footnote w:id="54">
    <w:p w:rsidR="0001216D" w:rsidRDefault="0001216D">
      <w:pPr>
        <w:pStyle w:val="FootnoteText"/>
      </w:pPr>
      <w:r>
        <w:rPr>
          <w:rStyle w:val="FootnoteReference"/>
        </w:rPr>
        <w:footnoteRef/>
      </w:r>
      <w:r>
        <w:t xml:space="preserve"> </w:t>
      </w:r>
      <w:r w:rsidR="00B0329B">
        <w:t xml:space="preserve">Dr. </w:t>
      </w:r>
      <w:r w:rsidRPr="00B0329B">
        <w:t>Brian Kennedy</w:t>
      </w:r>
      <w:r>
        <w:rPr>
          <w:smallCaps/>
        </w:rPr>
        <w:t xml:space="preserve">, </w:t>
      </w:r>
      <w:r w:rsidRPr="009900C7">
        <w:t xml:space="preserve">Lecture </w:t>
      </w:r>
      <w:r w:rsidR="009900C7" w:rsidRPr="009900C7">
        <w:t>to Water Resources 506 Class,</w:t>
      </w:r>
      <w:r>
        <w:rPr>
          <w:smallCaps/>
        </w:rPr>
        <w:t xml:space="preserve"> “</w:t>
      </w:r>
      <w:r w:rsidRPr="009900C7">
        <w:t>The Ecology of Rivers and Salmon</w:t>
      </w:r>
      <w:r w:rsidR="009900C7">
        <w:t>,</w:t>
      </w:r>
      <w:r>
        <w:rPr>
          <w:smallCaps/>
        </w:rPr>
        <w:t>” (</w:t>
      </w:r>
      <w:r w:rsidRPr="009900C7">
        <w:t>Oct</w:t>
      </w:r>
      <w:r>
        <w:rPr>
          <w:smallCaps/>
        </w:rPr>
        <w:t>. 13, 2011).</w:t>
      </w:r>
    </w:p>
  </w:footnote>
  <w:footnote w:id="55">
    <w:p w:rsidR="0001216D" w:rsidRDefault="0001216D">
      <w:pPr>
        <w:pStyle w:val="FootnoteText"/>
      </w:pPr>
      <w:r>
        <w:rPr>
          <w:rStyle w:val="FootnoteReference"/>
        </w:rPr>
        <w:footnoteRef/>
      </w:r>
      <w:r>
        <w:t xml:space="preserve"> </w:t>
      </w:r>
      <w:r w:rsidRPr="00B0329B">
        <w:rPr>
          <w:u w:val="single"/>
        </w:rPr>
        <w:t xml:space="preserve">T.C. </w:t>
      </w:r>
      <w:proofErr w:type="spellStart"/>
      <w:r w:rsidRPr="00B0329B">
        <w:rPr>
          <w:u w:val="single"/>
        </w:rPr>
        <w:t>Bjornn</w:t>
      </w:r>
      <w:proofErr w:type="spellEnd"/>
      <w:r w:rsidRPr="00B0329B">
        <w:rPr>
          <w:u w:val="single"/>
        </w:rPr>
        <w:t xml:space="preserve"> and D.W. </w:t>
      </w:r>
      <w:proofErr w:type="spellStart"/>
      <w:r w:rsidRPr="00B0329B">
        <w:rPr>
          <w:u w:val="single"/>
        </w:rPr>
        <w:t>Reisner</w:t>
      </w:r>
      <w:proofErr w:type="spellEnd"/>
      <w:r>
        <w:rPr>
          <w:smallCaps/>
        </w:rPr>
        <w:t xml:space="preserve">, </w:t>
      </w:r>
      <w:r w:rsidR="00B0329B">
        <w:rPr>
          <w:i/>
        </w:rPr>
        <w:t xml:space="preserve">Habitat Requirements of </w:t>
      </w:r>
      <w:proofErr w:type="spellStart"/>
      <w:r w:rsidR="00B0329B">
        <w:rPr>
          <w:i/>
        </w:rPr>
        <w:t>Salmonids</w:t>
      </w:r>
      <w:proofErr w:type="spellEnd"/>
      <w:r w:rsidR="00B0329B">
        <w:rPr>
          <w:i/>
        </w:rPr>
        <w:t xml:space="preserve"> in Streams, in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w:t>
      </w:r>
      <w:r w:rsidR="00B0329B">
        <w:rPr>
          <w:smallCaps/>
        </w:rPr>
        <w:t xml:space="preserve">83, </w:t>
      </w:r>
      <w:r>
        <w:rPr>
          <w:smallCaps/>
        </w:rPr>
        <w:t>85 (</w:t>
      </w:r>
      <w:r w:rsidRPr="00FF696D">
        <w:t>W.R. Meehan ed.</w:t>
      </w:r>
      <w:r>
        <w:t xml:space="preserve"> 1991)</w:t>
      </w:r>
      <w:r w:rsidRPr="00D43B54">
        <w:rPr>
          <w:rFonts w:cs="Times New Roman"/>
        </w:rPr>
        <w:t xml:space="preserve">; </w:t>
      </w:r>
      <w:r w:rsidRPr="009900C7">
        <w:t xml:space="preserve">Richardson  </w:t>
      </w:r>
      <w:r w:rsidR="00B0329B">
        <w:t>&amp;</w:t>
      </w:r>
      <w:r w:rsidRPr="009900C7">
        <w:t xml:space="preserve"> Rasmussen</w:t>
      </w:r>
      <w:r>
        <w:rPr>
          <w:smallCaps/>
        </w:rPr>
        <w:t xml:space="preserve">, </w:t>
      </w:r>
      <w:r>
        <w:rPr>
          <w:i/>
        </w:rPr>
        <w:t xml:space="preserve">supra </w:t>
      </w:r>
      <w:r>
        <w:t xml:space="preserve">note </w:t>
      </w:r>
      <w:r w:rsidR="009900C7">
        <w:t>41</w:t>
      </w:r>
      <w:r>
        <w:t>, at 21.</w:t>
      </w:r>
      <w:r w:rsidRPr="00D43B54">
        <w:rPr>
          <w:rFonts w:cs="Times New Roman"/>
        </w:rPr>
        <w:t xml:space="preserve"> </w:t>
      </w:r>
    </w:p>
  </w:footnote>
  <w:footnote w:id="56">
    <w:p w:rsidR="0001216D" w:rsidRDefault="0001216D" w:rsidP="00073263">
      <w:pPr>
        <w:pStyle w:val="FootnoteText"/>
      </w:pPr>
      <w:r>
        <w:rPr>
          <w:rStyle w:val="FootnoteReference"/>
        </w:rPr>
        <w:footnoteRef/>
      </w:r>
      <w:r>
        <w:t xml:space="preserve"> Situation assessment, </w:t>
      </w:r>
      <w:r w:rsidR="00B0329B">
        <w:rPr>
          <w:i/>
        </w:rPr>
        <w:t xml:space="preserve">supra </w:t>
      </w:r>
      <w:r w:rsidR="00B0329B">
        <w:t xml:space="preserve">note </w:t>
      </w:r>
      <w:r w:rsidR="000E0922">
        <w:t>35, at</w:t>
      </w:r>
      <w:r>
        <w:t xml:space="preserve"> 8</w:t>
      </w:r>
      <w:r w:rsidR="000E092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end"/>
    </w:r>
  </w:p>
  <w:p w:rsidR="0001216D" w:rsidRDefault="000121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separate"/>
    </w:r>
    <w:r w:rsidR="009D6E53">
      <w:rPr>
        <w:rStyle w:val="PageNumber"/>
        <w:noProof/>
      </w:rPr>
      <w:t>12</w:t>
    </w:r>
    <w:r>
      <w:rPr>
        <w:rStyle w:val="PageNumber"/>
      </w:rPr>
      <w:fldChar w:fldCharType="end"/>
    </w:r>
  </w:p>
  <w:p w:rsidR="0001216D" w:rsidRDefault="0001216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E7"/>
    <w:rsid w:val="00000ED3"/>
    <w:rsid w:val="00006242"/>
    <w:rsid w:val="000115A2"/>
    <w:rsid w:val="0001216D"/>
    <w:rsid w:val="0002108A"/>
    <w:rsid w:val="00021AA8"/>
    <w:rsid w:val="00053174"/>
    <w:rsid w:val="0007084D"/>
    <w:rsid w:val="00073263"/>
    <w:rsid w:val="000874ED"/>
    <w:rsid w:val="0009536E"/>
    <w:rsid w:val="000A6E67"/>
    <w:rsid w:val="000E0657"/>
    <w:rsid w:val="000E0922"/>
    <w:rsid w:val="000E50C0"/>
    <w:rsid w:val="00151AC1"/>
    <w:rsid w:val="00164D24"/>
    <w:rsid w:val="001900EA"/>
    <w:rsid w:val="0019576B"/>
    <w:rsid w:val="001963E9"/>
    <w:rsid w:val="001A0910"/>
    <w:rsid w:val="001B16F3"/>
    <w:rsid w:val="001C4FA0"/>
    <w:rsid w:val="001E0383"/>
    <w:rsid w:val="00241F95"/>
    <w:rsid w:val="002440EC"/>
    <w:rsid w:val="00247334"/>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F4ECE"/>
    <w:rsid w:val="008001A9"/>
    <w:rsid w:val="0080138D"/>
    <w:rsid w:val="00803520"/>
    <w:rsid w:val="0080433F"/>
    <w:rsid w:val="0081066C"/>
    <w:rsid w:val="00844A84"/>
    <w:rsid w:val="00862A1A"/>
    <w:rsid w:val="00877EAC"/>
    <w:rsid w:val="00881716"/>
    <w:rsid w:val="008B11D2"/>
    <w:rsid w:val="008D1CC0"/>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D6E53"/>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AB126-E45A-48D5-B976-D0CD2D92D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123A523A.dotm</Template>
  <TotalTime>0</TotalTime>
  <Pages>20</Pages>
  <Words>5345</Words>
  <Characters>30471</Characters>
  <Application>Microsoft Office Word</Application>
  <DocSecurity>4</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35745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Deanna L Kinziger</cp:lastModifiedBy>
  <cp:revision>2</cp:revision>
  <dcterms:created xsi:type="dcterms:W3CDTF">2011-12-01T18:53:00Z</dcterms:created>
  <dcterms:modified xsi:type="dcterms:W3CDTF">2011-12-01T18:53:00Z</dcterms:modified>
</cp:coreProperties>
</file>